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539" w:rsidRPr="005939DE" w:rsidRDefault="00631539" w:rsidP="00631539">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631539" w:rsidRPr="00712340" w:rsidRDefault="00631539" w:rsidP="00631539">
      <w:pPr>
        <w:pStyle w:val="BodyText"/>
        <w:spacing w:after="0" w:line="480" w:lineRule="auto"/>
        <w:ind w:firstLine="567"/>
        <w:jc w:val="right"/>
        <w:rPr>
          <w:rFonts w:ascii="GHEA Grapalat" w:hAnsi="GHEA Grapalat" w:cs="Sylfaen"/>
          <w:i/>
          <w:sz w:val="16"/>
        </w:rPr>
      </w:pPr>
      <w:r w:rsidRPr="00712340">
        <w:rPr>
          <w:rFonts w:ascii="GHEA Grapalat" w:hAnsi="GHEA Grapalat" w:cs="Sylfaen"/>
          <w:i/>
          <w:sz w:val="16"/>
        </w:rPr>
        <w:t xml:space="preserve">Հավելված N 9 </w:t>
      </w:r>
    </w:p>
    <w:p w:rsidR="00631539" w:rsidRPr="00712340" w:rsidRDefault="00631539" w:rsidP="00631539">
      <w:pPr>
        <w:pStyle w:val="BodyText"/>
        <w:spacing w:after="0" w:line="480" w:lineRule="auto"/>
        <w:ind w:firstLine="567"/>
        <w:jc w:val="right"/>
        <w:rPr>
          <w:rFonts w:ascii="GHEA Grapalat" w:hAnsi="GHEA Grapalat" w:cs="Sylfaen"/>
          <w:i/>
          <w:sz w:val="16"/>
        </w:rPr>
      </w:pPr>
      <w:r w:rsidRPr="00712340">
        <w:rPr>
          <w:rFonts w:ascii="GHEA Grapalat" w:hAnsi="GHEA Grapalat" w:cs="Sylfaen"/>
          <w:i/>
          <w:sz w:val="16"/>
        </w:rPr>
        <w:t xml:space="preserve">ՀՀ ֆինանսների նախարարի 2019 թվականի </w:t>
      </w:r>
    </w:p>
    <w:p w:rsidR="00631539" w:rsidRPr="00712340" w:rsidRDefault="00631539" w:rsidP="00174DB7">
      <w:pPr>
        <w:pStyle w:val="BodyText"/>
        <w:spacing w:after="0" w:line="480" w:lineRule="auto"/>
        <w:ind w:firstLine="567"/>
        <w:jc w:val="right"/>
        <w:rPr>
          <w:rFonts w:ascii="GHEA Grapalat" w:hAnsi="GHEA Grapalat" w:cs="Sylfaen"/>
          <w:i/>
          <w:sz w:val="18"/>
          <w:szCs w:val="20"/>
          <w:lang w:val="af-ZA" w:eastAsia="ru-RU"/>
        </w:rPr>
      </w:pPr>
      <w:r>
        <w:rPr>
          <w:rFonts w:ascii="GHEA Grapalat" w:hAnsi="GHEA Grapalat" w:cs="Sylfaen"/>
          <w:i/>
          <w:sz w:val="16"/>
        </w:rPr>
        <w:t>04 նոյեմբերի N 597-</w:t>
      </w:r>
      <w:proofErr w:type="gramStart"/>
      <w:r>
        <w:rPr>
          <w:rFonts w:ascii="GHEA Grapalat" w:hAnsi="GHEA Grapalat" w:cs="Sylfaen"/>
          <w:i/>
          <w:sz w:val="16"/>
        </w:rPr>
        <w:t>Ա  հրամանի</w:t>
      </w:r>
      <w:proofErr w:type="gramEnd"/>
      <w:r>
        <w:rPr>
          <w:rFonts w:ascii="GHEA Grapalat" w:hAnsi="GHEA Grapalat" w:cs="Sylfaen"/>
          <w:i/>
          <w:sz w:val="16"/>
        </w:rPr>
        <w:t xml:space="preserve">    </w:t>
      </w:r>
      <w:r w:rsidRPr="00712340">
        <w:rPr>
          <w:rFonts w:ascii="GHEA Grapalat" w:hAnsi="GHEA Grapalat" w:cs="Sylfaen"/>
          <w:i/>
          <w:sz w:val="18"/>
          <w:szCs w:val="20"/>
          <w:lang w:val="af-ZA" w:eastAsia="ru-RU"/>
        </w:rPr>
        <w:tab/>
      </w:r>
    </w:p>
    <w:p w:rsidR="00631539" w:rsidRPr="00712340" w:rsidRDefault="00631539" w:rsidP="00631539">
      <w:pPr>
        <w:pStyle w:val="BodyText"/>
        <w:spacing w:after="0"/>
        <w:ind w:right="-7" w:firstLine="567"/>
        <w:jc w:val="right"/>
        <w:rPr>
          <w:rFonts w:ascii="GHEA Grapalat" w:hAnsi="GHEA Grapalat" w:cs="Sylfaen"/>
          <w:i/>
          <w:u w:val="single"/>
          <w:lang w:val="af-ZA" w:eastAsia="ru-RU"/>
        </w:rPr>
      </w:pPr>
      <w:r w:rsidRPr="00712340">
        <w:rPr>
          <w:rFonts w:ascii="GHEA Grapalat" w:hAnsi="GHEA Grapalat" w:cs="Sylfaen"/>
          <w:i/>
          <w:u w:val="single"/>
          <w:lang w:eastAsia="ru-RU"/>
        </w:rPr>
        <w:t>Օրինակելի</w:t>
      </w:r>
      <w:r w:rsidRPr="00712340">
        <w:rPr>
          <w:rFonts w:ascii="GHEA Grapalat" w:hAnsi="GHEA Grapalat" w:cs="Sylfaen"/>
          <w:i/>
          <w:u w:val="single"/>
          <w:lang w:val="af-ZA" w:eastAsia="ru-RU"/>
        </w:rPr>
        <w:t xml:space="preserve"> </w:t>
      </w:r>
      <w:r w:rsidRPr="00712340">
        <w:rPr>
          <w:rFonts w:ascii="GHEA Grapalat" w:hAnsi="GHEA Grapalat" w:cs="Sylfaen"/>
          <w:i/>
          <w:u w:val="single"/>
          <w:lang w:eastAsia="ru-RU"/>
        </w:rPr>
        <w:t>ձև</w:t>
      </w:r>
    </w:p>
    <w:p w:rsidR="00631539" w:rsidRPr="00712340" w:rsidRDefault="00631539" w:rsidP="00631539">
      <w:pPr>
        <w:pStyle w:val="BodyTextIndent"/>
        <w:spacing w:line="240" w:lineRule="auto"/>
        <w:jc w:val="center"/>
        <w:rPr>
          <w:rFonts w:ascii="GHEA Grapalat" w:hAnsi="GHEA Grapalat"/>
          <w:i w:val="0"/>
          <w:lang w:val="af-ZA"/>
        </w:rPr>
      </w:pPr>
    </w:p>
    <w:p w:rsidR="00631539" w:rsidRPr="00712340" w:rsidRDefault="00631539" w:rsidP="00631539">
      <w:pPr>
        <w:pStyle w:val="BodyTextIndent"/>
        <w:spacing w:line="240" w:lineRule="auto"/>
        <w:jc w:val="center"/>
        <w:rPr>
          <w:rFonts w:ascii="GHEA Grapalat" w:hAnsi="GHEA Grapalat"/>
          <w:i w:val="0"/>
          <w:lang w:val="af-ZA"/>
        </w:rPr>
      </w:pPr>
      <w:r w:rsidRPr="00712340">
        <w:rPr>
          <w:rFonts w:ascii="GHEA Grapalat" w:hAnsi="GHEA Grapalat"/>
          <w:i w:val="0"/>
          <w:lang w:val="af-ZA"/>
        </w:rPr>
        <w:t>ՀԱՅՏԱՐԱՐՈՒԹՅՈՒՆ</w:t>
      </w:r>
    </w:p>
    <w:p w:rsidR="00631539" w:rsidRPr="00712340" w:rsidRDefault="00631539" w:rsidP="00631539">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Pr="00712340">
        <w:rPr>
          <w:rFonts w:ascii="GHEA Grapalat" w:hAnsi="GHEA Grapalat"/>
          <w:i w:val="0"/>
          <w:lang w:val="af-ZA"/>
        </w:rPr>
        <w:t xml:space="preserve"> ՄԱՍԻՆ*</w:t>
      </w:r>
    </w:p>
    <w:p w:rsidR="00631539" w:rsidRPr="00712340" w:rsidRDefault="00631539" w:rsidP="00631539">
      <w:pPr>
        <w:pStyle w:val="BodyTextIndent"/>
        <w:spacing w:line="240" w:lineRule="auto"/>
        <w:jc w:val="center"/>
        <w:rPr>
          <w:rFonts w:ascii="GHEA Grapalat" w:hAnsi="GHEA Grapalat"/>
          <w:i w:val="0"/>
          <w:lang w:val="af-ZA"/>
        </w:rPr>
      </w:pPr>
    </w:p>
    <w:p w:rsidR="00631539" w:rsidRPr="00712340" w:rsidRDefault="00631539" w:rsidP="00631539">
      <w:pPr>
        <w:pStyle w:val="BodyTextIndent"/>
        <w:spacing w:line="240" w:lineRule="auto"/>
        <w:jc w:val="center"/>
        <w:rPr>
          <w:rFonts w:ascii="GHEA Grapalat" w:hAnsi="GHEA Grapalat"/>
          <w:i w:val="0"/>
          <w:lang w:val="af-ZA"/>
        </w:rPr>
      </w:pPr>
      <w:r w:rsidRPr="00712340">
        <w:rPr>
          <w:rFonts w:ascii="GHEA Grapalat" w:hAnsi="GHEA Grapalat"/>
          <w:i w:val="0"/>
          <w:lang w:val="af-ZA"/>
        </w:rPr>
        <w:t>Հայտարարության սույն տեքստը հաստատված է գնահատող հանձնաժողովի</w:t>
      </w:r>
    </w:p>
    <w:p w:rsidR="00631539" w:rsidRPr="00712340" w:rsidRDefault="00631539" w:rsidP="00631539">
      <w:pPr>
        <w:pStyle w:val="BodyTextIndent"/>
        <w:spacing w:line="240" w:lineRule="auto"/>
        <w:jc w:val="center"/>
        <w:rPr>
          <w:rFonts w:ascii="GHEA Grapalat" w:hAnsi="GHEA Grapalat"/>
          <w:i w:val="0"/>
          <w:lang w:val="af-ZA"/>
        </w:rPr>
      </w:pPr>
      <w:r w:rsidRPr="00712340">
        <w:rPr>
          <w:rFonts w:ascii="GHEA Grapalat" w:hAnsi="GHEA Grapalat"/>
          <w:i w:val="0"/>
          <w:lang w:val="af-ZA"/>
        </w:rPr>
        <w:t>20</w:t>
      </w:r>
      <w:r w:rsidR="00016C3E" w:rsidRPr="00016C3E">
        <w:rPr>
          <w:rFonts w:ascii="GHEA Grapalat" w:hAnsi="GHEA Grapalat"/>
          <w:i w:val="0"/>
          <w:lang w:val="af-ZA"/>
        </w:rPr>
        <w:t>19</w:t>
      </w:r>
      <w:r w:rsidRPr="00712340">
        <w:rPr>
          <w:rFonts w:ascii="GHEA Grapalat" w:hAnsi="GHEA Grapalat"/>
          <w:i w:val="0"/>
          <w:lang w:val="af-ZA"/>
        </w:rPr>
        <w:t xml:space="preserve"> թվականի «</w:t>
      </w:r>
      <w:r w:rsidR="00B04447">
        <w:rPr>
          <w:rFonts w:ascii="GHEA Grapalat" w:hAnsi="GHEA Grapalat"/>
          <w:i w:val="0"/>
          <w:lang w:val="af-ZA"/>
        </w:rPr>
        <w:t>դեկտեմբերի</w:t>
      </w:r>
      <w:r w:rsidRPr="00712340">
        <w:rPr>
          <w:rFonts w:ascii="GHEA Grapalat" w:hAnsi="GHEA Grapalat"/>
          <w:i w:val="0"/>
          <w:lang w:val="af-ZA"/>
        </w:rPr>
        <w:t>»  «</w:t>
      </w:r>
      <w:r w:rsidR="00FE63C1">
        <w:rPr>
          <w:rFonts w:ascii="GHEA Grapalat" w:hAnsi="GHEA Grapalat"/>
          <w:i w:val="0"/>
          <w:lang w:val="af-ZA"/>
        </w:rPr>
        <w:t>23</w:t>
      </w:r>
      <w:r w:rsidRPr="00712340">
        <w:rPr>
          <w:rFonts w:ascii="GHEA Grapalat" w:hAnsi="GHEA Grapalat"/>
          <w:i w:val="0"/>
          <w:lang w:val="af-ZA"/>
        </w:rPr>
        <w:t>» «</w:t>
      </w:r>
      <w:r w:rsidR="00016C3E">
        <w:rPr>
          <w:rFonts w:ascii="GHEA Grapalat" w:hAnsi="GHEA Grapalat"/>
          <w:i w:val="0"/>
          <w:lang w:val="af-ZA"/>
        </w:rPr>
        <w:t>2</w:t>
      </w:r>
      <w:r w:rsidRPr="00712340">
        <w:rPr>
          <w:rFonts w:ascii="GHEA Grapalat" w:hAnsi="GHEA Grapalat"/>
          <w:i w:val="0"/>
          <w:lang w:val="af-ZA"/>
        </w:rPr>
        <w:t xml:space="preserve">» որոշմամբ </w:t>
      </w:r>
    </w:p>
    <w:p w:rsidR="00631539" w:rsidRPr="00712340" w:rsidRDefault="00631539" w:rsidP="00631539">
      <w:pPr>
        <w:pStyle w:val="BodyTextIndent"/>
        <w:spacing w:line="240" w:lineRule="auto"/>
        <w:jc w:val="center"/>
        <w:rPr>
          <w:rFonts w:ascii="GHEA Grapalat" w:hAnsi="GHEA Grapalat"/>
          <w:i w:val="0"/>
          <w:lang w:val="af-ZA"/>
        </w:rPr>
      </w:pPr>
    </w:p>
    <w:p w:rsidR="00631539" w:rsidRPr="00712340" w:rsidRDefault="00631539" w:rsidP="00631539">
      <w:pPr>
        <w:pStyle w:val="BodyTextIndent"/>
        <w:spacing w:line="240" w:lineRule="auto"/>
        <w:jc w:val="center"/>
        <w:rPr>
          <w:rFonts w:ascii="GHEA Grapalat" w:hAnsi="GHEA Grapalat"/>
          <w:i w:val="0"/>
          <w:lang w:val="af-ZA"/>
        </w:rPr>
      </w:pPr>
      <w:r w:rsidRPr="00712340">
        <w:rPr>
          <w:rFonts w:ascii="GHEA Grapalat" w:hAnsi="GHEA Grapalat"/>
          <w:i w:val="0"/>
          <w:lang w:val="af-ZA"/>
        </w:rPr>
        <w:t xml:space="preserve">Ընթացակարգի ծածկագիրը`  </w:t>
      </w:r>
      <w:r w:rsidR="00B04447">
        <w:rPr>
          <w:rFonts w:ascii="GHEA Grapalat" w:hAnsi="GHEA Grapalat"/>
          <w:i w:val="0"/>
          <w:lang w:val="af-ZA"/>
        </w:rPr>
        <w:t>ՍՄԳՀ-ԳՀԾՁԲ-19/4-ՏՀ</w:t>
      </w:r>
      <w:r w:rsidRPr="00712340">
        <w:rPr>
          <w:rFonts w:ascii="GHEA Grapalat" w:hAnsi="GHEA Grapalat"/>
          <w:i w:val="0"/>
          <w:u w:val="single"/>
          <w:lang w:val="af-ZA"/>
        </w:rPr>
        <w:t xml:space="preserve">        </w:t>
      </w:r>
    </w:p>
    <w:p w:rsidR="00631539" w:rsidRPr="00712340" w:rsidRDefault="00016C3E" w:rsidP="00016C3E">
      <w:pPr>
        <w:pStyle w:val="BodyTextIndent"/>
        <w:tabs>
          <w:tab w:val="left" w:pos="7039"/>
        </w:tabs>
        <w:spacing w:line="240" w:lineRule="auto"/>
        <w:rPr>
          <w:rFonts w:ascii="GHEA Grapalat" w:hAnsi="GHEA Grapalat"/>
          <w:i w:val="0"/>
          <w:lang w:val="af-ZA"/>
        </w:rPr>
      </w:pPr>
      <w:r>
        <w:rPr>
          <w:rFonts w:ascii="GHEA Grapalat" w:hAnsi="GHEA Grapalat"/>
          <w:i w:val="0"/>
          <w:lang w:val="af-ZA"/>
        </w:rPr>
        <w:tab/>
      </w:r>
    </w:p>
    <w:p w:rsidR="00631539" w:rsidRPr="00712340" w:rsidRDefault="00631539" w:rsidP="00631539">
      <w:pPr>
        <w:pStyle w:val="BodyTextIndent"/>
        <w:spacing w:line="240" w:lineRule="auto"/>
        <w:ind w:firstLine="708"/>
        <w:jc w:val="left"/>
        <w:rPr>
          <w:rFonts w:ascii="GHEA Grapalat" w:hAnsi="GHEA Grapalat"/>
          <w:i w:val="0"/>
          <w:lang w:val="af-ZA"/>
        </w:rPr>
      </w:pPr>
      <w:r w:rsidRPr="00E6597C">
        <w:rPr>
          <w:rFonts w:ascii="GHEA Grapalat" w:hAnsi="GHEA Grapalat"/>
          <w:i w:val="0"/>
          <w:lang w:val="af-ZA"/>
        </w:rPr>
        <w:t xml:space="preserve">Պատվիրատուն` </w:t>
      </w:r>
      <w:r w:rsidRPr="00BA64ED">
        <w:rPr>
          <w:rFonts w:ascii="GHEA Grapalat" w:hAnsi="GHEA Grapalat"/>
          <w:i w:val="0"/>
          <w:lang w:val="af-ZA"/>
        </w:rPr>
        <w:t>ՀՀ Սյունիքի մարզի Գորայքի համայնքապետարան, որը գտնվում է ՀՀ Սյունիքի մարզ, գ.Գորայք,</w:t>
      </w:r>
      <w:r w:rsidR="00B04447">
        <w:rPr>
          <w:rFonts w:ascii="GHEA Grapalat" w:hAnsi="GHEA Grapalat"/>
          <w:i w:val="0"/>
          <w:lang w:val="af-ZA"/>
        </w:rPr>
        <w:t xml:space="preserve"> </w:t>
      </w:r>
      <w:r w:rsidRPr="00BA64ED">
        <w:rPr>
          <w:rFonts w:ascii="GHEA Grapalat" w:hAnsi="GHEA Grapalat"/>
          <w:i w:val="0"/>
          <w:lang w:val="af-ZA"/>
        </w:rPr>
        <w:t xml:space="preserve">Բ.Վարդանյան փող. 11շ, </w:t>
      </w:r>
      <w:r w:rsidRPr="00712340">
        <w:rPr>
          <w:rFonts w:ascii="GHEA Grapalat" w:hAnsi="GHEA Grapalat"/>
          <w:i w:val="0"/>
          <w:lang w:val="af-ZA"/>
        </w:rPr>
        <w:t xml:space="preserve"> հասցեում,հայտարարում է </w:t>
      </w:r>
      <w:r>
        <w:rPr>
          <w:rFonts w:ascii="GHEA Grapalat" w:hAnsi="GHEA Grapalat"/>
          <w:i w:val="0"/>
          <w:lang w:val="af-ZA"/>
        </w:rPr>
        <w:t>գնանշման հարցում</w:t>
      </w:r>
      <w:r w:rsidRPr="00712340">
        <w:rPr>
          <w:rFonts w:ascii="GHEA Grapalat" w:hAnsi="GHEA Grapalat"/>
          <w:i w:val="0"/>
          <w:lang w:val="af-ZA"/>
        </w:rPr>
        <w:t>, որն իրականացվում է մեկ փուլով:</w:t>
      </w:r>
    </w:p>
    <w:p w:rsidR="00631539" w:rsidRPr="00712340" w:rsidRDefault="00631539" w:rsidP="00631539">
      <w:pPr>
        <w:pStyle w:val="BodyTextIndent"/>
        <w:spacing w:line="240" w:lineRule="auto"/>
        <w:ind w:firstLine="0"/>
        <w:rPr>
          <w:rFonts w:ascii="GHEA Grapalat" w:hAnsi="GHEA Grapalat"/>
          <w:i w:val="0"/>
          <w:lang w:val="af-ZA"/>
        </w:rPr>
      </w:pPr>
      <w:r w:rsidRPr="00712340">
        <w:rPr>
          <w:rFonts w:ascii="GHEA Grapalat" w:hAnsi="GHEA Grapalat"/>
          <w:i w:val="0"/>
          <w:lang w:val="af-ZA"/>
        </w:rPr>
        <w:tab/>
      </w:r>
      <w:bookmarkStart w:id="0" w:name="_Hlk23167417"/>
      <w:r w:rsidRPr="00712340">
        <w:rPr>
          <w:rFonts w:ascii="GHEA Grapalat" w:hAnsi="GHEA Grapalat"/>
          <w:i w:val="0"/>
          <w:lang w:val="af-ZA"/>
        </w:rPr>
        <w:t>Սույն ընթացակարգի</w:t>
      </w:r>
      <w:bookmarkEnd w:id="0"/>
      <w:r w:rsidRPr="00712340">
        <w:rPr>
          <w:rFonts w:ascii="GHEA Grapalat" w:hAnsi="GHEA Grapalat"/>
          <w:i w:val="0"/>
          <w:lang w:val="af-ZA"/>
        </w:rPr>
        <w:t xml:space="preserve"> արդյունքում </w:t>
      </w:r>
      <w:r w:rsidRPr="00712340">
        <w:rPr>
          <w:rFonts w:ascii="GHEA Grapalat" w:hAnsi="GHEA Grapalat"/>
          <w:i w:val="0"/>
          <w:lang w:val="hy-AM"/>
        </w:rPr>
        <w:t>ընտրված</w:t>
      </w:r>
      <w:r w:rsidRPr="00712340">
        <w:rPr>
          <w:rFonts w:ascii="GHEA Grapalat" w:hAnsi="GHEA Grapalat"/>
          <w:i w:val="0"/>
          <w:lang w:val="af-ZA"/>
        </w:rPr>
        <w:t xml:space="preserve"> մասնակցին սահմանված կարգով կառաջարկվի կնքել </w:t>
      </w:r>
      <w:r w:rsidRPr="00BA64ED">
        <w:rPr>
          <w:rFonts w:ascii="GHEA Grapalat" w:hAnsi="GHEA Grapalat"/>
          <w:i w:val="0"/>
          <w:lang w:val="af-ZA"/>
        </w:rPr>
        <w:t xml:space="preserve">ՀՀ  Սյունիքի մարզի  Գորայք  համայնքի  Ծղուկ բնակավայրի  արտաքին լուսավորության ցանցի </w:t>
      </w:r>
      <w:r>
        <w:rPr>
          <w:rFonts w:ascii="GHEA Grapalat" w:hAnsi="GHEA Grapalat"/>
          <w:i w:val="0"/>
          <w:lang w:val="ru-RU"/>
        </w:rPr>
        <w:t>վերա</w:t>
      </w:r>
      <w:r w:rsidRPr="00BA64ED">
        <w:rPr>
          <w:rFonts w:ascii="GHEA Grapalat" w:hAnsi="GHEA Grapalat"/>
          <w:i w:val="0"/>
          <w:lang w:val="af-ZA"/>
        </w:rPr>
        <w:t>կառուցման  աշխատանքներ</w:t>
      </w:r>
      <w:r w:rsidRPr="00712340">
        <w:rPr>
          <w:rFonts w:ascii="GHEA Grapalat" w:hAnsi="GHEA Grapalat"/>
          <w:i w:val="0"/>
          <w:lang w:val="af-ZA"/>
        </w:rPr>
        <w:t xml:space="preserve"> </w:t>
      </w:r>
      <w:r>
        <w:rPr>
          <w:rFonts w:ascii="GHEA Grapalat" w:hAnsi="GHEA Grapalat"/>
          <w:i w:val="0"/>
          <w:lang w:val="af-ZA"/>
        </w:rPr>
        <w:t>որակի նկատմամբ տեխնիկական հսկողության</w:t>
      </w:r>
      <w:r w:rsidRPr="00712340">
        <w:rPr>
          <w:rFonts w:ascii="GHEA Grapalat" w:hAnsi="GHEA Grapalat"/>
          <w:i w:val="0"/>
          <w:lang w:val="af-ZA"/>
        </w:rPr>
        <w:t xml:space="preserve"> </w:t>
      </w:r>
      <w:r>
        <w:rPr>
          <w:rFonts w:ascii="GHEA Grapalat" w:hAnsi="GHEA Grapalat"/>
          <w:i w:val="0"/>
          <w:lang w:val="af-ZA"/>
        </w:rPr>
        <w:t>ծառայությունների</w:t>
      </w:r>
      <w:r w:rsidRPr="00712340">
        <w:rPr>
          <w:rFonts w:ascii="GHEA Grapalat" w:hAnsi="GHEA Grapalat"/>
          <w:i w:val="0"/>
          <w:lang w:val="af-ZA"/>
        </w:rPr>
        <w:t xml:space="preserve">  մատուցման պայմանագիր (այսուհետ` պայմանագիր)։ </w:t>
      </w:r>
    </w:p>
    <w:p w:rsidR="00631539" w:rsidRPr="00712340" w:rsidRDefault="00631539" w:rsidP="00631539">
      <w:pPr>
        <w:pStyle w:val="BodyTextIndent"/>
        <w:spacing w:line="240" w:lineRule="auto"/>
        <w:ind w:firstLine="0"/>
        <w:rPr>
          <w:rFonts w:ascii="GHEA Grapalat" w:hAnsi="GHEA Grapalat"/>
          <w:i w:val="0"/>
          <w:lang w:val="af-ZA"/>
        </w:rPr>
      </w:pPr>
      <w:r w:rsidRPr="0071234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31539" w:rsidRPr="00712340" w:rsidRDefault="00631539" w:rsidP="00631539">
      <w:pPr>
        <w:ind w:firstLine="720"/>
        <w:jc w:val="both"/>
        <w:rPr>
          <w:rFonts w:ascii="GHEA Grapalat" w:hAnsi="GHEA Grapalat"/>
          <w:sz w:val="20"/>
          <w:szCs w:val="20"/>
          <w:lang w:val="af-ZA"/>
        </w:rPr>
      </w:pPr>
      <w:r w:rsidRPr="0071234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31539" w:rsidRPr="00712340" w:rsidRDefault="00631539" w:rsidP="00631539">
      <w:pPr>
        <w:pStyle w:val="BodyTextIndent"/>
        <w:spacing w:line="240" w:lineRule="auto"/>
        <w:rPr>
          <w:rFonts w:ascii="GHEA Grapalat" w:hAnsi="GHEA Grapalat"/>
          <w:i w:val="0"/>
          <w:lang w:val="af-ZA"/>
        </w:rPr>
      </w:pPr>
      <w:r w:rsidRPr="00712340">
        <w:rPr>
          <w:rFonts w:ascii="GHEA Grapalat" w:hAnsi="GHEA Grapalat"/>
          <w:i w:val="0"/>
          <w:lang w:val="af-ZA"/>
        </w:rPr>
        <w:t xml:space="preserve">Ընտրված մասնակիցը որոշվում է </w:t>
      </w:r>
      <w:bookmarkStart w:id="1" w:name="_Hlk23167512"/>
      <w:r w:rsidRPr="00712340">
        <w:rPr>
          <w:rFonts w:ascii="GHEA Grapalat" w:hAnsi="GHEA Grapalat"/>
          <w:i w:val="0"/>
          <w:lang w:val="af-ZA"/>
        </w:rPr>
        <w:t xml:space="preserve">ոչ գնային պայմաններով բավարար գնահատված </w:t>
      </w:r>
      <w:bookmarkEnd w:id="1"/>
      <w:r w:rsidRPr="0071234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31539" w:rsidRPr="00712340" w:rsidRDefault="00631539" w:rsidP="00631539">
      <w:pPr>
        <w:pStyle w:val="BodyTextIndent"/>
        <w:spacing w:line="240" w:lineRule="auto"/>
        <w:rPr>
          <w:rFonts w:ascii="GHEA Grapalat" w:hAnsi="GHEA Grapalat"/>
          <w:i w:val="0"/>
          <w:lang w:val="af-ZA"/>
        </w:rPr>
      </w:pPr>
      <w:r w:rsidRPr="00712340">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i w:val="0"/>
          <w:u w:val="single"/>
          <w:lang w:val="af-ZA"/>
        </w:rPr>
        <w:t>7</w:t>
      </w:r>
      <w:r>
        <w:rPr>
          <w:rFonts w:ascii="GHEA Grapalat" w:hAnsi="GHEA Grapalat"/>
          <w:i w:val="0"/>
          <w:lang w:val="af-ZA"/>
        </w:rPr>
        <w:t xml:space="preserve">-րդ օրը ժամը </w:t>
      </w:r>
      <w:r w:rsidRPr="00994782">
        <w:rPr>
          <w:rFonts w:ascii="GHEA Grapalat" w:hAnsi="GHEA Grapalat"/>
          <w:i w:val="0"/>
          <w:highlight w:val="yellow"/>
          <w:lang w:val="af-ZA"/>
        </w:rPr>
        <w:t>13:30</w:t>
      </w:r>
      <w:r w:rsidRPr="00712340">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այդպիսի պահանջ ստանալուն հաջորդող առաջին աշխատանքային օրը ։</w:t>
      </w:r>
    </w:p>
    <w:p w:rsidR="00631539" w:rsidRPr="00712340" w:rsidRDefault="00631539" w:rsidP="00631539">
      <w:pPr>
        <w:pStyle w:val="BodyTextIndent"/>
        <w:spacing w:line="240" w:lineRule="auto"/>
        <w:rPr>
          <w:rFonts w:ascii="GHEA Grapalat" w:hAnsi="GHEA Grapalat"/>
          <w:i w:val="0"/>
          <w:lang w:val="af-ZA"/>
        </w:rPr>
      </w:pPr>
      <w:r w:rsidRPr="00712340">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31539" w:rsidRPr="00712340" w:rsidRDefault="00631539" w:rsidP="00631539">
      <w:pPr>
        <w:pStyle w:val="BodyTextIndent"/>
        <w:spacing w:line="240" w:lineRule="auto"/>
        <w:rPr>
          <w:rFonts w:ascii="GHEA Grapalat" w:hAnsi="GHEA Grapalat"/>
          <w:i w:val="0"/>
          <w:lang w:val="af-ZA"/>
        </w:rPr>
      </w:pPr>
      <w:r w:rsidRPr="00712340">
        <w:rPr>
          <w:rFonts w:ascii="GHEA Grapalat" w:hAnsi="GHEA Grapalat"/>
          <w:i w:val="0"/>
          <w:lang w:val="af-ZA"/>
        </w:rPr>
        <w:t xml:space="preserve">Հրավեր չստանալը չի սահմանափակում մասնակցի` սույն ընթացակարգին մասնակցելու իրավունքը։ </w:t>
      </w:r>
    </w:p>
    <w:p w:rsidR="00631539" w:rsidRPr="00712340" w:rsidRDefault="00631539" w:rsidP="00174DB7">
      <w:pPr>
        <w:pStyle w:val="BodyTextIndent"/>
        <w:spacing w:line="240" w:lineRule="auto"/>
        <w:rPr>
          <w:rFonts w:ascii="GHEA Grapalat" w:hAnsi="GHEA Grapalat"/>
          <w:i w:val="0"/>
          <w:lang w:val="af-ZA"/>
        </w:rPr>
      </w:pPr>
      <w:r w:rsidRPr="00712340">
        <w:rPr>
          <w:rFonts w:ascii="GHEA Grapalat" w:hAnsi="GHEA Grapalat"/>
          <w:i w:val="0"/>
          <w:lang w:val="af-ZA"/>
        </w:rPr>
        <w:t>Մրցույթի հայտերն անհրաժեշտ է ներկայացնել</w:t>
      </w:r>
      <w:r w:rsidRPr="00712340">
        <w:rPr>
          <w:rFonts w:ascii="GHEA Grapalat" w:hAnsi="GHEA Grapalat"/>
          <w:i w:val="0"/>
          <w:lang w:val="af-ZA" w:eastAsia="ru-RU"/>
        </w:rPr>
        <w:t xml:space="preserve">    </w:t>
      </w:r>
      <w:r w:rsidR="00174DB7" w:rsidRPr="00174DB7">
        <w:rPr>
          <w:rFonts w:ascii="GHEA Grapalat" w:hAnsi="GHEA Grapalat"/>
          <w:i w:val="0"/>
          <w:lang w:val="af-ZA"/>
        </w:rPr>
        <w:t xml:space="preserve">ՀՀ </w:t>
      </w:r>
      <w:r w:rsidR="00994782">
        <w:rPr>
          <w:rFonts w:ascii="GHEA Grapalat" w:hAnsi="GHEA Grapalat"/>
          <w:i w:val="0"/>
          <w:lang w:val="af-ZA"/>
        </w:rPr>
        <w:t>ք.Երևան, Ազատության 24, 313 սենյակ</w:t>
      </w:r>
      <w:r w:rsidR="00174DB7" w:rsidRPr="00174DB7">
        <w:rPr>
          <w:rFonts w:ascii="GHEA Grapalat" w:hAnsi="GHEA Grapalat"/>
          <w:i w:val="0"/>
          <w:lang w:val="af-ZA"/>
        </w:rPr>
        <w:t xml:space="preserve"> </w:t>
      </w:r>
      <w:r w:rsidR="00174DB7">
        <w:rPr>
          <w:rFonts w:ascii="GHEA Grapalat" w:hAnsi="GHEA Grapalat"/>
          <w:i w:val="0"/>
          <w:lang w:val="af-ZA"/>
        </w:rPr>
        <w:t xml:space="preserve"> հասցեով, </w:t>
      </w:r>
      <w:r w:rsidRPr="00712340">
        <w:rPr>
          <w:rFonts w:ascii="GHEA Grapalat" w:hAnsi="GHEA Grapalat"/>
          <w:i w:val="0"/>
          <w:lang w:val="af-ZA"/>
        </w:rPr>
        <w:t>փաստաթղթային ձևով</w:t>
      </w:r>
      <w:r w:rsidRPr="00712340">
        <w:rPr>
          <w:rFonts w:ascii="GHEA Grapalat" w:hAnsi="GHEA Grapalat"/>
          <w:i w:val="0"/>
          <w:lang w:val="af-ZA" w:eastAsia="ru-RU"/>
        </w:rPr>
        <w:t xml:space="preserve"> </w:t>
      </w:r>
      <w:r w:rsidRPr="00712340">
        <w:rPr>
          <w:rFonts w:ascii="GHEA Grapalat" w:hAnsi="GHEA Grapalat"/>
          <w:i w:val="0"/>
          <w:lang w:val="af-ZA"/>
        </w:rPr>
        <w:t xml:space="preserve">մինչև սույն հայտարարության հրապարակման օրվանից հաշված </w:t>
      </w:r>
      <w:r w:rsidR="00174DB7">
        <w:rPr>
          <w:rFonts w:ascii="GHEA Grapalat" w:hAnsi="GHEA Grapalat"/>
          <w:i w:val="0"/>
          <w:u w:val="single"/>
          <w:lang w:val="af-ZA"/>
        </w:rPr>
        <w:t>7</w:t>
      </w:r>
      <w:r w:rsidRPr="00712340">
        <w:rPr>
          <w:rFonts w:ascii="GHEA Grapalat" w:hAnsi="GHEA Grapalat"/>
          <w:i w:val="0"/>
          <w:lang w:val="af-ZA"/>
        </w:rPr>
        <w:t xml:space="preserve">-րդ օրվա ժամը </w:t>
      </w:r>
      <w:r w:rsidR="00174DB7" w:rsidRPr="00994782">
        <w:rPr>
          <w:rFonts w:ascii="GHEA Grapalat" w:hAnsi="GHEA Grapalat"/>
          <w:i w:val="0"/>
          <w:highlight w:val="yellow"/>
          <w:u w:val="single"/>
          <w:lang w:val="af-ZA"/>
        </w:rPr>
        <w:t>13:30</w:t>
      </w:r>
      <w:r w:rsidRPr="00712340">
        <w:rPr>
          <w:rFonts w:ascii="GHEA Grapalat" w:hAnsi="GHEA Grapalat"/>
          <w:i w:val="0"/>
          <w:lang w:val="af-ZA"/>
        </w:rPr>
        <w:t xml:space="preserve">-ը: Հայտերը, հայերենից բացի, կարող են ներկայացվել նաև անգլերեն կամ ռուսերեն: </w:t>
      </w:r>
    </w:p>
    <w:p w:rsidR="00631539" w:rsidRPr="00712340" w:rsidRDefault="00631539" w:rsidP="00631539">
      <w:pPr>
        <w:pStyle w:val="BodyTextIndent"/>
        <w:spacing w:line="240" w:lineRule="auto"/>
        <w:ind w:firstLine="708"/>
        <w:rPr>
          <w:rFonts w:ascii="GHEA Grapalat" w:hAnsi="GHEA Grapalat"/>
          <w:i w:val="0"/>
          <w:lang w:val="af-ZA"/>
        </w:rPr>
      </w:pPr>
      <w:r w:rsidRPr="00712340">
        <w:rPr>
          <w:rFonts w:ascii="GHEA Grapalat" w:hAnsi="GHEA Grapalat"/>
          <w:i w:val="0"/>
          <w:lang w:val="af-ZA"/>
        </w:rPr>
        <w:t xml:space="preserve">Հայտերի բացումը տեղի կունենա </w:t>
      </w:r>
      <w:r w:rsidR="00994782" w:rsidRPr="00174DB7">
        <w:rPr>
          <w:rFonts w:ascii="GHEA Grapalat" w:hAnsi="GHEA Grapalat"/>
          <w:i w:val="0"/>
          <w:lang w:val="af-ZA"/>
        </w:rPr>
        <w:t xml:space="preserve">ՀՀ </w:t>
      </w:r>
      <w:r w:rsidR="00994782">
        <w:rPr>
          <w:rFonts w:ascii="GHEA Grapalat" w:hAnsi="GHEA Grapalat"/>
          <w:i w:val="0"/>
          <w:lang w:val="af-ZA"/>
        </w:rPr>
        <w:t>ք.Երևան, Ազատության 24, 313 սենյակ</w:t>
      </w:r>
      <w:r w:rsidR="00994782" w:rsidRPr="00174DB7">
        <w:rPr>
          <w:rFonts w:ascii="GHEA Grapalat" w:hAnsi="GHEA Grapalat"/>
          <w:i w:val="0"/>
          <w:lang w:val="af-ZA"/>
        </w:rPr>
        <w:t xml:space="preserve"> </w:t>
      </w:r>
      <w:r w:rsidR="00994782">
        <w:rPr>
          <w:rFonts w:ascii="GHEA Grapalat" w:hAnsi="GHEA Grapalat"/>
          <w:i w:val="0"/>
          <w:lang w:val="af-ZA"/>
        </w:rPr>
        <w:t xml:space="preserve"> </w:t>
      </w:r>
      <w:r w:rsidRPr="00712340">
        <w:rPr>
          <w:rFonts w:ascii="GHEA Grapalat" w:hAnsi="GHEA Grapalat"/>
          <w:i w:val="0"/>
          <w:lang w:val="af-ZA"/>
        </w:rPr>
        <w:t>հասցեում,  «</w:t>
      </w:r>
      <w:r w:rsidR="00174DB7">
        <w:rPr>
          <w:rFonts w:ascii="GHEA Grapalat" w:hAnsi="GHEA Grapalat"/>
          <w:i w:val="0"/>
          <w:lang w:val="af-ZA"/>
        </w:rPr>
        <w:t>20</w:t>
      </w:r>
      <w:r w:rsidR="00FE63C1">
        <w:rPr>
          <w:rFonts w:ascii="GHEA Grapalat" w:hAnsi="GHEA Grapalat"/>
          <w:i w:val="0"/>
          <w:lang w:val="af-ZA"/>
        </w:rPr>
        <w:t>20</w:t>
      </w:r>
      <w:r w:rsidRPr="00712340">
        <w:rPr>
          <w:rFonts w:ascii="GHEA Grapalat" w:hAnsi="GHEA Grapalat"/>
          <w:i w:val="0"/>
          <w:lang w:val="af-ZA"/>
        </w:rPr>
        <w:t xml:space="preserve">» « </w:t>
      </w:r>
      <w:r w:rsidR="00FE63C1">
        <w:rPr>
          <w:rFonts w:ascii="GHEA Grapalat" w:hAnsi="GHEA Grapalat"/>
          <w:i w:val="0"/>
          <w:lang w:val="af-ZA"/>
        </w:rPr>
        <w:t>հունվարի</w:t>
      </w:r>
      <w:r w:rsidRPr="00712340">
        <w:rPr>
          <w:rFonts w:ascii="GHEA Grapalat" w:hAnsi="GHEA Grapalat"/>
          <w:i w:val="0"/>
          <w:lang w:val="af-ZA"/>
        </w:rPr>
        <w:t>» «</w:t>
      </w:r>
      <w:r w:rsidR="00FE63C1">
        <w:rPr>
          <w:rFonts w:ascii="GHEA Grapalat" w:hAnsi="GHEA Grapalat"/>
          <w:i w:val="0"/>
          <w:lang w:val="af-ZA"/>
        </w:rPr>
        <w:t>08</w:t>
      </w:r>
      <w:r w:rsidRPr="00712340">
        <w:rPr>
          <w:rFonts w:ascii="GHEA Grapalat" w:hAnsi="GHEA Grapalat"/>
          <w:i w:val="0"/>
          <w:lang w:val="af-ZA"/>
        </w:rPr>
        <w:t xml:space="preserve">» -ին ժամը  </w:t>
      </w:r>
      <w:r w:rsidR="00174DB7" w:rsidRPr="00994782">
        <w:rPr>
          <w:rFonts w:ascii="GHEA Grapalat" w:hAnsi="GHEA Grapalat"/>
          <w:i w:val="0"/>
          <w:highlight w:val="yellow"/>
          <w:u w:val="single"/>
          <w:lang w:val="af-ZA"/>
        </w:rPr>
        <w:t>13:30</w:t>
      </w:r>
      <w:r w:rsidR="00174DB7">
        <w:rPr>
          <w:rFonts w:ascii="GHEA Grapalat" w:hAnsi="GHEA Grapalat"/>
          <w:i w:val="0"/>
          <w:u w:val="single"/>
          <w:lang w:val="af-ZA"/>
        </w:rPr>
        <w:t>-</w:t>
      </w:r>
      <w:r w:rsidRPr="00712340">
        <w:rPr>
          <w:rFonts w:ascii="GHEA Grapalat" w:hAnsi="GHEA Grapalat"/>
          <w:i w:val="0"/>
          <w:lang w:val="af-ZA"/>
        </w:rPr>
        <w:t xml:space="preserve">ին։   </w:t>
      </w:r>
    </w:p>
    <w:p w:rsidR="00631539" w:rsidRPr="00712340" w:rsidRDefault="00631539" w:rsidP="00631539">
      <w:pPr>
        <w:pStyle w:val="BodyTextIndent"/>
        <w:spacing w:line="240" w:lineRule="auto"/>
        <w:rPr>
          <w:rFonts w:ascii="GHEA Grapalat" w:hAnsi="GHEA Grapalat"/>
          <w:i w:val="0"/>
          <w:lang w:val="af-ZA"/>
        </w:rPr>
      </w:pPr>
      <w:r w:rsidRPr="00712340">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174DB7" w:rsidRPr="00E6597C" w:rsidRDefault="00174DB7" w:rsidP="00174DB7">
      <w:pPr>
        <w:pStyle w:val="BodyTextIndent"/>
        <w:spacing w:line="240" w:lineRule="auto"/>
        <w:rPr>
          <w:rFonts w:ascii="GHEA Grapalat" w:hAnsi="GHEA Grapalat"/>
          <w:i w:val="0"/>
          <w:lang w:val="af-ZA"/>
        </w:rPr>
      </w:pPr>
      <w:r w:rsidRPr="00E6597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BA64ED">
        <w:rPr>
          <w:rFonts w:ascii="GHEA Grapalat" w:hAnsi="GHEA Grapalat"/>
          <w:i w:val="0"/>
          <w:lang w:val="af-ZA"/>
        </w:rPr>
        <w:t xml:space="preserve"> </w:t>
      </w:r>
      <w:r>
        <w:rPr>
          <w:rFonts w:ascii="GHEA Grapalat" w:hAnsi="GHEA Grapalat"/>
          <w:i w:val="0"/>
          <w:lang w:val="ru-RU"/>
        </w:rPr>
        <w:t>Է</w:t>
      </w:r>
      <w:r w:rsidRPr="00BA64ED">
        <w:rPr>
          <w:rFonts w:ascii="GHEA Grapalat" w:hAnsi="GHEA Grapalat"/>
          <w:i w:val="0"/>
          <w:lang w:val="af-ZA"/>
        </w:rPr>
        <w:t>.</w:t>
      </w:r>
      <w:r>
        <w:rPr>
          <w:rFonts w:ascii="GHEA Grapalat" w:hAnsi="GHEA Grapalat"/>
          <w:i w:val="0"/>
          <w:lang w:val="ru-RU"/>
        </w:rPr>
        <w:t>Գրիգորյան</w:t>
      </w:r>
      <w:r w:rsidRPr="00E6597C">
        <w:rPr>
          <w:rFonts w:ascii="GHEA Grapalat" w:hAnsi="GHEA Grapalat"/>
          <w:i w:val="0"/>
          <w:lang w:val="af-ZA"/>
        </w:rPr>
        <w:t>ին</w:t>
      </w:r>
    </w:p>
    <w:p w:rsidR="00174DB7" w:rsidRPr="00174DB7" w:rsidRDefault="00174DB7" w:rsidP="00174DB7">
      <w:pPr>
        <w:pStyle w:val="BodyTextIndent"/>
        <w:spacing w:line="240" w:lineRule="auto"/>
        <w:ind w:firstLine="0"/>
        <w:rPr>
          <w:rFonts w:ascii="GHEA Grapalat" w:hAnsi="GHEA Grapalat"/>
          <w:i w:val="0"/>
          <w:sz w:val="18"/>
          <w:szCs w:val="18"/>
          <w:u w:val="single"/>
          <w:lang w:val="af-ZA"/>
        </w:rPr>
      </w:pPr>
      <w:r w:rsidRPr="00E6597C">
        <w:rPr>
          <w:rFonts w:ascii="GHEA Grapalat" w:hAnsi="GHEA Grapalat"/>
          <w:i w:val="0"/>
          <w:lang w:val="af-ZA"/>
        </w:rPr>
        <w:tab/>
      </w:r>
      <w:r w:rsidRPr="00174DB7">
        <w:rPr>
          <w:rFonts w:ascii="GHEA Grapalat" w:hAnsi="GHEA Grapalat"/>
          <w:i w:val="0"/>
          <w:sz w:val="18"/>
          <w:szCs w:val="18"/>
          <w:lang w:val="af-ZA"/>
        </w:rPr>
        <w:tab/>
        <w:t xml:space="preserve">     Հեռախոս </w:t>
      </w:r>
      <w:r w:rsidRPr="00174DB7">
        <w:rPr>
          <w:rFonts w:ascii="GHEA Grapalat" w:hAnsi="GHEA Grapalat"/>
          <w:i w:val="0"/>
          <w:sz w:val="18"/>
          <w:szCs w:val="18"/>
          <w:u w:val="single"/>
          <w:lang w:val="af-ZA"/>
        </w:rPr>
        <w:t>+37410244974</w:t>
      </w:r>
    </w:p>
    <w:p w:rsidR="00174DB7" w:rsidRPr="00174DB7" w:rsidRDefault="00174DB7" w:rsidP="00174DB7">
      <w:pPr>
        <w:pStyle w:val="BodyTextIndent"/>
        <w:spacing w:line="240" w:lineRule="auto"/>
        <w:rPr>
          <w:rFonts w:ascii="GHEA Grapalat" w:hAnsi="GHEA Grapalat"/>
          <w:i w:val="0"/>
          <w:sz w:val="18"/>
          <w:szCs w:val="18"/>
          <w:u w:val="single"/>
          <w:lang w:val="af-ZA"/>
        </w:rPr>
      </w:pPr>
      <w:r w:rsidRPr="00174DB7">
        <w:rPr>
          <w:rFonts w:ascii="GHEA Grapalat" w:hAnsi="GHEA Grapalat"/>
          <w:i w:val="0"/>
          <w:sz w:val="18"/>
          <w:szCs w:val="18"/>
          <w:lang w:val="af-ZA"/>
        </w:rPr>
        <w:t xml:space="preserve">  Էլ. փոստ </w:t>
      </w:r>
      <w:r w:rsidRPr="00174DB7">
        <w:rPr>
          <w:rFonts w:ascii="GHEA Grapalat" w:hAnsi="GHEA Grapalat"/>
          <w:i w:val="0"/>
          <w:sz w:val="18"/>
          <w:szCs w:val="18"/>
          <w:u w:val="single"/>
          <w:lang w:val="af-ZA"/>
        </w:rPr>
        <w:t>protender.itender@gmail.com</w:t>
      </w:r>
    </w:p>
    <w:p w:rsidR="00174DB7" w:rsidRPr="00174DB7" w:rsidRDefault="00174DB7" w:rsidP="00174DB7">
      <w:pPr>
        <w:pStyle w:val="BodyTextIndent"/>
        <w:spacing w:line="240" w:lineRule="auto"/>
        <w:rPr>
          <w:rFonts w:ascii="GHEA Grapalat" w:hAnsi="GHEA Grapalat"/>
          <w:i w:val="0"/>
          <w:sz w:val="18"/>
          <w:szCs w:val="18"/>
          <w:lang w:val="af-ZA"/>
        </w:rPr>
      </w:pPr>
    </w:p>
    <w:p w:rsidR="00174DB7" w:rsidRPr="00174DB7" w:rsidRDefault="00174DB7" w:rsidP="00174DB7">
      <w:pPr>
        <w:pStyle w:val="BodyTextIndent"/>
        <w:spacing w:line="240" w:lineRule="auto"/>
        <w:ind w:firstLine="0"/>
        <w:jc w:val="left"/>
        <w:rPr>
          <w:rFonts w:ascii="GHEA Grapalat" w:hAnsi="GHEA Grapalat" w:cs="Sylfaen"/>
          <w:i w:val="0"/>
          <w:sz w:val="18"/>
          <w:szCs w:val="18"/>
          <w:lang w:val="af-ZA"/>
        </w:rPr>
      </w:pPr>
      <w:r w:rsidRPr="00174DB7">
        <w:rPr>
          <w:rFonts w:ascii="GHEA Grapalat" w:hAnsi="GHEA Grapalat"/>
          <w:i w:val="0"/>
          <w:sz w:val="18"/>
          <w:szCs w:val="18"/>
          <w:lang w:val="af-ZA"/>
        </w:rPr>
        <w:t xml:space="preserve">Պատվիրատու </w:t>
      </w:r>
      <w:r w:rsidRPr="00174DB7">
        <w:rPr>
          <w:rFonts w:ascii="GHEA Grapalat" w:hAnsi="GHEA Grapalat"/>
          <w:i w:val="0"/>
          <w:sz w:val="18"/>
          <w:szCs w:val="18"/>
          <w:u w:val="single"/>
          <w:lang w:val="af-ZA"/>
        </w:rPr>
        <w:tab/>
      </w:r>
      <w:r w:rsidRPr="00174DB7">
        <w:rPr>
          <w:rFonts w:ascii="GHEA Grapalat" w:hAnsi="GHEA Grapalat"/>
          <w:i w:val="0"/>
          <w:sz w:val="18"/>
          <w:szCs w:val="18"/>
          <w:lang w:val="af-ZA"/>
        </w:rPr>
        <w:t>ՀՀ Սյունիքի մարզի Գորայքի համայնքապետարան</w:t>
      </w:r>
    </w:p>
    <w:p w:rsidR="00631539" w:rsidRPr="00712340" w:rsidRDefault="00631539" w:rsidP="00631539">
      <w:pPr>
        <w:pStyle w:val="BodyText"/>
        <w:ind w:right="-7" w:firstLine="567"/>
        <w:jc w:val="right"/>
        <w:rPr>
          <w:rFonts w:ascii="GHEA Grapalat" w:hAnsi="GHEA Grapalat" w:cs="Sylfaen"/>
          <w:i/>
          <w:sz w:val="22"/>
          <w:lang w:val="af-ZA"/>
        </w:rPr>
      </w:pPr>
    </w:p>
    <w:p w:rsidR="00631539" w:rsidRPr="00712340" w:rsidRDefault="00631539" w:rsidP="00631539">
      <w:pPr>
        <w:pStyle w:val="BodyText"/>
        <w:ind w:right="-7" w:firstLine="567"/>
        <w:jc w:val="right"/>
        <w:rPr>
          <w:rFonts w:ascii="GHEA Grapalat" w:hAnsi="GHEA Grapalat" w:cs="Sylfaen"/>
          <w:i/>
          <w:sz w:val="22"/>
          <w:lang w:val="af-ZA"/>
        </w:rPr>
      </w:pPr>
    </w:p>
    <w:p w:rsidR="006B1E88" w:rsidRPr="00AF558B" w:rsidRDefault="006B1E88" w:rsidP="006B1E88">
      <w:pPr>
        <w:pStyle w:val="BodyText"/>
        <w:spacing w:after="0"/>
        <w:ind w:firstLine="567"/>
        <w:jc w:val="right"/>
        <w:rPr>
          <w:rFonts w:ascii="GHEA Grapalat" w:hAnsi="GHEA Grapalat" w:cs="Sylfaen"/>
          <w:i/>
          <w:sz w:val="16"/>
          <w:szCs w:val="16"/>
        </w:rPr>
      </w:pPr>
      <w:r w:rsidRPr="00AF558B">
        <w:rPr>
          <w:rFonts w:ascii="GHEA Grapalat" w:hAnsi="GHEA Grapalat"/>
          <w:i/>
          <w:sz w:val="16"/>
          <w:szCs w:val="16"/>
        </w:rPr>
        <w:lastRenderedPageBreak/>
        <w:t xml:space="preserve">Annex 2 </w:t>
      </w:r>
    </w:p>
    <w:p w:rsidR="006B1E88" w:rsidRPr="00AF558B" w:rsidRDefault="006B1E88" w:rsidP="006B1E88">
      <w:pPr>
        <w:pStyle w:val="BodyText"/>
        <w:spacing w:after="0"/>
        <w:ind w:firstLine="567"/>
        <w:jc w:val="right"/>
        <w:rPr>
          <w:rFonts w:ascii="GHEA Grapalat" w:hAnsi="GHEA Grapalat" w:cs="Sylfaen"/>
          <w:i/>
          <w:sz w:val="16"/>
          <w:szCs w:val="16"/>
        </w:rPr>
      </w:pPr>
      <w:proofErr w:type="gramStart"/>
      <w:r w:rsidRPr="00AF558B">
        <w:rPr>
          <w:rFonts w:ascii="GHEA Grapalat" w:hAnsi="GHEA Grapalat"/>
          <w:i/>
          <w:sz w:val="16"/>
          <w:szCs w:val="16"/>
        </w:rPr>
        <w:t>to</w:t>
      </w:r>
      <w:proofErr w:type="gramEnd"/>
      <w:r w:rsidRPr="00AF558B">
        <w:rPr>
          <w:rFonts w:ascii="GHEA Grapalat" w:hAnsi="GHEA Grapalat"/>
          <w:i/>
          <w:sz w:val="16"/>
          <w:szCs w:val="16"/>
        </w:rPr>
        <w:t xml:space="preserve"> Order of the Minister of Finance of the Republic of Armenia </w:t>
      </w:r>
    </w:p>
    <w:p w:rsidR="006B1E88" w:rsidRPr="00AF558B" w:rsidRDefault="006B1E88" w:rsidP="006B1E88">
      <w:pPr>
        <w:pStyle w:val="BodyText"/>
        <w:spacing w:after="0"/>
        <w:ind w:firstLine="567"/>
        <w:jc w:val="right"/>
        <w:rPr>
          <w:rFonts w:ascii="GHEA Grapalat" w:hAnsi="GHEA Grapalat" w:cs="Sylfaen"/>
          <w:i/>
          <w:sz w:val="16"/>
          <w:szCs w:val="16"/>
        </w:rPr>
      </w:pPr>
      <w:r w:rsidRPr="00AF558B">
        <w:rPr>
          <w:rFonts w:ascii="GHEA Grapalat" w:hAnsi="GHEA Grapalat"/>
          <w:i/>
          <w:sz w:val="16"/>
          <w:szCs w:val="16"/>
        </w:rPr>
        <w:t xml:space="preserve">No 250-A of 25 May 2017 </w:t>
      </w:r>
    </w:p>
    <w:p w:rsidR="006B1E88" w:rsidRPr="00AF558B" w:rsidRDefault="006B1E88" w:rsidP="006B1E88">
      <w:pPr>
        <w:pStyle w:val="BodyText"/>
        <w:spacing w:after="0"/>
        <w:ind w:right="-7" w:firstLine="567"/>
        <w:jc w:val="right"/>
        <w:rPr>
          <w:rFonts w:ascii="GHEA Grapalat" w:hAnsi="GHEA Grapalat"/>
          <w:sz w:val="16"/>
          <w:szCs w:val="16"/>
        </w:rPr>
      </w:pPr>
    </w:p>
    <w:p w:rsidR="006B1E88" w:rsidRPr="00AF558B" w:rsidRDefault="006B1E88" w:rsidP="006B1E88">
      <w:pPr>
        <w:pStyle w:val="BodyText"/>
        <w:spacing w:after="0"/>
        <w:ind w:right="-7" w:firstLine="567"/>
        <w:jc w:val="right"/>
        <w:rPr>
          <w:rFonts w:ascii="GHEA Grapalat" w:hAnsi="GHEA Grapalat" w:cs="Sylfaen"/>
          <w:i/>
          <w:sz w:val="16"/>
          <w:szCs w:val="16"/>
          <w:u w:val="single"/>
        </w:rPr>
      </w:pPr>
      <w:r w:rsidRPr="00AF558B">
        <w:rPr>
          <w:rFonts w:ascii="GHEA Grapalat" w:hAnsi="GHEA Grapalat"/>
          <w:i/>
          <w:sz w:val="16"/>
          <w:szCs w:val="16"/>
          <w:u w:val="single"/>
        </w:rPr>
        <w:t>Model form</w:t>
      </w:r>
    </w:p>
    <w:p w:rsidR="006B1E88" w:rsidRPr="00AF558B" w:rsidRDefault="006B1E88" w:rsidP="006B1E88">
      <w:pPr>
        <w:pStyle w:val="BodyTextIndent"/>
        <w:spacing w:line="240" w:lineRule="auto"/>
        <w:jc w:val="center"/>
        <w:rPr>
          <w:rFonts w:ascii="GHEA Grapalat" w:hAnsi="GHEA Grapalat"/>
          <w:i w:val="0"/>
          <w:sz w:val="16"/>
          <w:szCs w:val="16"/>
          <w:lang w:val="en-US"/>
        </w:rPr>
      </w:pPr>
    </w:p>
    <w:p w:rsidR="006B1E88" w:rsidRPr="00AF558B" w:rsidRDefault="006B1E88" w:rsidP="006B1E88">
      <w:pPr>
        <w:pStyle w:val="BodyTextIndent"/>
        <w:spacing w:line="240" w:lineRule="auto"/>
        <w:jc w:val="center"/>
        <w:rPr>
          <w:rFonts w:ascii="GHEA Grapalat" w:hAnsi="GHEA Grapalat"/>
          <w:i w:val="0"/>
          <w:sz w:val="16"/>
          <w:szCs w:val="16"/>
          <w:lang w:val="en-US"/>
        </w:rPr>
      </w:pPr>
      <w:r w:rsidRPr="00AF558B">
        <w:rPr>
          <w:rFonts w:ascii="GHEA Grapalat" w:hAnsi="GHEA Grapalat"/>
          <w:i w:val="0"/>
          <w:sz w:val="16"/>
          <w:szCs w:val="16"/>
          <w:lang w:val="en-US"/>
        </w:rPr>
        <w:t>NOTICE</w:t>
      </w:r>
    </w:p>
    <w:p w:rsidR="006B1E88" w:rsidRPr="00AF558B" w:rsidRDefault="006B1E88" w:rsidP="006B1E88">
      <w:pPr>
        <w:pStyle w:val="BodyTextIndent"/>
        <w:spacing w:line="240" w:lineRule="auto"/>
        <w:jc w:val="center"/>
        <w:rPr>
          <w:rFonts w:ascii="GHEA Grapalat" w:hAnsi="GHEA Grapalat"/>
          <w:i w:val="0"/>
          <w:sz w:val="16"/>
          <w:szCs w:val="16"/>
          <w:lang w:val="en-US"/>
        </w:rPr>
      </w:pPr>
      <w:r w:rsidRPr="00AF558B">
        <w:rPr>
          <w:rFonts w:ascii="GHEA Grapalat" w:hAnsi="GHEA Grapalat"/>
          <w:i w:val="0"/>
          <w:sz w:val="16"/>
          <w:szCs w:val="16"/>
          <w:lang w:val="en-US"/>
        </w:rPr>
        <w:t>ON PRICE QUOTATION</w:t>
      </w:r>
    </w:p>
    <w:p w:rsidR="006B1E88" w:rsidRPr="00AF558B" w:rsidRDefault="006B1E88" w:rsidP="006B1E88">
      <w:pPr>
        <w:pStyle w:val="BodyTextIndent"/>
        <w:spacing w:line="240" w:lineRule="auto"/>
        <w:jc w:val="center"/>
        <w:rPr>
          <w:rFonts w:ascii="GHEA Grapalat" w:hAnsi="GHEA Grapalat"/>
          <w:i w:val="0"/>
          <w:sz w:val="16"/>
          <w:szCs w:val="16"/>
          <w:lang w:val="en-US"/>
        </w:rPr>
      </w:pPr>
    </w:p>
    <w:p w:rsidR="006B1E88" w:rsidRPr="00AF558B" w:rsidRDefault="006B1E88" w:rsidP="006B1E88">
      <w:pPr>
        <w:pStyle w:val="BodyTextIndent"/>
        <w:spacing w:line="240" w:lineRule="auto"/>
        <w:jc w:val="center"/>
        <w:rPr>
          <w:rFonts w:ascii="GHEA Grapalat" w:hAnsi="GHEA Grapalat"/>
          <w:i w:val="0"/>
          <w:sz w:val="16"/>
          <w:szCs w:val="16"/>
          <w:lang w:val="en-US"/>
        </w:rPr>
      </w:pPr>
      <w:r w:rsidRPr="00AF558B">
        <w:rPr>
          <w:rFonts w:ascii="GHEA Grapalat" w:hAnsi="GHEA Grapalat"/>
          <w:i w:val="0"/>
          <w:sz w:val="16"/>
          <w:szCs w:val="16"/>
          <w:lang w:val="en-US"/>
        </w:rPr>
        <w:t>This text of the notice is approved by decision of the Price Quotation Commission "</w:t>
      </w:r>
      <w:r>
        <w:rPr>
          <w:rFonts w:ascii="GHEA Grapalat" w:hAnsi="GHEA Grapalat"/>
          <w:i w:val="0"/>
          <w:sz w:val="16"/>
          <w:szCs w:val="16"/>
          <w:lang w:val="en-US"/>
        </w:rPr>
        <w:t>2</w:t>
      </w:r>
      <w:r w:rsidRPr="00AF558B">
        <w:rPr>
          <w:rFonts w:ascii="GHEA Grapalat" w:hAnsi="GHEA Grapalat"/>
          <w:i w:val="0"/>
          <w:sz w:val="16"/>
          <w:szCs w:val="16"/>
          <w:lang w:val="en-US"/>
        </w:rPr>
        <w:t>"  "</w:t>
      </w:r>
      <w:r w:rsidR="00FE63C1">
        <w:rPr>
          <w:rFonts w:ascii="GHEA Grapalat" w:hAnsi="GHEA Grapalat"/>
          <w:i w:val="0"/>
          <w:sz w:val="16"/>
          <w:szCs w:val="16"/>
          <w:lang w:val="en-US"/>
        </w:rPr>
        <w:t>23</w:t>
      </w:r>
      <w:r w:rsidRPr="00AF558B">
        <w:rPr>
          <w:rFonts w:ascii="GHEA Grapalat" w:hAnsi="GHEA Grapalat"/>
          <w:i w:val="0"/>
          <w:sz w:val="16"/>
          <w:szCs w:val="16"/>
          <w:lang w:val="en-US"/>
        </w:rPr>
        <w:t>" "</w:t>
      </w:r>
      <w:r w:rsidR="00994782">
        <w:rPr>
          <w:rFonts w:ascii="GHEA Grapalat" w:hAnsi="GHEA Grapalat"/>
          <w:i w:val="0"/>
          <w:sz w:val="16"/>
          <w:szCs w:val="16"/>
          <w:lang w:val="en-US"/>
        </w:rPr>
        <w:t>dec</w:t>
      </w:r>
      <w:r>
        <w:rPr>
          <w:rFonts w:ascii="GHEA Grapalat" w:hAnsi="GHEA Grapalat"/>
          <w:i w:val="0"/>
          <w:sz w:val="16"/>
          <w:szCs w:val="16"/>
          <w:lang w:val="en-US"/>
        </w:rPr>
        <w:t>ember</w:t>
      </w:r>
      <w:r w:rsidRPr="00AF558B">
        <w:rPr>
          <w:rFonts w:ascii="GHEA Grapalat" w:hAnsi="GHEA Grapalat"/>
          <w:i w:val="0"/>
          <w:sz w:val="16"/>
          <w:szCs w:val="16"/>
          <w:lang w:val="en-US"/>
        </w:rPr>
        <w:t>" of 201</w:t>
      </w:r>
      <w:r>
        <w:rPr>
          <w:rFonts w:ascii="GHEA Grapalat" w:hAnsi="GHEA Grapalat"/>
          <w:i w:val="0"/>
          <w:sz w:val="16"/>
          <w:szCs w:val="16"/>
          <w:lang w:val="en-US"/>
        </w:rPr>
        <w:t>9</w:t>
      </w:r>
      <w:r w:rsidRPr="00AF558B">
        <w:rPr>
          <w:rFonts w:ascii="GHEA Grapalat" w:hAnsi="GHEA Grapalat"/>
          <w:i w:val="0"/>
          <w:sz w:val="16"/>
          <w:szCs w:val="16"/>
          <w:lang w:val="en-US"/>
        </w:rPr>
        <w:t xml:space="preserve"> and is published pursuant to Article 27 of the Law of the Republic of Armenia "On procurement"</w:t>
      </w:r>
    </w:p>
    <w:p w:rsidR="006B1E88" w:rsidRPr="00AF558B" w:rsidRDefault="006B1E88" w:rsidP="006B1E88">
      <w:pPr>
        <w:pStyle w:val="BodyTextIndent"/>
        <w:spacing w:line="240" w:lineRule="auto"/>
        <w:jc w:val="center"/>
        <w:rPr>
          <w:rFonts w:ascii="GHEA Grapalat" w:hAnsi="GHEA Grapalat"/>
          <w:i w:val="0"/>
          <w:sz w:val="16"/>
          <w:szCs w:val="16"/>
          <w:lang w:val="en-US"/>
        </w:rPr>
      </w:pPr>
    </w:p>
    <w:p w:rsidR="006B1E88" w:rsidRPr="003B5BF7" w:rsidRDefault="006B1E88" w:rsidP="006B1E88">
      <w:pPr>
        <w:pStyle w:val="BodyTextIndent"/>
        <w:spacing w:line="240" w:lineRule="auto"/>
        <w:jc w:val="center"/>
        <w:rPr>
          <w:rFonts w:ascii="GHEA Grapalat" w:hAnsi="GHEA Grapalat"/>
          <w:i w:val="0"/>
          <w:sz w:val="16"/>
          <w:szCs w:val="16"/>
          <w:lang w:val="en-US"/>
        </w:rPr>
      </w:pPr>
      <w:r w:rsidRPr="00AF558B">
        <w:rPr>
          <w:rFonts w:ascii="GHEA Grapalat" w:hAnsi="GHEA Grapalat"/>
          <w:i w:val="0"/>
          <w:sz w:val="16"/>
          <w:szCs w:val="16"/>
          <w:lang w:val="en-US"/>
        </w:rPr>
        <w:t xml:space="preserve">Code of the price quotation </w:t>
      </w:r>
      <w:r w:rsidR="00994782">
        <w:rPr>
          <w:rFonts w:ascii="GHEA Grapalat" w:hAnsi="GHEA Grapalat"/>
          <w:i w:val="0"/>
          <w:sz w:val="16"/>
          <w:szCs w:val="16"/>
          <w:lang w:val="en-US"/>
        </w:rPr>
        <w:t>SMGH-GHTsDzB-19/4</w:t>
      </w:r>
      <w:r w:rsidRPr="003B5BF7">
        <w:rPr>
          <w:rFonts w:ascii="GHEA Grapalat" w:hAnsi="GHEA Grapalat"/>
          <w:i w:val="0"/>
          <w:sz w:val="16"/>
          <w:szCs w:val="16"/>
          <w:lang w:val="en-US"/>
        </w:rPr>
        <w:t>-TH</w:t>
      </w:r>
    </w:p>
    <w:p w:rsidR="006B1E88" w:rsidRDefault="006B1E88" w:rsidP="006B1E88">
      <w:pPr>
        <w:pStyle w:val="BodyTextIndent"/>
        <w:spacing w:line="240" w:lineRule="auto"/>
        <w:rPr>
          <w:rFonts w:ascii="GHEA Grapalat" w:hAnsi="GHEA Grapalat"/>
          <w:i w:val="0"/>
          <w:sz w:val="16"/>
          <w:szCs w:val="16"/>
        </w:rPr>
      </w:pPr>
    </w:p>
    <w:tbl>
      <w:tblPr>
        <w:tblW w:w="10610" w:type="dxa"/>
        <w:tblLook w:val="04A0" w:firstRow="1" w:lastRow="0" w:firstColumn="1" w:lastColumn="0" w:noHBand="0" w:noVBand="1"/>
      </w:tblPr>
      <w:tblGrid>
        <w:gridCol w:w="10610"/>
      </w:tblGrid>
      <w:tr w:rsidR="006B1E88" w:rsidRPr="00AF558B" w:rsidTr="00994782">
        <w:trPr>
          <w:trHeight w:val="441"/>
        </w:trPr>
        <w:tc>
          <w:tcPr>
            <w:tcW w:w="10610" w:type="dxa"/>
            <w:hideMark/>
          </w:tcPr>
          <w:p w:rsidR="006B1E88" w:rsidRPr="00AF558B" w:rsidRDefault="006B1E88" w:rsidP="00994782">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 xml:space="preserve">The contracting authority </w:t>
            </w:r>
            <w:r w:rsidR="00994782">
              <w:rPr>
                <w:rFonts w:ascii="GHEA Grapalat" w:hAnsi="GHEA Grapalat"/>
                <w:i w:val="0"/>
                <w:sz w:val="16"/>
                <w:szCs w:val="16"/>
                <w:lang w:val="en-US"/>
              </w:rPr>
              <w:t>Gorayk</w:t>
            </w:r>
            <w:r w:rsidRPr="00AF558B">
              <w:rPr>
                <w:rFonts w:ascii="GHEA Grapalat" w:hAnsi="GHEA Grapalat"/>
                <w:i w:val="0"/>
                <w:sz w:val="16"/>
                <w:szCs w:val="16"/>
                <w:lang w:val="en-US"/>
              </w:rPr>
              <w:t xml:space="preserve"> Municipality, located at the following address: </w:t>
            </w:r>
            <w:r w:rsidR="00994782">
              <w:rPr>
                <w:rFonts w:ascii="GHEA Grapalat" w:hAnsi="GHEA Grapalat"/>
                <w:i w:val="0"/>
                <w:sz w:val="16"/>
                <w:szCs w:val="16"/>
                <w:lang w:val="en-US"/>
              </w:rPr>
              <w:t>S</w:t>
            </w:r>
            <w:r w:rsidRPr="00AF558B">
              <w:rPr>
                <w:rFonts w:ascii="GHEA Grapalat" w:hAnsi="GHEA Grapalat"/>
                <w:i w:val="0"/>
                <w:sz w:val="16"/>
                <w:szCs w:val="16"/>
                <w:lang w:val="en-US"/>
              </w:rPr>
              <w:t xml:space="preserve">unik Marz, </w:t>
            </w:r>
            <w:r w:rsidR="00994782">
              <w:rPr>
                <w:rFonts w:ascii="GHEA Grapalat" w:hAnsi="GHEA Grapalat"/>
                <w:i w:val="0"/>
                <w:sz w:val="16"/>
                <w:szCs w:val="16"/>
                <w:lang w:val="en-US"/>
              </w:rPr>
              <w:t>Gorayk</w:t>
            </w:r>
            <w:r w:rsidR="00994782" w:rsidRPr="00AF558B">
              <w:rPr>
                <w:rFonts w:ascii="GHEA Grapalat" w:hAnsi="GHEA Grapalat"/>
                <w:i w:val="0"/>
                <w:sz w:val="16"/>
                <w:szCs w:val="16"/>
                <w:lang w:val="en-US"/>
              </w:rPr>
              <w:t xml:space="preserve"> Municipality</w:t>
            </w:r>
            <w:r w:rsidR="00994782">
              <w:rPr>
                <w:rFonts w:ascii="GHEA Grapalat" w:hAnsi="GHEA Grapalat"/>
                <w:i w:val="0"/>
                <w:sz w:val="16"/>
                <w:szCs w:val="16"/>
                <w:lang w:val="en-US"/>
              </w:rPr>
              <w:t>, B.Vardanuyan b.11</w:t>
            </w:r>
          </w:p>
        </w:tc>
      </w:tr>
    </w:tbl>
    <w:p w:rsidR="006B1E88" w:rsidRDefault="006B1E88" w:rsidP="006B1E88">
      <w:pPr>
        <w:pStyle w:val="BodyTextIndent"/>
        <w:spacing w:line="240" w:lineRule="auto"/>
        <w:ind w:firstLine="0"/>
        <w:rPr>
          <w:rFonts w:ascii="GHEA Grapalat" w:hAnsi="GHEA Grapalat"/>
          <w:i w:val="0"/>
          <w:sz w:val="16"/>
          <w:szCs w:val="16"/>
        </w:rPr>
      </w:pPr>
      <w:proofErr w:type="gramStart"/>
      <w:r w:rsidRPr="00AF558B">
        <w:rPr>
          <w:rFonts w:ascii="GHEA Grapalat" w:hAnsi="GHEA Grapalat"/>
          <w:i w:val="0"/>
          <w:sz w:val="16"/>
          <w:szCs w:val="16"/>
          <w:lang w:val="en-US"/>
        </w:rPr>
        <w:t>gives</w:t>
      </w:r>
      <w:proofErr w:type="gramEnd"/>
      <w:r w:rsidRPr="00AF558B">
        <w:rPr>
          <w:rFonts w:ascii="GHEA Grapalat" w:hAnsi="GHEA Grapalat"/>
          <w:i w:val="0"/>
          <w:sz w:val="16"/>
          <w:szCs w:val="16"/>
          <w:lang w:val="en-US"/>
        </w:rPr>
        <w:t xml:space="preserve"> notice for a price quotation which shall be carried out in one stage.</w:t>
      </w:r>
    </w:p>
    <w:p w:rsidR="006B1E88" w:rsidRPr="00AF558B" w:rsidRDefault="006B1E88" w:rsidP="006B1E88">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 xml:space="preserve">The bidder selected based on the results of the price quotation will be proposed, in a prescribed manner, to conclude a contract for performance of </w:t>
      </w:r>
      <w:r w:rsidRPr="006B1E88">
        <w:rPr>
          <w:rFonts w:ascii="GHEA Grapalat" w:hAnsi="GHEA Grapalat"/>
          <w:i w:val="0"/>
          <w:sz w:val="16"/>
          <w:szCs w:val="16"/>
          <w:lang w:val="en-US"/>
        </w:rPr>
        <w:t xml:space="preserve">quality control services </w:t>
      </w:r>
      <w:r w:rsidRPr="00AF558B">
        <w:rPr>
          <w:rFonts w:ascii="GHEA Grapalat" w:hAnsi="GHEA Grapalat"/>
          <w:i w:val="0"/>
          <w:sz w:val="16"/>
          <w:szCs w:val="16"/>
          <w:lang w:val="en-US"/>
        </w:rPr>
        <w:t xml:space="preserve">(hereinafter referred to as "the contract").                           </w:t>
      </w:r>
    </w:p>
    <w:p w:rsidR="006B1E88" w:rsidRPr="00AF558B" w:rsidRDefault="006B1E88" w:rsidP="006B1E88">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6B1E88" w:rsidRPr="00AF558B" w:rsidRDefault="006B1E88" w:rsidP="006B1E88">
      <w:pPr>
        <w:jc w:val="both"/>
        <w:rPr>
          <w:rFonts w:ascii="GHEA Grapalat" w:hAnsi="GHEA Grapalat"/>
          <w:sz w:val="16"/>
          <w:szCs w:val="16"/>
        </w:rPr>
      </w:pPr>
      <w:r w:rsidRPr="00AF558B">
        <w:rPr>
          <w:rFonts w:ascii="GHEA Grapalat" w:hAnsi="GHEA Grapalat"/>
          <w:sz w:val="16"/>
          <w:szCs w:val="16"/>
        </w:rPr>
        <w:t>The qualification criteria for the persons ineligible to participate in the price quotation, as well as for bidders, and the documents to be submitted for the evaluation of those criteria shall be established by the invitation for this procedure.</w:t>
      </w:r>
    </w:p>
    <w:p w:rsidR="006B1E88" w:rsidRPr="00AF558B" w:rsidRDefault="006B1E88" w:rsidP="006B1E88">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B1E88" w:rsidRPr="00AF558B" w:rsidRDefault="006B1E88" w:rsidP="006B1E88">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 xml:space="preserve">For receiving the hard copy of the invitation for the price quotation, it is necessary to apply to the contracting authority by </w:t>
      </w:r>
      <w:r w:rsidRPr="00994782">
        <w:rPr>
          <w:rFonts w:ascii="GHEA Grapalat" w:hAnsi="GHEA Grapalat"/>
          <w:i w:val="0"/>
          <w:sz w:val="16"/>
          <w:szCs w:val="16"/>
          <w:highlight w:val="yellow"/>
          <w:lang w:val="en-US"/>
        </w:rPr>
        <w:t>13:30</w:t>
      </w:r>
      <w:r w:rsidRPr="00AF558B">
        <w:rPr>
          <w:rFonts w:ascii="GHEA Grapalat" w:hAnsi="GHEA Grapalat"/>
          <w:i w:val="0"/>
          <w:sz w:val="16"/>
          <w:szCs w:val="16"/>
          <w:lang w:val="en-US"/>
        </w:rPr>
        <w:t>o'clock of the 7 day from the date of publication of this notice.</w:t>
      </w:r>
      <w:r w:rsidRPr="00AF558B">
        <w:rPr>
          <w:rFonts w:ascii="GHEA Grapalat" w:hAnsi="GHEA Grapalat"/>
          <w:sz w:val="16"/>
          <w:szCs w:val="16"/>
          <w:lang w:val="en-US"/>
        </w:rPr>
        <w:t xml:space="preserve"> </w:t>
      </w:r>
      <w:r w:rsidRPr="00AF558B">
        <w:rPr>
          <w:rFonts w:ascii="GHEA Grapalat" w:hAnsi="GHEA Grapalat"/>
          <w:i w:val="0"/>
          <w:sz w:val="16"/>
          <w:szCs w:val="16"/>
          <w:lang w:val="en-US"/>
        </w:rPr>
        <w:t xml:space="preserve">Moreover, an application in writing must be submitted to the contracting </w:t>
      </w:r>
      <w:r w:rsidRPr="00AF558B">
        <w:rPr>
          <w:rFonts w:ascii="GHEA Grapalat" w:hAnsi="GHEA Grapalat"/>
          <w:i w:val="0"/>
          <w:spacing w:val="2"/>
          <w:sz w:val="16"/>
          <w:szCs w:val="16"/>
          <w:lang w:val="en-US"/>
        </w:rPr>
        <w:t>authority for receiving the hard copy of the invitation.</w:t>
      </w:r>
      <w:r w:rsidRPr="00AF558B">
        <w:rPr>
          <w:rFonts w:ascii="GHEA Grapalat" w:hAnsi="GHEA Grapalat"/>
          <w:spacing w:val="2"/>
          <w:sz w:val="16"/>
          <w:szCs w:val="16"/>
          <w:lang w:val="en-US"/>
        </w:rPr>
        <w:t xml:space="preserve"> </w:t>
      </w:r>
      <w:r w:rsidRPr="00AF558B">
        <w:rPr>
          <w:rFonts w:ascii="GHEA Grapalat" w:hAnsi="GHEA Grapalat"/>
          <w:i w:val="0"/>
          <w:spacing w:val="2"/>
          <w:sz w:val="16"/>
          <w:szCs w:val="16"/>
          <w:lang w:val="en-US"/>
        </w:rPr>
        <w:t>The</w:t>
      </w:r>
      <w:r w:rsidRPr="00AF558B">
        <w:rPr>
          <w:rFonts w:ascii="Courier New" w:hAnsi="Courier New" w:cs="Courier New"/>
          <w:i w:val="0"/>
          <w:spacing w:val="2"/>
          <w:sz w:val="16"/>
          <w:szCs w:val="16"/>
          <w:lang w:val="en-US"/>
        </w:rPr>
        <w:t> </w:t>
      </w:r>
      <w:r w:rsidRPr="00AF558B">
        <w:rPr>
          <w:rFonts w:ascii="GHEA Grapalat" w:hAnsi="GHEA Grapalat"/>
          <w:i w:val="0"/>
          <w:spacing w:val="2"/>
          <w:sz w:val="16"/>
          <w:szCs w:val="16"/>
          <w:lang w:val="en-US"/>
        </w:rPr>
        <w:t xml:space="preserve">contracting authority shall ensure the free of charge provision of the hard copy of the invitation on the first working day following the receipt of such request. </w:t>
      </w:r>
      <w:r w:rsidRPr="00AF558B">
        <w:rPr>
          <w:rFonts w:ascii="GHEA Grapalat" w:hAnsi="GHEA Grapalat"/>
          <w:i w:val="0"/>
          <w:sz w:val="16"/>
          <w:szCs w:val="16"/>
          <w:lang w:val="en-US"/>
        </w:rPr>
        <w:t>In case of a request to provide the invitation electronically, the contracting authority shall ensure the free of charge provision of the invitation electronically within the</w:t>
      </w:r>
      <w:r w:rsidRPr="00AF558B">
        <w:rPr>
          <w:rFonts w:ascii="Courier New" w:hAnsi="Courier New" w:cs="Courier New"/>
          <w:i w:val="0"/>
          <w:sz w:val="16"/>
          <w:szCs w:val="16"/>
          <w:lang w:val="en-US"/>
        </w:rPr>
        <w:t> </w:t>
      </w:r>
      <w:r w:rsidRPr="00AF558B">
        <w:rPr>
          <w:rFonts w:ascii="GHEA Grapalat" w:hAnsi="GHEA Grapalat"/>
          <w:i w:val="0"/>
          <w:sz w:val="16"/>
          <w:szCs w:val="16"/>
          <w:lang w:val="en-US"/>
        </w:rPr>
        <w:t xml:space="preserve">working day following the date of receipt of the application. </w:t>
      </w:r>
    </w:p>
    <w:p w:rsidR="006B1E88" w:rsidRPr="00AF558B" w:rsidRDefault="006B1E88" w:rsidP="006B1E88">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 xml:space="preserve">Failure to receive the invitation shall not limit the bidder's right to participate in this procedure. </w:t>
      </w:r>
    </w:p>
    <w:p w:rsidR="006B1E88" w:rsidRPr="00AF558B" w:rsidRDefault="006B1E88" w:rsidP="006B1E88">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 xml:space="preserve">The bids for the price quotation must be submitted to the following address: </w:t>
      </w:r>
      <w:r w:rsidR="00994782">
        <w:rPr>
          <w:rFonts w:ascii="GHEA Grapalat" w:hAnsi="GHEA Grapalat"/>
          <w:i w:val="0"/>
          <w:sz w:val="16"/>
          <w:szCs w:val="16"/>
          <w:lang w:val="en-US"/>
        </w:rPr>
        <w:t xml:space="preserve">313 </w:t>
      </w:r>
      <w:proofErr w:type="gramStart"/>
      <w:r w:rsidR="00994782">
        <w:rPr>
          <w:rFonts w:ascii="GHEA Grapalat" w:hAnsi="GHEA Grapalat"/>
          <w:i w:val="0"/>
          <w:sz w:val="16"/>
          <w:szCs w:val="16"/>
          <w:lang w:val="en-US"/>
        </w:rPr>
        <w:t>room</w:t>
      </w:r>
      <w:proofErr w:type="gramEnd"/>
      <w:r w:rsidR="00994782">
        <w:rPr>
          <w:rFonts w:ascii="GHEA Grapalat" w:hAnsi="GHEA Grapalat"/>
          <w:i w:val="0"/>
          <w:sz w:val="16"/>
          <w:szCs w:val="16"/>
          <w:lang w:val="en-US"/>
        </w:rPr>
        <w:t>, Azatutyan 24, Yerevan, RA</w:t>
      </w:r>
      <w:r w:rsidRPr="00AF558B">
        <w:rPr>
          <w:rFonts w:ascii="GHEA Grapalat" w:hAnsi="GHEA Grapalat"/>
          <w:i w:val="0"/>
          <w:sz w:val="16"/>
          <w:szCs w:val="16"/>
          <w:lang w:val="en-US"/>
        </w:rPr>
        <w:t xml:space="preserve"> hard copy, by </w:t>
      </w:r>
      <w:r w:rsidRPr="00994782">
        <w:rPr>
          <w:rFonts w:ascii="GHEA Grapalat" w:hAnsi="GHEA Grapalat"/>
          <w:i w:val="0"/>
          <w:sz w:val="16"/>
          <w:szCs w:val="16"/>
          <w:highlight w:val="yellow"/>
          <w:lang w:val="en-US"/>
        </w:rPr>
        <w:t>13:30</w:t>
      </w:r>
      <w:r w:rsidRPr="00AF558B">
        <w:rPr>
          <w:rFonts w:ascii="GHEA Grapalat" w:hAnsi="GHEA Grapalat"/>
          <w:i w:val="0"/>
          <w:sz w:val="16"/>
          <w:szCs w:val="16"/>
          <w:lang w:val="en-US"/>
        </w:rPr>
        <w:t xml:space="preserve">o'clock of the 7 day from the date of publication of this notice. The bids may, in addition to Armenian, also be submitted in English or Russian. </w:t>
      </w:r>
    </w:p>
    <w:p w:rsidR="006B1E88" w:rsidRPr="00AF558B" w:rsidRDefault="006B1E88" w:rsidP="006B1E88">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 xml:space="preserve">The bid opening will take place at the following address: </w:t>
      </w:r>
      <w:r w:rsidR="00994782">
        <w:rPr>
          <w:rFonts w:ascii="GHEA Grapalat" w:hAnsi="GHEA Grapalat"/>
          <w:i w:val="0"/>
          <w:sz w:val="16"/>
          <w:szCs w:val="16"/>
          <w:lang w:val="en-US"/>
        </w:rPr>
        <w:t>313 room, Azatutyan 24, Yerevan, RA</w:t>
      </w:r>
      <w:r w:rsidRPr="00AF558B">
        <w:rPr>
          <w:rFonts w:ascii="GHEA Grapalat" w:hAnsi="GHEA Grapalat"/>
          <w:i w:val="0"/>
          <w:sz w:val="16"/>
          <w:szCs w:val="16"/>
          <w:lang w:val="en-US"/>
        </w:rPr>
        <w:t>, on "</w:t>
      </w:r>
      <w:r w:rsidR="00FE63C1">
        <w:rPr>
          <w:rFonts w:ascii="GHEA Grapalat" w:hAnsi="GHEA Grapalat"/>
          <w:i w:val="0"/>
          <w:sz w:val="16"/>
          <w:szCs w:val="16"/>
          <w:lang w:val="en-US"/>
        </w:rPr>
        <w:t>08</w:t>
      </w:r>
      <w:r w:rsidRPr="00AF558B">
        <w:rPr>
          <w:rFonts w:ascii="GHEA Grapalat" w:hAnsi="GHEA Grapalat"/>
          <w:i w:val="0"/>
          <w:sz w:val="16"/>
          <w:szCs w:val="16"/>
          <w:lang w:val="en-US"/>
        </w:rPr>
        <w:t xml:space="preserve">" </w:t>
      </w:r>
      <w:r w:rsidR="00FE63C1">
        <w:rPr>
          <w:rFonts w:ascii="GHEA Grapalat" w:hAnsi="GHEA Grapalat"/>
          <w:i w:val="0"/>
          <w:sz w:val="16"/>
          <w:szCs w:val="16"/>
          <w:lang w:val="en-US"/>
        </w:rPr>
        <w:t xml:space="preserve">January </w:t>
      </w:r>
      <w:r w:rsidRPr="00AF558B">
        <w:rPr>
          <w:rFonts w:ascii="GHEA Grapalat" w:hAnsi="GHEA Grapalat"/>
          <w:i w:val="0"/>
          <w:sz w:val="16"/>
          <w:szCs w:val="16"/>
          <w:lang w:val="en-US"/>
        </w:rPr>
        <w:t>" "201</w:t>
      </w:r>
      <w:r>
        <w:rPr>
          <w:rFonts w:ascii="GHEA Grapalat" w:hAnsi="GHEA Grapalat"/>
          <w:i w:val="0"/>
          <w:sz w:val="16"/>
          <w:szCs w:val="16"/>
          <w:lang w:val="en-US"/>
        </w:rPr>
        <w:t>9</w:t>
      </w:r>
      <w:r w:rsidRPr="00AF558B">
        <w:rPr>
          <w:rFonts w:ascii="GHEA Grapalat" w:hAnsi="GHEA Grapalat"/>
          <w:i w:val="0"/>
          <w:sz w:val="16"/>
          <w:szCs w:val="16"/>
          <w:lang w:val="en-US"/>
        </w:rPr>
        <w:t xml:space="preserve">", at </w:t>
      </w:r>
      <w:r w:rsidRPr="00994782">
        <w:rPr>
          <w:rFonts w:ascii="GHEA Grapalat" w:hAnsi="GHEA Grapalat"/>
          <w:i w:val="0"/>
          <w:sz w:val="16"/>
          <w:szCs w:val="16"/>
          <w:highlight w:val="yellow"/>
          <w:lang w:val="en-US"/>
        </w:rPr>
        <w:t>13:30</w:t>
      </w:r>
      <w:r w:rsidRPr="00AF558B">
        <w:rPr>
          <w:rFonts w:ascii="GHEA Grapalat" w:hAnsi="GHEA Grapalat"/>
          <w:i w:val="0"/>
          <w:sz w:val="16"/>
          <w:szCs w:val="16"/>
          <w:lang w:val="en-US"/>
        </w:rPr>
        <w:t>o'clock.</w:t>
      </w:r>
    </w:p>
    <w:p w:rsidR="006B1E88" w:rsidRPr="00AF558B" w:rsidRDefault="006B1E88" w:rsidP="006B1E88">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 xml:space="preserve">The appeals concerning this procedure must by filed to the Procurement Appeals Board, to the following address: Melik-Adamyan St. </w:t>
      </w:r>
      <w:proofErr w:type="gramStart"/>
      <w:r w:rsidRPr="00AF558B">
        <w:rPr>
          <w:rFonts w:ascii="GHEA Grapalat" w:hAnsi="GHEA Grapalat"/>
          <w:i w:val="0"/>
          <w:sz w:val="16"/>
          <w:szCs w:val="16"/>
          <w:lang w:val="en-US"/>
        </w:rPr>
        <w:t>1.,</w:t>
      </w:r>
      <w:proofErr w:type="gramEnd"/>
      <w:r w:rsidRPr="00AF558B">
        <w:rPr>
          <w:rFonts w:ascii="GHEA Grapalat" w:hAnsi="GHEA Grapalat"/>
          <w:i w:val="0"/>
          <w:sz w:val="16"/>
          <w:szCs w:val="16"/>
          <w:lang w:val="en-US"/>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6B1E88" w:rsidRPr="00AF558B" w:rsidRDefault="006B1E88" w:rsidP="006B1E88">
      <w:pPr>
        <w:pStyle w:val="BodyTextIndent"/>
        <w:spacing w:line="240" w:lineRule="auto"/>
        <w:ind w:firstLine="0"/>
        <w:rPr>
          <w:rFonts w:ascii="GHEA Grapalat" w:hAnsi="GHEA Grapalat"/>
          <w:i w:val="0"/>
          <w:sz w:val="16"/>
          <w:szCs w:val="16"/>
          <w:lang w:val="en-US"/>
        </w:rPr>
      </w:pPr>
      <w:r w:rsidRPr="00AF558B">
        <w:rPr>
          <w:rFonts w:ascii="GHEA Grapalat" w:hAnsi="GHEA Grapalat"/>
          <w:i w:val="0"/>
          <w:sz w:val="16"/>
          <w:szCs w:val="16"/>
          <w:lang w:val="en-US"/>
        </w:rPr>
        <w:t>For receiving additional information concerning this notice, you may apply to Edvard Grigoryan, Secretary of the Evaluation Commission</w:t>
      </w:r>
    </w:p>
    <w:p w:rsidR="006B1E88" w:rsidRPr="00AF558B" w:rsidRDefault="006B1E88" w:rsidP="006B1E88">
      <w:pPr>
        <w:pStyle w:val="BodyTextIndent"/>
        <w:spacing w:line="240" w:lineRule="auto"/>
        <w:ind w:firstLine="3544"/>
        <w:rPr>
          <w:rFonts w:ascii="GHEA Grapalat" w:hAnsi="GHEA Grapalat"/>
          <w:i w:val="0"/>
          <w:sz w:val="16"/>
          <w:szCs w:val="16"/>
          <w:lang w:val="en-US"/>
        </w:rPr>
      </w:pPr>
    </w:p>
    <w:p w:rsidR="006B1E88" w:rsidRDefault="006B1E88" w:rsidP="006B1E88">
      <w:pPr>
        <w:pStyle w:val="BodyTextIndent"/>
        <w:spacing w:line="240" w:lineRule="auto"/>
        <w:ind w:firstLine="0"/>
        <w:rPr>
          <w:rFonts w:ascii="GHEA Grapalat" w:hAnsi="GHEA Grapalat"/>
          <w:i w:val="0"/>
          <w:sz w:val="16"/>
          <w:szCs w:val="16"/>
          <w:u w:val="single"/>
          <w:lang w:val="af-ZA"/>
        </w:rPr>
      </w:pPr>
      <w:r w:rsidRPr="00AF558B">
        <w:rPr>
          <w:rFonts w:ascii="GHEA Grapalat" w:hAnsi="GHEA Grapalat"/>
          <w:i w:val="0"/>
          <w:sz w:val="16"/>
          <w:szCs w:val="16"/>
          <w:lang w:val="en-US"/>
        </w:rPr>
        <w:t xml:space="preserve">Telephone </w:t>
      </w:r>
      <w:r>
        <w:rPr>
          <w:rFonts w:ascii="GHEA Grapalat" w:hAnsi="GHEA Grapalat"/>
          <w:i w:val="0"/>
          <w:sz w:val="16"/>
          <w:szCs w:val="16"/>
          <w:u w:val="single"/>
          <w:lang w:val="af-ZA"/>
        </w:rPr>
        <w:t>+37410244974</w:t>
      </w:r>
    </w:p>
    <w:p w:rsidR="006B1E88" w:rsidRDefault="006B1E88" w:rsidP="006B1E88">
      <w:pPr>
        <w:pStyle w:val="BodyTextIndent"/>
        <w:spacing w:line="240" w:lineRule="auto"/>
        <w:ind w:firstLine="0"/>
        <w:rPr>
          <w:rFonts w:ascii="GHEA Grapalat" w:hAnsi="GHEA Grapalat"/>
          <w:i w:val="0"/>
          <w:sz w:val="16"/>
          <w:szCs w:val="16"/>
        </w:rPr>
      </w:pPr>
      <w:r w:rsidRPr="00AF558B">
        <w:rPr>
          <w:rFonts w:ascii="GHEA Grapalat" w:hAnsi="GHEA Grapalat"/>
          <w:i w:val="0"/>
          <w:sz w:val="16"/>
          <w:szCs w:val="16"/>
          <w:lang w:val="en-US"/>
        </w:rPr>
        <w:t xml:space="preserve">E-mail </w:t>
      </w:r>
      <w:r>
        <w:rPr>
          <w:rFonts w:ascii="GHEA Grapalat" w:hAnsi="GHEA Grapalat"/>
          <w:i w:val="0"/>
          <w:sz w:val="16"/>
          <w:szCs w:val="16"/>
          <w:u w:val="single"/>
          <w:lang w:val="af-ZA"/>
        </w:rPr>
        <w:t>protender.itender@gmail.com</w:t>
      </w:r>
      <w:r>
        <w:rPr>
          <w:rFonts w:ascii="GHEA Grapalat" w:hAnsi="GHEA Grapalat"/>
          <w:i w:val="0"/>
          <w:sz w:val="16"/>
          <w:szCs w:val="16"/>
          <w:lang w:val="af-ZA"/>
        </w:rPr>
        <w:t xml:space="preserve"> </w:t>
      </w:r>
    </w:p>
    <w:p w:rsidR="006B1E88" w:rsidRDefault="006B1E88" w:rsidP="006B1E88">
      <w:pPr>
        <w:pStyle w:val="BodyTextIndent"/>
        <w:spacing w:line="240" w:lineRule="auto"/>
        <w:ind w:firstLine="0"/>
        <w:rPr>
          <w:rFonts w:ascii="GHEA Grapalat" w:hAnsi="GHEA Grapalat"/>
          <w:i w:val="0"/>
          <w:sz w:val="16"/>
          <w:szCs w:val="16"/>
          <w:u w:val="single"/>
        </w:rPr>
      </w:pPr>
      <w:r>
        <w:rPr>
          <w:rFonts w:ascii="GHEA Grapalat" w:hAnsi="GHEA Grapalat"/>
          <w:i w:val="0"/>
          <w:sz w:val="16"/>
          <w:szCs w:val="16"/>
        </w:rPr>
        <w:t xml:space="preserve">Contracting authority </w:t>
      </w:r>
      <w:r w:rsidR="00994782">
        <w:rPr>
          <w:rFonts w:ascii="GHEA Grapalat" w:hAnsi="GHEA Grapalat"/>
          <w:i w:val="0"/>
          <w:sz w:val="16"/>
          <w:szCs w:val="16"/>
          <w:lang w:val="en-US"/>
        </w:rPr>
        <w:t>Gorayk</w:t>
      </w:r>
      <w:r w:rsidR="00994782" w:rsidRPr="00AF558B">
        <w:rPr>
          <w:rFonts w:ascii="GHEA Grapalat" w:hAnsi="GHEA Grapalat"/>
          <w:i w:val="0"/>
          <w:sz w:val="16"/>
          <w:szCs w:val="16"/>
          <w:lang w:val="en-US"/>
        </w:rPr>
        <w:t xml:space="preserve"> Municipality</w:t>
      </w:r>
    </w:p>
    <w:p w:rsidR="006B1E88" w:rsidRDefault="006B1E88" w:rsidP="006B1E88">
      <w:pPr>
        <w:pStyle w:val="BodyText"/>
        <w:ind w:right="-7" w:firstLine="567"/>
        <w:rPr>
          <w:rFonts w:ascii="GHEA Grapalat" w:hAnsi="GHEA Grapalat" w:cs="Sylfaen"/>
          <w:i/>
          <w:sz w:val="16"/>
          <w:szCs w:val="16"/>
        </w:rPr>
      </w:pPr>
    </w:p>
    <w:p w:rsidR="006B1E88" w:rsidRDefault="006B1E88" w:rsidP="006B1E88">
      <w:pPr>
        <w:pStyle w:val="BodyText"/>
        <w:ind w:right="-7" w:firstLine="567"/>
        <w:rPr>
          <w:rFonts w:ascii="GHEA Grapalat" w:hAnsi="GHEA Grapalat" w:cs="Sylfaen"/>
          <w:i/>
          <w:sz w:val="16"/>
          <w:szCs w:val="16"/>
        </w:rPr>
      </w:pPr>
    </w:p>
    <w:p w:rsidR="006B1E88" w:rsidRDefault="006B1E88" w:rsidP="006B1E88">
      <w:pPr>
        <w:pStyle w:val="BodyText"/>
        <w:ind w:right="-7" w:firstLine="567"/>
        <w:rPr>
          <w:rFonts w:ascii="GHEA Grapalat" w:hAnsi="GHEA Grapalat" w:cs="Sylfaen"/>
          <w:i/>
          <w:sz w:val="16"/>
          <w:szCs w:val="16"/>
        </w:rPr>
      </w:pPr>
    </w:p>
    <w:p w:rsidR="006B1E88" w:rsidRDefault="006B1E88" w:rsidP="006B1E88">
      <w:pPr>
        <w:pStyle w:val="BodyText"/>
        <w:ind w:right="-7" w:firstLine="567"/>
        <w:rPr>
          <w:rFonts w:ascii="GHEA Grapalat" w:hAnsi="GHEA Grapalat" w:cs="Sylfaen"/>
          <w:i/>
          <w:sz w:val="16"/>
          <w:szCs w:val="16"/>
        </w:rPr>
      </w:pPr>
    </w:p>
    <w:p w:rsidR="006B1E88" w:rsidRDefault="006B1E88" w:rsidP="006B1E88">
      <w:pPr>
        <w:pStyle w:val="BodyText"/>
        <w:ind w:right="-7" w:firstLine="567"/>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6B1E88" w:rsidRDefault="006B1E88" w:rsidP="006B1E88">
      <w:pPr>
        <w:pStyle w:val="BodyText"/>
        <w:ind w:right="-7" w:firstLine="567"/>
        <w:jc w:val="right"/>
        <w:rPr>
          <w:rFonts w:ascii="GHEA Grapalat" w:hAnsi="GHEA Grapalat" w:cs="Sylfaen"/>
          <w:i/>
          <w:sz w:val="16"/>
          <w:szCs w:val="16"/>
        </w:rPr>
      </w:pPr>
    </w:p>
    <w:p w:rsidR="00994782" w:rsidRDefault="00994782" w:rsidP="006B1E88">
      <w:pPr>
        <w:pStyle w:val="BodyText"/>
        <w:ind w:right="-7" w:firstLine="567"/>
        <w:jc w:val="right"/>
        <w:rPr>
          <w:rFonts w:ascii="GHEA Grapalat" w:hAnsi="GHEA Grapalat" w:cs="Sylfaen"/>
          <w:i/>
          <w:sz w:val="16"/>
          <w:szCs w:val="16"/>
        </w:rPr>
      </w:pPr>
    </w:p>
    <w:p w:rsidR="006B1E88" w:rsidRDefault="006B1E88" w:rsidP="00631539">
      <w:pPr>
        <w:pStyle w:val="BodyText"/>
        <w:spacing w:after="0"/>
        <w:ind w:firstLine="567"/>
        <w:jc w:val="right"/>
        <w:rPr>
          <w:rFonts w:ascii="GHEA Grapalat" w:hAnsi="GHEA Grapalat" w:cs="Sylfaen"/>
          <w:i/>
          <w:sz w:val="20"/>
          <w:szCs w:val="20"/>
        </w:rPr>
      </w:pPr>
    </w:p>
    <w:p w:rsidR="006B1E88" w:rsidRDefault="006B1E88" w:rsidP="00631539">
      <w:pPr>
        <w:pStyle w:val="BodyText"/>
        <w:spacing w:after="0"/>
        <w:ind w:firstLine="567"/>
        <w:jc w:val="right"/>
        <w:rPr>
          <w:rFonts w:ascii="GHEA Grapalat" w:hAnsi="GHEA Grapalat" w:cs="Sylfaen"/>
          <w:i/>
          <w:sz w:val="20"/>
          <w:szCs w:val="20"/>
        </w:rPr>
      </w:pPr>
    </w:p>
    <w:p w:rsidR="006B1E88" w:rsidRDefault="006B1E88" w:rsidP="00631539">
      <w:pPr>
        <w:pStyle w:val="BodyText"/>
        <w:spacing w:after="0"/>
        <w:ind w:firstLine="567"/>
        <w:jc w:val="right"/>
        <w:rPr>
          <w:rFonts w:ascii="GHEA Grapalat" w:hAnsi="GHEA Grapalat" w:cs="Sylfaen"/>
          <w:i/>
          <w:sz w:val="20"/>
          <w:szCs w:val="20"/>
        </w:rPr>
      </w:pPr>
    </w:p>
    <w:p w:rsidR="00631539" w:rsidRPr="00712340" w:rsidRDefault="00631539" w:rsidP="00631539">
      <w:pPr>
        <w:pStyle w:val="BodyText"/>
        <w:spacing w:after="0"/>
        <w:ind w:firstLine="567"/>
        <w:jc w:val="right"/>
        <w:rPr>
          <w:rFonts w:ascii="GHEA Grapalat" w:hAnsi="GHEA Grapalat" w:cs="Sylfaen"/>
          <w:i/>
          <w:sz w:val="20"/>
          <w:szCs w:val="20"/>
          <w:lang w:val="af-ZA"/>
        </w:rPr>
      </w:pPr>
      <w:r w:rsidRPr="00712340">
        <w:rPr>
          <w:rFonts w:ascii="GHEA Grapalat" w:hAnsi="GHEA Grapalat" w:cs="Sylfaen"/>
          <w:i/>
          <w:sz w:val="20"/>
          <w:szCs w:val="20"/>
        </w:rPr>
        <w:lastRenderedPageBreak/>
        <w:t>Հաստատված</w:t>
      </w:r>
      <w:r w:rsidRPr="00712340">
        <w:rPr>
          <w:rFonts w:ascii="GHEA Grapalat" w:hAnsi="GHEA Grapalat" w:cs="Times Armenian"/>
          <w:i/>
          <w:sz w:val="20"/>
          <w:szCs w:val="20"/>
          <w:lang w:val="af-ZA"/>
        </w:rPr>
        <w:t xml:space="preserve"> </w:t>
      </w:r>
      <w:r w:rsidRPr="00712340">
        <w:rPr>
          <w:rFonts w:ascii="GHEA Grapalat" w:hAnsi="GHEA Grapalat" w:cs="Sylfaen"/>
          <w:i/>
          <w:sz w:val="20"/>
          <w:szCs w:val="20"/>
        </w:rPr>
        <w:t>է</w:t>
      </w:r>
    </w:p>
    <w:p w:rsidR="00631539" w:rsidRPr="00712340" w:rsidRDefault="00B04447" w:rsidP="00631539">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ՍՄԳՀ-ԳՀԾՁԲ-19/4-ՏՀ</w:t>
      </w:r>
      <w:r w:rsidR="00631539" w:rsidRPr="00712340">
        <w:rPr>
          <w:rFonts w:ascii="GHEA Grapalat" w:hAnsi="GHEA Grapalat" w:cs="Sylfaen"/>
          <w:i/>
          <w:sz w:val="20"/>
          <w:szCs w:val="20"/>
          <w:lang w:val="af-ZA"/>
        </w:rPr>
        <w:t xml:space="preserve"> </w:t>
      </w:r>
      <w:r w:rsidR="00631539" w:rsidRPr="00712340">
        <w:rPr>
          <w:rFonts w:ascii="GHEA Grapalat" w:hAnsi="GHEA Grapalat" w:cs="Sylfaen"/>
          <w:i/>
          <w:sz w:val="20"/>
          <w:szCs w:val="20"/>
        </w:rPr>
        <w:t>ծածկա</w:t>
      </w:r>
      <w:r w:rsidR="00631539" w:rsidRPr="00712340">
        <w:rPr>
          <w:rFonts w:ascii="GHEA Grapalat" w:hAnsi="GHEA Grapalat" w:cs="Times Armenian"/>
          <w:i/>
          <w:sz w:val="20"/>
          <w:szCs w:val="20"/>
        </w:rPr>
        <w:t>գ</w:t>
      </w:r>
      <w:r w:rsidR="00631539" w:rsidRPr="00712340">
        <w:rPr>
          <w:rFonts w:ascii="GHEA Grapalat" w:hAnsi="GHEA Grapalat" w:cs="Sylfaen"/>
          <w:i/>
          <w:sz w:val="20"/>
          <w:szCs w:val="20"/>
        </w:rPr>
        <w:t>րով</w:t>
      </w:r>
      <w:r w:rsidR="00631539" w:rsidRPr="00712340">
        <w:rPr>
          <w:rFonts w:ascii="GHEA Grapalat" w:hAnsi="GHEA Grapalat" w:cs="Times Armenian"/>
          <w:i/>
          <w:sz w:val="20"/>
          <w:szCs w:val="20"/>
          <w:lang w:val="af-ZA"/>
        </w:rPr>
        <w:t xml:space="preserve"> </w:t>
      </w:r>
    </w:p>
    <w:p w:rsidR="00631539" w:rsidRPr="00712340" w:rsidRDefault="00631539" w:rsidP="00631539">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35459B">
        <w:rPr>
          <w:rFonts w:ascii="GHEA Grapalat" w:hAnsi="GHEA Grapalat" w:cs="Sylfaen"/>
          <w:i/>
          <w:sz w:val="20"/>
          <w:szCs w:val="20"/>
          <w:lang w:val="af-ZA"/>
        </w:rPr>
        <w:t xml:space="preserve"> </w:t>
      </w:r>
      <w:r>
        <w:rPr>
          <w:rFonts w:ascii="GHEA Grapalat" w:hAnsi="GHEA Grapalat" w:cs="Sylfaen"/>
          <w:i/>
          <w:sz w:val="20"/>
          <w:szCs w:val="20"/>
        </w:rPr>
        <w:t>հարցման</w:t>
      </w:r>
      <w:r w:rsidRPr="0035459B">
        <w:rPr>
          <w:rFonts w:ascii="GHEA Grapalat" w:hAnsi="GHEA Grapalat" w:cs="Sylfaen"/>
          <w:i/>
          <w:sz w:val="20"/>
          <w:szCs w:val="20"/>
          <w:lang w:val="af-ZA"/>
        </w:rPr>
        <w:t xml:space="preserve"> </w:t>
      </w:r>
      <w:r w:rsidRPr="00712340">
        <w:rPr>
          <w:rFonts w:ascii="GHEA Grapalat" w:hAnsi="GHEA Grapalat" w:cs="Times Armenian"/>
          <w:i/>
          <w:sz w:val="20"/>
          <w:szCs w:val="20"/>
          <w:lang w:val="af-ZA"/>
        </w:rPr>
        <w:t xml:space="preserve"> գնահատող </w:t>
      </w:r>
      <w:r w:rsidRPr="00712340">
        <w:rPr>
          <w:rFonts w:ascii="GHEA Grapalat" w:hAnsi="GHEA Grapalat" w:cs="Sylfaen"/>
          <w:i/>
          <w:sz w:val="20"/>
          <w:szCs w:val="20"/>
        </w:rPr>
        <w:t>հանձնաժողովի</w:t>
      </w:r>
    </w:p>
    <w:p w:rsidR="00631539" w:rsidRPr="00712340" w:rsidRDefault="00631539" w:rsidP="00631539">
      <w:pPr>
        <w:pStyle w:val="BodyText"/>
        <w:spacing w:after="0"/>
        <w:ind w:firstLine="567"/>
        <w:jc w:val="right"/>
        <w:rPr>
          <w:rFonts w:ascii="GHEA Grapalat" w:hAnsi="GHEA Grapalat"/>
          <w:i/>
          <w:sz w:val="20"/>
          <w:szCs w:val="20"/>
          <w:lang w:val="af-ZA"/>
        </w:rPr>
      </w:pPr>
      <w:r w:rsidRPr="00712340">
        <w:rPr>
          <w:rFonts w:ascii="GHEA Grapalat" w:hAnsi="GHEA Grapalat" w:cs="Sylfaen"/>
          <w:i/>
          <w:sz w:val="20"/>
          <w:szCs w:val="20"/>
          <w:lang w:val="af-ZA"/>
        </w:rPr>
        <w:t xml:space="preserve"> 20</w:t>
      </w:r>
      <w:r w:rsidR="009C5F11" w:rsidRPr="009C5F11">
        <w:rPr>
          <w:rFonts w:ascii="GHEA Grapalat" w:hAnsi="GHEA Grapalat" w:cs="Sylfaen"/>
          <w:i/>
          <w:sz w:val="20"/>
          <w:szCs w:val="20"/>
          <w:lang w:val="af-ZA"/>
        </w:rPr>
        <w:t>19</w:t>
      </w:r>
      <w:r w:rsidRPr="00712340">
        <w:rPr>
          <w:rFonts w:ascii="GHEA Grapalat" w:hAnsi="GHEA Grapalat" w:cs="Sylfaen"/>
          <w:i/>
          <w:sz w:val="20"/>
          <w:szCs w:val="20"/>
          <w:lang w:val="af-ZA"/>
        </w:rPr>
        <w:t xml:space="preserve"> </w:t>
      </w:r>
      <w:r w:rsidRPr="00712340">
        <w:rPr>
          <w:rFonts w:ascii="GHEA Grapalat" w:hAnsi="GHEA Grapalat" w:cs="Sylfaen"/>
          <w:i/>
          <w:sz w:val="20"/>
          <w:szCs w:val="20"/>
        </w:rPr>
        <w:t>թ</w:t>
      </w:r>
      <w:r w:rsidRPr="00712340">
        <w:rPr>
          <w:rFonts w:ascii="GHEA Grapalat" w:hAnsi="GHEA Grapalat" w:cs="Times Armenian"/>
          <w:i/>
          <w:sz w:val="20"/>
          <w:szCs w:val="20"/>
          <w:lang w:val="af-ZA"/>
        </w:rPr>
        <w:t xml:space="preserve">.  </w:t>
      </w:r>
      <w:r w:rsidR="00994782">
        <w:rPr>
          <w:rFonts w:ascii="GHEA Grapalat" w:hAnsi="GHEA Grapalat" w:cs="Times Armenian"/>
          <w:i/>
          <w:sz w:val="20"/>
          <w:szCs w:val="20"/>
          <w:lang w:val="af-ZA"/>
        </w:rPr>
        <w:t>դեկտ</w:t>
      </w:r>
      <w:r w:rsidR="009C5F11">
        <w:rPr>
          <w:rFonts w:ascii="GHEA Grapalat" w:hAnsi="GHEA Grapalat" w:cs="Times Armenian"/>
          <w:i/>
          <w:sz w:val="20"/>
          <w:szCs w:val="20"/>
          <w:u w:val="single"/>
        </w:rPr>
        <w:t>եմբերի</w:t>
      </w:r>
      <w:r w:rsidR="009C5F11" w:rsidRPr="009C5F11">
        <w:rPr>
          <w:rFonts w:ascii="GHEA Grapalat" w:hAnsi="GHEA Grapalat" w:cs="Times Armenian"/>
          <w:i/>
          <w:sz w:val="20"/>
          <w:szCs w:val="20"/>
          <w:u w:val="single"/>
          <w:lang w:val="af-ZA"/>
        </w:rPr>
        <w:t xml:space="preserve"> </w:t>
      </w:r>
      <w:r w:rsidR="003C1D9E">
        <w:rPr>
          <w:rFonts w:ascii="GHEA Grapalat" w:hAnsi="GHEA Grapalat" w:cs="Times Armenian"/>
          <w:i/>
          <w:sz w:val="20"/>
          <w:szCs w:val="20"/>
          <w:u w:val="single"/>
          <w:lang w:val="af-ZA"/>
        </w:rPr>
        <w:t>23</w:t>
      </w:r>
      <w:bookmarkStart w:id="2" w:name="_GoBack"/>
      <w:bookmarkEnd w:id="2"/>
      <w:r w:rsidRPr="00712340">
        <w:rPr>
          <w:rFonts w:ascii="GHEA Grapalat" w:hAnsi="GHEA Grapalat" w:cs="Times Armenian"/>
          <w:i/>
          <w:sz w:val="20"/>
          <w:szCs w:val="20"/>
          <w:lang w:val="af-ZA"/>
        </w:rPr>
        <w:t xml:space="preserve">-ի </w:t>
      </w:r>
      <w:r w:rsidRPr="00712340">
        <w:rPr>
          <w:rFonts w:ascii="GHEA Grapalat" w:hAnsi="GHEA Grapalat" w:cs="Times Armenian"/>
          <w:i/>
          <w:sz w:val="20"/>
          <w:szCs w:val="20"/>
          <w:vertAlign w:val="subscript"/>
          <w:lang w:val="af-ZA"/>
        </w:rPr>
        <w:t xml:space="preserve"> </w:t>
      </w:r>
      <w:r w:rsidRPr="00712340">
        <w:rPr>
          <w:rFonts w:ascii="GHEA Grapalat" w:hAnsi="GHEA Grapalat" w:cs="Times Armenian"/>
          <w:i/>
          <w:sz w:val="20"/>
          <w:szCs w:val="20"/>
          <w:lang w:val="af-ZA"/>
        </w:rPr>
        <w:t xml:space="preserve">N </w:t>
      </w:r>
      <w:r w:rsidRPr="00712340">
        <w:rPr>
          <w:rFonts w:ascii="GHEA Grapalat" w:hAnsi="GHEA Grapalat" w:cs="Times Armenian"/>
          <w:i/>
          <w:sz w:val="20"/>
          <w:szCs w:val="20"/>
          <w:u w:val="single"/>
          <w:lang w:val="af-ZA"/>
        </w:rPr>
        <w:t xml:space="preserve"> </w:t>
      </w:r>
      <w:r w:rsidR="009C5F11">
        <w:rPr>
          <w:rFonts w:ascii="GHEA Grapalat" w:hAnsi="GHEA Grapalat" w:cs="Times Armenian"/>
          <w:i/>
          <w:sz w:val="20"/>
          <w:szCs w:val="20"/>
          <w:u w:val="single"/>
          <w:lang w:val="af-ZA"/>
        </w:rPr>
        <w:t>2</w:t>
      </w:r>
      <w:r w:rsidRPr="00712340">
        <w:rPr>
          <w:rFonts w:ascii="GHEA Grapalat" w:hAnsi="GHEA Grapalat" w:cs="Sylfaen"/>
          <w:i/>
          <w:sz w:val="20"/>
          <w:szCs w:val="20"/>
        </w:rPr>
        <w:t>որոշմամբ</w:t>
      </w: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174DB7" w:rsidP="00631539">
      <w:pPr>
        <w:pStyle w:val="BodyText"/>
        <w:ind w:right="-7" w:firstLine="567"/>
        <w:jc w:val="center"/>
        <w:rPr>
          <w:rFonts w:ascii="GHEA Grapalat" w:hAnsi="GHEA Grapalat"/>
          <w:lang w:val="af-ZA"/>
        </w:rPr>
      </w:pPr>
      <w:r>
        <w:rPr>
          <w:rFonts w:ascii="GHEA Grapalat" w:hAnsi="GHEA Grapalat" w:cs="Times Armenian"/>
          <w:i/>
          <w:lang w:val="af-ZA"/>
        </w:rPr>
        <w:t>ՀՀ Սյունիքի մարզի Գորայքի համայնքապետարան</w:t>
      </w:r>
    </w:p>
    <w:p w:rsidR="00631539" w:rsidRPr="00712340" w:rsidRDefault="00631539" w:rsidP="00631539">
      <w:pPr>
        <w:pStyle w:val="BodyText"/>
        <w:tabs>
          <w:tab w:val="left" w:pos="5968"/>
        </w:tabs>
        <w:ind w:right="-7" w:firstLine="567"/>
        <w:rPr>
          <w:rFonts w:ascii="GHEA Grapalat" w:hAnsi="GHEA Grapalat"/>
          <w:lang w:val="af-ZA"/>
        </w:rPr>
      </w:pPr>
      <w:r w:rsidRPr="00712340">
        <w:rPr>
          <w:rFonts w:ascii="GHEA Grapalat" w:hAnsi="GHEA Grapalat"/>
          <w:lang w:val="af-ZA"/>
        </w:rPr>
        <w:tab/>
      </w: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rsidR="00631539" w:rsidRPr="00712340" w:rsidRDefault="00631539" w:rsidP="00631539">
      <w:pPr>
        <w:pStyle w:val="BodyText"/>
        <w:ind w:right="-7" w:firstLine="567"/>
        <w:jc w:val="center"/>
        <w:rPr>
          <w:rFonts w:ascii="GHEA Grapalat" w:hAnsi="GHEA Grapalat" w:cs="Sylfaen"/>
          <w:lang w:val="af-ZA"/>
        </w:rPr>
      </w:pPr>
    </w:p>
    <w:p w:rsidR="00631539" w:rsidRPr="00712340" w:rsidRDefault="00631539" w:rsidP="00631539">
      <w:pPr>
        <w:pStyle w:val="BodyText"/>
        <w:ind w:right="-7" w:firstLine="567"/>
        <w:jc w:val="center"/>
        <w:rPr>
          <w:rFonts w:ascii="GHEA Grapalat" w:hAnsi="GHEA Grapalat" w:cs="Sylfaen"/>
          <w:lang w:val="af-ZA"/>
        </w:rPr>
      </w:pPr>
    </w:p>
    <w:p w:rsidR="00631539" w:rsidRPr="00712340" w:rsidRDefault="00174DB7" w:rsidP="00631539">
      <w:pPr>
        <w:pStyle w:val="BodyText"/>
        <w:ind w:right="-7"/>
        <w:jc w:val="center"/>
        <w:rPr>
          <w:rFonts w:ascii="GHEA Grapalat" w:hAnsi="GHEA Grapalat"/>
          <w:szCs w:val="22"/>
          <w:lang w:val="af-ZA"/>
        </w:rPr>
      </w:pPr>
      <w:r>
        <w:rPr>
          <w:rFonts w:ascii="GHEA Grapalat" w:hAnsi="GHEA Grapalat" w:cs="Sylfaen"/>
          <w:lang w:val="af-ZA"/>
        </w:rPr>
        <w:t>ՀՀ ՍՅՈՒՆԻՔԻ ՄԱՐԶԻ ԳՈՐԱՅՔԻ ՀԱՄԱՅՆՔԱՊԵՏԱՐԱՆԻ</w:t>
      </w:r>
      <w:r w:rsidRPr="00712340">
        <w:rPr>
          <w:rFonts w:ascii="GHEA Grapalat" w:hAnsi="GHEA Grapalat" w:cs="Sylfaen"/>
          <w:lang w:val="af-ZA"/>
        </w:rPr>
        <w:t xml:space="preserve"> </w:t>
      </w:r>
      <w:r w:rsidR="00631539" w:rsidRPr="00712340">
        <w:rPr>
          <w:rFonts w:ascii="GHEA Grapalat" w:hAnsi="GHEA Grapalat" w:cs="Sylfaen"/>
        </w:rPr>
        <w:t>ԿԱՐԻՔՆԵՐԻ</w:t>
      </w:r>
      <w:r w:rsidR="00631539" w:rsidRPr="00712340">
        <w:rPr>
          <w:rFonts w:ascii="GHEA Grapalat" w:hAnsi="GHEA Grapalat" w:cs="Times Armenian"/>
          <w:lang w:val="af-ZA"/>
        </w:rPr>
        <w:t xml:space="preserve"> </w:t>
      </w:r>
      <w:r w:rsidR="00631539" w:rsidRPr="00712340">
        <w:rPr>
          <w:rFonts w:ascii="GHEA Grapalat" w:hAnsi="GHEA Grapalat" w:cs="Sylfaen"/>
        </w:rPr>
        <w:t>ՀԱՄԱՐ</w:t>
      </w:r>
      <w:r w:rsidR="00631539" w:rsidRPr="00712340">
        <w:rPr>
          <w:rFonts w:ascii="GHEA Grapalat" w:hAnsi="GHEA Grapalat" w:cs="Times Armenian"/>
          <w:lang w:val="af-ZA"/>
        </w:rPr>
        <w:t xml:space="preserve">` </w:t>
      </w:r>
      <w:r w:rsidR="00631539" w:rsidRPr="00712340">
        <w:rPr>
          <w:rFonts w:ascii="GHEA Grapalat" w:hAnsi="GHEA Grapalat" w:cs="Sylfaen"/>
          <w:lang w:val="af-ZA"/>
        </w:rPr>
        <w:t>«</w:t>
      </w:r>
      <w:r w:rsidRPr="00174DB7">
        <w:rPr>
          <w:rFonts w:ascii="GHEA Grapalat" w:hAnsi="GHEA Grapalat" w:cs="Sylfaen"/>
          <w:lang w:val="af-ZA"/>
        </w:rPr>
        <w:t xml:space="preserve"> </w:t>
      </w:r>
      <w:r w:rsidRPr="00174DB7">
        <w:rPr>
          <w:rFonts w:ascii="GHEA Grapalat" w:hAnsi="GHEA Grapalat" w:cs="Sylfaen"/>
        </w:rPr>
        <w:t>ՀՀ</w:t>
      </w:r>
      <w:r w:rsidRPr="00174DB7">
        <w:rPr>
          <w:rFonts w:ascii="GHEA Grapalat" w:hAnsi="GHEA Grapalat" w:cs="Sylfaen"/>
          <w:lang w:val="af-ZA"/>
        </w:rPr>
        <w:t xml:space="preserve">  </w:t>
      </w:r>
      <w:r w:rsidRPr="00174DB7">
        <w:rPr>
          <w:rFonts w:ascii="GHEA Grapalat" w:hAnsi="GHEA Grapalat" w:cs="Sylfaen"/>
        </w:rPr>
        <w:t>ՍՅՈՒՆԻՔԻ</w:t>
      </w:r>
      <w:r w:rsidRPr="00174DB7">
        <w:rPr>
          <w:rFonts w:ascii="GHEA Grapalat" w:hAnsi="GHEA Grapalat" w:cs="Sylfaen"/>
          <w:lang w:val="af-ZA"/>
        </w:rPr>
        <w:t xml:space="preserve"> </w:t>
      </w:r>
      <w:r w:rsidRPr="00174DB7">
        <w:rPr>
          <w:rFonts w:ascii="GHEA Grapalat" w:hAnsi="GHEA Grapalat" w:cs="Sylfaen"/>
        </w:rPr>
        <w:t>ՄԱՐԶԻ</w:t>
      </w:r>
      <w:r w:rsidRPr="00174DB7">
        <w:rPr>
          <w:rFonts w:ascii="GHEA Grapalat" w:hAnsi="GHEA Grapalat" w:cs="Sylfaen"/>
          <w:lang w:val="af-ZA"/>
        </w:rPr>
        <w:t xml:space="preserve">  </w:t>
      </w:r>
      <w:r w:rsidRPr="00174DB7">
        <w:rPr>
          <w:rFonts w:ascii="GHEA Grapalat" w:hAnsi="GHEA Grapalat" w:cs="Sylfaen"/>
        </w:rPr>
        <w:t>ԳՈՐԱՅՔ</w:t>
      </w:r>
      <w:r w:rsidRPr="00174DB7">
        <w:rPr>
          <w:rFonts w:ascii="GHEA Grapalat" w:hAnsi="GHEA Grapalat" w:cs="Sylfaen"/>
          <w:lang w:val="af-ZA"/>
        </w:rPr>
        <w:t xml:space="preserve">  </w:t>
      </w:r>
      <w:r w:rsidRPr="00174DB7">
        <w:rPr>
          <w:rFonts w:ascii="GHEA Grapalat" w:hAnsi="GHEA Grapalat" w:cs="Sylfaen"/>
        </w:rPr>
        <w:t>ՀԱՄԱՅՆՔԻ</w:t>
      </w:r>
      <w:r w:rsidRPr="00174DB7">
        <w:rPr>
          <w:rFonts w:ascii="GHEA Grapalat" w:hAnsi="GHEA Grapalat" w:cs="Sylfaen"/>
          <w:lang w:val="af-ZA"/>
        </w:rPr>
        <w:t xml:space="preserve">  </w:t>
      </w:r>
      <w:r w:rsidRPr="00174DB7">
        <w:rPr>
          <w:rFonts w:ascii="GHEA Grapalat" w:hAnsi="GHEA Grapalat" w:cs="Sylfaen"/>
        </w:rPr>
        <w:t>ԾՂՈՒԿ</w:t>
      </w:r>
      <w:r w:rsidRPr="00174DB7">
        <w:rPr>
          <w:rFonts w:ascii="GHEA Grapalat" w:hAnsi="GHEA Grapalat" w:cs="Sylfaen"/>
          <w:lang w:val="af-ZA"/>
        </w:rPr>
        <w:t xml:space="preserve"> </w:t>
      </w:r>
      <w:r w:rsidRPr="00174DB7">
        <w:rPr>
          <w:rFonts w:ascii="GHEA Grapalat" w:hAnsi="GHEA Grapalat" w:cs="Sylfaen"/>
        </w:rPr>
        <w:t>ԲՆԱԿԱՎԱՅՐԻ</w:t>
      </w:r>
      <w:r w:rsidRPr="00174DB7">
        <w:rPr>
          <w:rFonts w:ascii="GHEA Grapalat" w:hAnsi="GHEA Grapalat" w:cs="Sylfaen"/>
          <w:lang w:val="af-ZA"/>
        </w:rPr>
        <w:t xml:space="preserve">  </w:t>
      </w:r>
      <w:r w:rsidRPr="00174DB7">
        <w:rPr>
          <w:rFonts w:ascii="GHEA Grapalat" w:hAnsi="GHEA Grapalat" w:cs="Sylfaen"/>
        </w:rPr>
        <w:t>ԱՐՏԱՔԻՆ</w:t>
      </w:r>
      <w:r w:rsidRPr="00174DB7">
        <w:rPr>
          <w:rFonts w:ascii="GHEA Grapalat" w:hAnsi="GHEA Grapalat" w:cs="Sylfaen"/>
          <w:lang w:val="af-ZA"/>
        </w:rPr>
        <w:t xml:space="preserve"> </w:t>
      </w:r>
      <w:r w:rsidRPr="00174DB7">
        <w:rPr>
          <w:rFonts w:ascii="GHEA Grapalat" w:hAnsi="GHEA Grapalat" w:cs="Sylfaen"/>
        </w:rPr>
        <w:t>ԼՈՒՍԱՎՈՐՈՒԹՅԱՆ</w:t>
      </w:r>
      <w:r w:rsidRPr="00174DB7">
        <w:rPr>
          <w:rFonts w:ascii="GHEA Grapalat" w:hAnsi="GHEA Grapalat" w:cs="Sylfaen"/>
          <w:lang w:val="af-ZA"/>
        </w:rPr>
        <w:t xml:space="preserve"> </w:t>
      </w:r>
      <w:r w:rsidRPr="00174DB7">
        <w:rPr>
          <w:rFonts w:ascii="GHEA Grapalat" w:hAnsi="GHEA Grapalat" w:cs="Sylfaen"/>
        </w:rPr>
        <w:t>ՑԱՆՑԻ</w:t>
      </w:r>
      <w:r w:rsidRPr="00174DB7">
        <w:rPr>
          <w:rFonts w:ascii="GHEA Grapalat" w:hAnsi="GHEA Grapalat" w:cs="Sylfaen"/>
          <w:lang w:val="af-ZA"/>
        </w:rPr>
        <w:t xml:space="preserve"> </w:t>
      </w:r>
      <w:r w:rsidRPr="00174DB7">
        <w:rPr>
          <w:rFonts w:ascii="GHEA Grapalat" w:hAnsi="GHEA Grapalat" w:cs="Sylfaen"/>
        </w:rPr>
        <w:t>ՎԵՐԱԿԱՌՈՒՑՄԱՆ</w:t>
      </w:r>
      <w:r w:rsidRPr="00174DB7">
        <w:rPr>
          <w:rFonts w:ascii="GHEA Grapalat" w:hAnsi="GHEA Grapalat" w:cs="Sylfaen"/>
          <w:lang w:val="af-ZA"/>
        </w:rPr>
        <w:t xml:space="preserve">  </w:t>
      </w:r>
      <w:r w:rsidRPr="00174DB7">
        <w:rPr>
          <w:rFonts w:ascii="GHEA Grapalat" w:hAnsi="GHEA Grapalat" w:cs="Sylfaen"/>
        </w:rPr>
        <w:t>ԱՇԽԱՏԱՆՔՆԵՐ</w:t>
      </w:r>
      <w:r w:rsidRPr="00174DB7">
        <w:rPr>
          <w:rFonts w:ascii="GHEA Grapalat" w:hAnsi="GHEA Grapalat" w:cs="Sylfaen"/>
          <w:lang w:val="af-ZA"/>
        </w:rPr>
        <w:t xml:space="preserve"> </w:t>
      </w:r>
      <w:r w:rsidRPr="00174DB7">
        <w:rPr>
          <w:rFonts w:ascii="GHEA Grapalat" w:hAnsi="GHEA Grapalat" w:cs="Sylfaen"/>
        </w:rPr>
        <w:t>ՈՐԱԿԻ</w:t>
      </w:r>
      <w:r w:rsidRPr="00174DB7">
        <w:rPr>
          <w:rFonts w:ascii="GHEA Grapalat" w:hAnsi="GHEA Grapalat" w:cs="Sylfaen"/>
          <w:lang w:val="af-ZA"/>
        </w:rPr>
        <w:t xml:space="preserve"> </w:t>
      </w:r>
      <w:r w:rsidRPr="00174DB7">
        <w:rPr>
          <w:rFonts w:ascii="GHEA Grapalat" w:hAnsi="GHEA Grapalat" w:cs="Sylfaen"/>
        </w:rPr>
        <w:t>ՆԿԱՏՄԱՄԲ</w:t>
      </w:r>
      <w:r w:rsidRPr="00174DB7">
        <w:rPr>
          <w:rFonts w:ascii="GHEA Grapalat" w:hAnsi="GHEA Grapalat" w:cs="Sylfaen"/>
          <w:lang w:val="af-ZA"/>
        </w:rPr>
        <w:t xml:space="preserve"> </w:t>
      </w:r>
      <w:r w:rsidRPr="00174DB7">
        <w:rPr>
          <w:rFonts w:ascii="GHEA Grapalat" w:hAnsi="GHEA Grapalat" w:cs="Sylfaen"/>
        </w:rPr>
        <w:t>ՏԵԽՆԻԿԱԿԱՆ</w:t>
      </w:r>
      <w:r w:rsidRPr="00174DB7">
        <w:rPr>
          <w:rFonts w:ascii="GHEA Grapalat" w:hAnsi="GHEA Grapalat" w:cs="Sylfaen"/>
          <w:lang w:val="af-ZA"/>
        </w:rPr>
        <w:t xml:space="preserve"> </w:t>
      </w:r>
      <w:r w:rsidRPr="00174DB7">
        <w:rPr>
          <w:rFonts w:ascii="GHEA Grapalat" w:hAnsi="GHEA Grapalat" w:cs="Sylfaen"/>
        </w:rPr>
        <w:t>ՀՍԿՈՂՈՒԹՅԱՆ</w:t>
      </w:r>
      <w:r w:rsidRPr="00174DB7">
        <w:rPr>
          <w:rFonts w:ascii="GHEA Grapalat" w:hAnsi="GHEA Grapalat" w:cs="Sylfaen"/>
          <w:lang w:val="af-ZA"/>
        </w:rPr>
        <w:t xml:space="preserve"> </w:t>
      </w:r>
      <w:r w:rsidRPr="00174DB7">
        <w:rPr>
          <w:rFonts w:ascii="GHEA Grapalat" w:hAnsi="GHEA Grapalat" w:cs="Sylfaen"/>
        </w:rPr>
        <w:t>ԾԱՌԱՅՈՒԹՅՈՒՆՆԵՐ</w:t>
      </w:r>
      <w:r w:rsidR="00631539" w:rsidRPr="00712340">
        <w:rPr>
          <w:rFonts w:ascii="GHEA Grapalat" w:hAnsi="GHEA Grapalat" w:cs="Sylfaen"/>
          <w:lang w:val="af-ZA"/>
        </w:rPr>
        <w:t xml:space="preserve">» </w:t>
      </w:r>
      <w:r w:rsidR="00631539" w:rsidRPr="00712340">
        <w:rPr>
          <w:rFonts w:ascii="GHEA Grapalat" w:hAnsi="GHEA Grapalat" w:cs="Sylfaen"/>
        </w:rPr>
        <w:t>ՁԵՌՔԲԵՐՄԱՆ</w:t>
      </w:r>
      <w:r w:rsidR="00631539" w:rsidRPr="00712340">
        <w:rPr>
          <w:rFonts w:ascii="GHEA Grapalat" w:hAnsi="GHEA Grapalat" w:cs="Times Armenian"/>
          <w:lang w:val="af-ZA"/>
        </w:rPr>
        <w:t xml:space="preserve"> </w:t>
      </w:r>
      <w:r w:rsidR="00631539" w:rsidRPr="00712340">
        <w:rPr>
          <w:rFonts w:ascii="GHEA Grapalat" w:hAnsi="GHEA Grapalat" w:cs="Sylfaen"/>
        </w:rPr>
        <w:t>ՆՊԱՏԱԿՈՎ</w:t>
      </w:r>
      <w:r w:rsidR="00631539" w:rsidRPr="00712340">
        <w:rPr>
          <w:rFonts w:ascii="GHEA Grapalat" w:hAnsi="GHEA Grapalat" w:cs="Sylfaen"/>
          <w:lang w:val="af-ZA"/>
        </w:rPr>
        <w:t xml:space="preserve"> </w:t>
      </w:r>
      <w:r w:rsidR="00631539" w:rsidRPr="00712340">
        <w:rPr>
          <w:rFonts w:ascii="GHEA Grapalat" w:hAnsi="GHEA Grapalat" w:cs="Times Armenian"/>
          <w:lang w:val="af-ZA"/>
        </w:rPr>
        <w:t xml:space="preserve"> </w:t>
      </w:r>
      <w:r w:rsidR="00631539" w:rsidRPr="00712340">
        <w:rPr>
          <w:rFonts w:ascii="GHEA Grapalat" w:hAnsi="GHEA Grapalat" w:cs="Sylfaen"/>
        </w:rPr>
        <w:t>ՀԱՅՏԱՐԱՐՎԱԾ</w:t>
      </w:r>
      <w:r w:rsidR="00631539" w:rsidRPr="00712340">
        <w:rPr>
          <w:rFonts w:ascii="GHEA Grapalat" w:hAnsi="GHEA Grapalat" w:cs="Times Armenian"/>
          <w:lang w:val="af-ZA"/>
        </w:rPr>
        <w:t xml:space="preserve"> </w:t>
      </w:r>
      <w:r w:rsidR="00631539">
        <w:rPr>
          <w:rFonts w:ascii="GHEA Grapalat" w:hAnsi="GHEA Grapalat" w:cs="Sylfaen"/>
        </w:rPr>
        <w:t>ԳՆԱՆՇՄԱՆ</w:t>
      </w:r>
      <w:r w:rsidR="00631539" w:rsidRPr="00631539">
        <w:rPr>
          <w:rFonts w:ascii="GHEA Grapalat" w:hAnsi="GHEA Grapalat" w:cs="Sylfaen"/>
          <w:lang w:val="af-ZA"/>
        </w:rPr>
        <w:t xml:space="preserve"> </w:t>
      </w:r>
      <w:r w:rsidR="00631539">
        <w:rPr>
          <w:rFonts w:ascii="GHEA Grapalat" w:hAnsi="GHEA Grapalat" w:cs="Sylfaen"/>
        </w:rPr>
        <w:t>ՀԱՐՑՄԱՆ</w:t>
      </w:r>
      <w:r w:rsidR="00631539" w:rsidRPr="00631539">
        <w:rPr>
          <w:rFonts w:ascii="GHEA Grapalat" w:hAnsi="GHEA Grapalat" w:cs="Sylfaen"/>
          <w:lang w:val="af-ZA"/>
        </w:rPr>
        <w:t xml:space="preserve"> </w:t>
      </w:r>
    </w:p>
    <w:p w:rsidR="00631539" w:rsidRPr="00712340" w:rsidRDefault="00631539" w:rsidP="00631539">
      <w:pPr>
        <w:pStyle w:val="BodyText"/>
        <w:ind w:right="-7"/>
        <w:jc w:val="center"/>
        <w:rPr>
          <w:rFonts w:ascii="GHEA Grapalat" w:hAnsi="GHEA Grapalat"/>
          <w:szCs w:val="22"/>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pStyle w:val="BodyText"/>
        <w:ind w:right="-7" w:firstLine="567"/>
        <w:jc w:val="center"/>
        <w:rPr>
          <w:rFonts w:ascii="GHEA Grapalat" w:hAnsi="GHEA Grapalat"/>
          <w:lang w:val="af-ZA"/>
        </w:rPr>
      </w:pPr>
    </w:p>
    <w:p w:rsidR="00631539" w:rsidRPr="00712340" w:rsidRDefault="00631539" w:rsidP="00631539">
      <w:pPr>
        <w:ind w:firstLine="567"/>
        <w:jc w:val="both"/>
        <w:rPr>
          <w:rFonts w:ascii="GHEA Grapalat" w:hAnsi="GHEA Grapalat" w:cs="Sylfaen"/>
          <w:i/>
          <w:sz w:val="22"/>
          <w:szCs w:val="22"/>
          <w:lang w:val="af-ZA"/>
        </w:rPr>
      </w:pPr>
      <w:r w:rsidRPr="00712340">
        <w:rPr>
          <w:rFonts w:ascii="GHEA Grapalat" w:hAnsi="GHEA Grapalat" w:cs="Sylfaen"/>
          <w:i/>
          <w:sz w:val="22"/>
          <w:szCs w:val="22"/>
        </w:rPr>
        <w:t>Հարգելի</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մասնակից</w:t>
      </w:r>
      <w:r w:rsidRPr="00712340">
        <w:rPr>
          <w:rFonts w:ascii="GHEA Grapalat" w:hAnsi="GHEA Grapalat" w:cs="Sylfaen"/>
          <w:i/>
          <w:sz w:val="22"/>
          <w:szCs w:val="22"/>
          <w:lang w:val="af-ZA"/>
        </w:rPr>
        <w:t xml:space="preserve"> </w:t>
      </w:r>
      <w:r w:rsidRPr="00712340">
        <w:rPr>
          <w:rFonts w:ascii="GHEA Grapalat" w:hAnsi="GHEA Grapalat" w:cs="Sylfaen"/>
          <w:i/>
          <w:sz w:val="22"/>
          <w:szCs w:val="22"/>
        </w:rPr>
        <w:t>նախքան</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հայտ</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կազմելը</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և</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ներկայացնելը</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խնդրում</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ենք</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մանրամասնորեն</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ուսումնասիրել</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սույն</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հրավերը</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քանի</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որ</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հրավերին</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չհամապատասխանող</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հայտերը</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ենթակա</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են</w:t>
      </w:r>
      <w:r w:rsidRPr="00712340">
        <w:rPr>
          <w:rFonts w:ascii="GHEA Grapalat" w:hAnsi="GHEA Grapalat" w:cs="Times Armenian"/>
          <w:i/>
          <w:sz w:val="22"/>
          <w:szCs w:val="22"/>
          <w:lang w:val="af-ZA"/>
        </w:rPr>
        <w:t xml:space="preserve"> </w:t>
      </w:r>
      <w:r w:rsidRPr="00712340">
        <w:rPr>
          <w:rFonts w:ascii="GHEA Grapalat" w:hAnsi="GHEA Grapalat" w:cs="Sylfaen"/>
          <w:i/>
          <w:sz w:val="22"/>
          <w:szCs w:val="22"/>
        </w:rPr>
        <w:t>մերժման</w:t>
      </w:r>
      <w:r w:rsidRPr="00712340">
        <w:rPr>
          <w:rFonts w:ascii="GHEA Grapalat" w:hAnsi="GHEA Grapalat" w:cs="Sylfaen"/>
          <w:i/>
          <w:sz w:val="22"/>
          <w:szCs w:val="22"/>
          <w:lang w:val="af-ZA"/>
        </w:rPr>
        <w:t xml:space="preserve">: </w:t>
      </w:r>
    </w:p>
    <w:p w:rsidR="00631539" w:rsidRPr="00712340" w:rsidRDefault="00631539" w:rsidP="00631539">
      <w:pPr>
        <w:ind w:firstLine="567"/>
        <w:jc w:val="both"/>
        <w:rPr>
          <w:rFonts w:ascii="GHEA Grapalat" w:hAnsi="GHEA Grapalat"/>
          <w:i/>
          <w:sz w:val="20"/>
          <w:lang w:val="af-ZA"/>
        </w:rPr>
      </w:pPr>
    </w:p>
    <w:p w:rsidR="00631539" w:rsidRPr="00712340" w:rsidRDefault="00631539" w:rsidP="00631539">
      <w:pPr>
        <w:ind w:firstLine="567"/>
        <w:jc w:val="center"/>
        <w:rPr>
          <w:rFonts w:ascii="GHEA Grapalat" w:hAnsi="GHEA Grapalat"/>
          <w:b/>
          <w:sz w:val="20"/>
          <w:szCs w:val="22"/>
          <w:lang w:val="af-ZA"/>
        </w:rPr>
      </w:pPr>
    </w:p>
    <w:p w:rsidR="00631539" w:rsidRPr="00712340" w:rsidRDefault="00631539" w:rsidP="00631539">
      <w:pPr>
        <w:ind w:firstLine="567"/>
        <w:jc w:val="center"/>
        <w:rPr>
          <w:rFonts w:ascii="GHEA Grapalat" w:hAnsi="GHEA Grapalat" w:cs="Sylfaen"/>
          <w:b/>
          <w:sz w:val="22"/>
          <w:szCs w:val="22"/>
          <w:lang w:val="af-ZA"/>
        </w:rPr>
      </w:pPr>
    </w:p>
    <w:p w:rsidR="009C5F11" w:rsidRPr="006B1E88" w:rsidRDefault="009C5F11" w:rsidP="00631539">
      <w:pPr>
        <w:ind w:firstLine="567"/>
        <w:jc w:val="center"/>
        <w:rPr>
          <w:rFonts w:ascii="GHEA Grapalat" w:hAnsi="GHEA Grapalat" w:cs="Sylfaen"/>
          <w:b/>
          <w:sz w:val="20"/>
          <w:szCs w:val="20"/>
          <w:lang w:val="af-ZA"/>
        </w:rPr>
      </w:pPr>
    </w:p>
    <w:p w:rsidR="009C5F11" w:rsidRPr="006B1E88" w:rsidRDefault="009C5F11" w:rsidP="00631539">
      <w:pPr>
        <w:ind w:firstLine="567"/>
        <w:jc w:val="center"/>
        <w:rPr>
          <w:rFonts w:ascii="GHEA Grapalat" w:hAnsi="GHEA Grapalat" w:cs="Sylfaen"/>
          <w:b/>
          <w:sz w:val="20"/>
          <w:szCs w:val="20"/>
          <w:lang w:val="af-ZA"/>
        </w:rPr>
      </w:pPr>
    </w:p>
    <w:p w:rsidR="009C5F11" w:rsidRPr="006B1E88" w:rsidRDefault="009C5F11" w:rsidP="00631539">
      <w:pPr>
        <w:ind w:firstLine="567"/>
        <w:jc w:val="center"/>
        <w:rPr>
          <w:rFonts w:ascii="GHEA Grapalat" w:hAnsi="GHEA Grapalat" w:cs="Sylfaen"/>
          <w:b/>
          <w:sz w:val="20"/>
          <w:szCs w:val="20"/>
          <w:lang w:val="af-ZA"/>
        </w:rPr>
      </w:pPr>
    </w:p>
    <w:p w:rsidR="009C5F11" w:rsidRPr="006B1E88" w:rsidRDefault="009C5F11" w:rsidP="00631539">
      <w:pPr>
        <w:ind w:firstLine="567"/>
        <w:jc w:val="center"/>
        <w:rPr>
          <w:rFonts w:ascii="GHEA Grapalat" w:hAnsi="GHEA Grapalat" w:cs="Sylfaen"/>
          <w:b/>
          <w:sz w:val="20"/>
          <w:szCs w:val="20"/>
          <w:lang w:val="af-ZA"/>
        </w:rPr>
      </w:pPr>
    </w:p>
    <w:p w:rsidR="00631539" w:rsidRPr="00712340" w:rsidRDefault="00631539" w:rsidP="00631539">
      <w:pPr>
        <w:ind w:firstLine="567"/>
        <w:jc w:val="center"/>
        <w:rPr>
          <w:rFonts w:ascii="GHEA Grapalat" w:hAnsi="GHEA Grapalat"/>
          <w:b/>
          <w:sz w:val="20"/>
          <w:szCs w:val="20"/>
          <w:lang w:val="af-ZA"/>
        </w:rPr>
      </w:pPr>
      <w:r w:rsidRPr="00712340">
        <w:rPr>
          <w:rFonts w:ascii="GHEA Grapalat" w:hAnsi="GHEA Grapalat" w:cs="Sylfaen"/>
          <w:b/>
          <w:sz w:val="20"/>
          <w:szCs w:val="20"/>
        </w:rPr>
        <w:lastRenderedPageBreak/>
        <w:t>ԲՈՎԱՆԴԱԿՈւԹՅՈւՆ</w:t>
      </w:r>
    </w:p>
    <w:p w:rsidR="00631539" w:rsidRPr="00712340" w:rsidRDefault="00631539" w:rsidP="00631539">
      <w:pPr>
        <w:ind w:firstLine="567"/>
        <w:jc w:val="center"/>
        <w:rPr>
          <w:rFonts w:ascii="GHEA Grapalat" w:hAnsi="GHEA Grapalat"/>
          <w:i/>
          <w:sz w:val="20"/>
          <w:lang w:val="af-ZA"/>
        </w:rPr>
      </w:pPr>
    </w:p>
    <w:p w:rsidR="00631539" w:rsidRPr="00174DB7" w:rsidRDefault="00174DB7" w:rsidP="00174DB7">
      <w:pPr>
        <w:ind w:firstLine="567"/>
        <w:jc w:val="center"/>
        <w:rPr>
          <w:rFonts w:ascii="GHEA Grapalat" w:hAnsi="GHEA Grapalat"/>
          <w:b/>
          <w:sz w:val="20"/>
          <w:lang w:val="af-ZA"/>
        </w:rPr>
      </w:pPr>
      <w:r w:rsidRPr="00174DB7">
        <w:rPr>
          <w:rFonts w:ascii="GHEA Grapalat" w:hAnsi="GHEA Grapalat"/>
          <w:b/>
          <w:sz w:val="20"/>
          <w:u w:val="single"/>
          <w:lang w:val="af-ZA"/>
        </w:rPr>
        <w:t>ՀՀ ՍՅՈՒՆԻՔԻ ՄԱՐԶԻ ԳՈՐԱՅՔԻ ՀԱՄԱՅՆՔԱՊԵՏԱՐԱՆԻ ԿԱՐԻՔՆԵՐԻ ՀԱՄԱՐ` « ՀՀ  ՍՅՈՒՆԻՔԻ ՄԱՐԶԻ  ԳՈՐԱՅՔ  ՀԱՄԱՅՆՔԻ  ԾՂՈՒԿ ԲՆԱԿԱՎԱՅՐԻ  ԱՐՏԱՔԻՆ ԼՈՒՍԱՎՈՐՈՒԹՅԱՆ ՑԱՆՑԻ ՎԵՐԱԿԱՌՈՒՑՄԱՆ  ԱՇԽԱՏԱՆՔՆԵՐ ՈՐԱԿԻ ՆԿԱՏՄԱՄԲ ՏԵԽՆԻԿԱԿԱՆ ՀՍԿՈՂՈՒԹՅԱՆ ԾԱՌԱՅՈՒԹՅՈՒՆՆԵՐ</w:t>
      </w:r>
      <w:r w:rsidR="00631539" w:rsidRPr="00174DB7">
        <w:rPr>
          <w:rFonts w:ascii="GHEA Grapalat" w:hAnsi="GHEA Grapalat"/>
          <w:b/>
          <w:sz w:val="20"/>
          <w:lang w:val="af-ZA"/>
        </w:rPr>
        <w:t>Ի</w:t>
      </w:r>
      <w:r w:rsidRPr="00174DB7">
        <w:rPr>
          <w:rFonts w:ascii="GHEA Grapalat" w:hAnsi="GHEA Grapalat"/>
          <w:b/>
          <w:sz w:val="20"/>
          <w:lang w:val="af-ZA"/>
        </w:rPr>
        <w:t xml:space="preserve"> </w:t>
      </w:r>
      <w:r w:rsidR="00631539" w:rsidRPr="00174DB7">
        <w:rPr>
          <w:rFonts w:ascii="GHEA Grapalat" w:hAnsi="GHEA Grapalat"/>
          <w:b/>
          <w:sz w:val="20"/>
          <w:lang w:val="af-ZA"/>
        </w:rPr>
        <w:t>ՁԵՌՔԲԵՐՄԱՆ ՆՊԱՏԱԿՈՎ ՀԱՅՏԱՐԱՐՎԱԾ ԳՆԱՆՇՄԱՆ ՀԱՐՑՄԱՆ  ՀՐԱՎԵՐԻ</w:t>
      </w:r>
    </w:p>
    <w:p w:rsidR="00631539" w:rsidRPr="00712340" w:rsidRDefault="00631539" w:rsidP="00631539">
      <w:pPr>
        <w:ind w:firstLine="567"/>
        <w:jc w:val="center"/>
        <w:rPr>
          <w:rFonts w:ascii="GHEA Grapalat" w:hAnsi="GHEA Grapalat" w:cs="Sylfaen"/>
          <w:b/>
          <w:sz w:val="20"/>
          <w:szCs w:val="22"/>
          <w:lang w:val="af-ZA"/>
        </w:rPr>
      </w:pPr>
    </w:p>
    <w:p w:rsidR="00631539" w:rsidRPr="00712340" w:rsidRDefault="00631539" w:rsidP="00631539">
      <w:pPr>
        <w:ind w:firstLine="567"/>
        <w:jc w:val="center"/>
        <w:rPr>
          <w:rFonts w:ascii="GHEA Grapalat" w:hAnsi="GHEA Grapalat" w:cs="Sylfaen"/>
          <w:b/>
          <w:sz w:val="20"/>
          <w:szCs w:val="22"/>
          <w:lang w:val="af-ZA"/>
        </w:rPr>
      </w:pPr>
    </w:p>
    <w:p w:rsidR="00631539" w:rsidRPr="00712340" w:rsidRDefault="00631539" w:rsidP="00631539">
      <w:pPr>
        <w:ind w:firstLine="567"/>
        <w:jc w:val="center"/>
        <w:rPr>
          <w:rFonts w:ascii="GHEA Grapalat" w:hAnsi="GHEA Grapalat"/>
          <w:sz w:val="20"/>
          <w:lang w:val="af-ZA"/>
        </w:rPr>
      </w:pPr>
      <w:proofErr w:type="gramStart"/>
      <w:r w:rsidRPr="00712340">
        <w:rPr>
          <w:rFonts w:ascii="GHEA Grapalat" w:hAnsi="GHEA Grapalat" w:cs="Sylfaen"/>
          <w:b/>
          <w:sz w:val="20"/>
          <w:szCs w:val="22"/>
        </w:rPr>
        <w:t>ՄԱՍ</w:t>
      </w:r>
      <w:r w:rsidRPr="00712340">
        <w:rPr>
          <w:rFonts w:ascii="GHEA Grapalat" w:hAnsi="GHEA Grapalat" w:cs="Times Armenian"/>
          <w:b/>
          <w:sz w:val="20"/>
          <w:szCs w:val="22"/>
          <w:lang w:val="af-ZA"/>
        </w:rPr>
        <w:t xml:space="preserve">  I</w:t>
      </w:r>
      <w:proofErr w:type="gramEnd"/>
      <w:r w:rsidRPr="00712340">
        <w:rPr>
          <w:rFonts w:ascii="GHEA Grapalat" w:hAnsi="GHEA Grapalat" w:cs="Times Armenian"/>
          <w:b/>
          <w:sz w:val="20"/>
          <w:szCs w:val="22"/>
          <w:lang w:val="af-ZA"/>
        </w:rPr>
        <w:t>.</w:t>
      </w:r>
    </w:p>
    <w:p w:rsidR="00631539" w:rsidRPr="00712340" w:rsidRDefault="00631539" w:rsidP="00631539">
      <w:pPr>
        <w:ind w:firstLine="567"/>
        <w:jc w:val="both"/>
        <w:rPr>
          <w:rFonts w:ascii="GHEA Grapalat" w:hAnsi="GHEA Grapalat"/>
          <w:sz w:val="20"/>
          <w:lang w:val="af-ZA"/>
        </w:rPr>
      </w:pP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 xml:space="preserve">1.  </w:t>
      </w:r>
      <w:r w:rsidRPr="00712340">
        <w:rPr>
          <w:rFonts w:ascii="GHEA Grapalat" w:hAnsi="GHEA Grapalat" w:cs="Sylfaen"/>
          <w:sz w:val="20"/>
        </w:rPr>
        <w:t>Գնման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sz w:val="20"/>
          <w:lang w:val="af-ZA"/>
        </w:rPr>
        <w:t xml:space="preserve"> </w:t>
      </w:r>
      <w:r w:rsidRPr="00712340">
        <w:rPr>
          <w:rFonts w:ascii="GHEA Grapalat" w:hAnsi="GHEA Grapalat" w:cs="Sylfaen"/>
          <w:sz w:val="20"/>
        </w:rPr>
        <w:t>բնութա</w:t>
      </w:r>
      <w:r w:rsidRPr="00712340">
        <w:rPr>
          <w:rFonts w:ascii="GHEA Grapalat" w:hAnsi="GHEA Grapalat" w:cs="Times Armenian"/>
          <w:sz w:val="20"/>
        </w:rPr>
        <w:t>գ</w:t>
      </w:r>
      <w:r w:rsidRPr="00712340">
        <w:rPr>
          <w:rFonts w:ascii="GHEA Grapalat" w:hAnsi="GHEA Grapalat" w:cs="Sylfaen"/>
          <w:sz w:val="20"/>
        </w:rPr>
        <w:t>իրը</w:t>
      </w:r>
      <w:r w:rsidRPr="00712340">
        <w:rPr>
          <w:rFonts w:ascii="GHEA Grapalat" w:hAnsi="GHEA Grapalat" w:cs="Times Armenian"/>
          <w:sz w:val="20"/>
          <w:lang w:val="af-ZA"/>
        </w:rPr>
        <w:tab/>
        <w:t xml:space="preserve"> </w:t>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 xml:space="preserve">2. </w:t>
      </w:r>
      <w:r w:rsidRPr="00712340">
        <w:rPr>
          <w:rFonts w:ascii="GHEA Grapalat" w:hAnsi="GHEA Grapalat" w:cs="Sylfaen"/>
          <w:sz w:val="20"/>
        </w:rPr>
        <w:t>Մասնակցի</w:t>
      </w:r>
      <w:r w:rsidRPr="00712340">
        <w:rPr>
          <w:rFonts w:ascii="GHEA Grapalat" w:hAnsi="GHEA Grapalat" w:cs="Times Armenian"/>
          <w:sz w:val="20"/>
          <w:lang w:val="af-ZA"/>
        </w:rPr>
        <w:t xml:space="preserve"> </w:t>
      </w:r>
      <w:r w:rsidRPr="00712340">
        <w:rPr>
          <w:rFonts w:ascii="GHEA Grapalat" w:hAnsi="GHEA Grapalat" w:cs="Sylfaen"/>
          <w:sz w:val="20"/>
        </w:rPr>
        <w:t>մասնակցության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իրավունքի</w:t>
      </w:r>
      <w:r w:rsidRPr="00712340">
        <w:rPr>
          <w:rFonts w:ascii="GHEA Grapalat" w:hAnsi="GHEA Grapalat" w:cs="Times Armenian"/>
          <w:sz w:val="20"/>
          <w:lang w:val="af-ZA"/>
        </w:rPr>
        <w:t xml:space="preserve"> </w:t>
      </w:r>
      <w:r w:rsidRPr="00712340">
        <w:rPr>
          <w:rFonts w:ascii="GHEA Grapalat" w:hAnsi="GHEA Grapalat" w:cs="Sylfaen"/>
          <w:sz w:val="20"/>
        </w:rPr>
        <w:t>պահանջները</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դրանց</w:t>
      </w:r>
      <w:r w:rsidRPr="00712340">
        <w:rPr>
          <w:rFonts w:ascii="GHEA Grapalat" w:hAnsi="GHEA Grapalat" w:cs="Sylfaen"/>
          <w:sz w:val="20"/>
          <w:lang w:val="af-ZA"/>
        </w:rPr>
        <w:t xml:space="preserve"> </w:t>
      </w:r>
      <w:r w:rsidRPr="00712340">
        <w:rPr>
          <w:rFonts w:ascii="GHEA Grapalat" w:hAnsi="GHEA Grapalat" w:cs="Sylfaen"/>
          <w:sz w:val="20"/>
        </w:rPr>
        <w:t>գնահատման</w:t>
      </w:r>
      <w:r w:rsidRPr="00712340">
        <w:rPr>
          <w:rFonts w:ascii="GHEA Grapalat" w:hAnsi="GHEA Grapalat" w:cs="Sylfaen"/>
          <w:sz w:val="20"/>
          <w:lang w:val="af-ZA"/>
        </w:rPr>
        <w:t xml:space="preserve"> </w:t>
      </w:r>
      <w:r w:rsidRPr="00712340">
        <w:rPr>
          <w:rFonts w:ascii="GHEA Grapalat" w:hAnsi="GHEA Grapalat" w:cs="Sylfaen"/>
          <w:sz w:val="20"/>
        </w:rPr>
        <w:t>կարգը</w:t>
      </w:r>
      <w:r w:rsidRPr="00712340">
        <w:rPr>
          <w:rFonts w:ascii="GHEA Grapalat" w:hAnsi="GHEA Grapalat" w:cs="Times Armenian"/>
          <w:sz w:val="20"/>
          <w:lang w:val="af-ZA"/>
        </w:rPr>
        <w:t xml:space="preserve">, ընտրված մասնակից ճանաչվելու դեպքում </w:t>
      </w:r>
      <w:r w:rsidRPr="00712340">
        <w:rPr>
          <w:rFonts w:ascii="GHEA Grapalat" w:hAnsi="GHEA Grapalat" w:cs="Sylfaen"/>
          <w:sz w:val="20"/>
        </w:rPr>
        <w:t>որակավորման</w:t>
      </w:r>
      <w:r w:rsidRPr="00712340">
        <w:rPr>
          <w:rFonts w:ascii="GHEA Grapalat" w:hAnsi="GHEA Grapalat" w:cs="Times Armenian"/>
          <w:sz w:val="20"/>
          <w:lang w:val="af-ZA"/>
        </w:rPr>
        <w:t xml:space="preserve"> ապահովում ներկայացնելու պայմանները </w:t>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 xml:space="preserve">3. </w:t>
      </w:r>
      <w:r w:rsidRPr="00712340">
        <w:rPr>
          <w:rFonts w:ascii="GHEA Grapalat" w:hAnsi="GHEA Grapalat" w:cs="Sylfaen"/>
          <w:sz w:val="20"/>
        </w:rPr>
        <w:t>Հրավերի</w:t>
      </w:r>
      <w:r w:rsidRPr="00712340">
        <w:rPr>
          <w:rFonts w:ascii="GHEA Grapalat" w:hAnsi="GHEA Grapalat" w:cs="Times Armenian"/>
          <w:sz w:val="20"/>
          <w:lang w:val="af-ZA"/>
        </w:rPr>
        <w:t xml:space="preserve"> </w:t>
      </w:r>
      <w:r w:rsidRPr="00712340">
        <w:rPr>
          <w:rFonts w:ascii="GHEA Grapalat" w:hAnsi="GHEA Grapalat" w:cs="Sylfaen"/>
          <w:sz w:val="20"/>
        </w:rPr>
        <w:t>պարզաբանումը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հրավերում</w:t>
      </w:r>
      <w:r w:rsidRPr="00712340">
        <w:rPr>
          <w:rFonts w:ascii="GHEA Grapalat" w:hAnsi="GHEA Grapalat" w:cs="Times Armenian"/>
          <w:sz w:val="20"/>
          <w:lang w:val="af-ZA"/>
        </w:rPr>
        <w:t xml:space="preserve"> </w:t>
      </w:r>
      <w:r w:rsidRPr="00712340">
        <w:rPr>
          <w:rFonts w:ascii="GHEA Grapalat" w:hAnsi="GHEA Grapalat" w:cs="Sylfaen"/>
          <w:sz w:val="20"/>
        </w:rPr>
        <w:t>փոփոխություն</w:t>
      </w:r>
      <w:r w:rsidRPr="00712340">
        <w:rPr>
          <w:rFonts w:ascii="GHEA Grapalat" w:hAnsi="GHEA Grapalat" w:cs="Times Armenian"/>
          <w:sz w:val="20"/>
          <w:lang w:val="af-ZA"/>
        </w:rPr>
        <w:t xml:space="preserve"> </w:t>
      </w:r>
      <w:r w:rsidRPr="00712340">
        <w:rPr>
          <w:rFonts w:ascii="GHEA Grapalat" w:hAnsi="GHEA Grapalat" w:cs="Sylfaen"/>
          <w:sz w:val="20"/>
        </w:rPr>
        <w:t>կատարելու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r>
    </w:p>
    <w:p w:rsidR="00631539" w:rsidRPr="00712340" w:rsidRDefault="00631539" w:rsidP="00631539">
      <w:pPr>
        <w:ind w:firstLine="1134"/>
        <w:jc w:val="both"/>
        <w:rPr>
          <w:rFonts w:ascii="GHEA Grapalat" w:hAnsi="GHEA Grapalat" w:cs="Sylfaen"/>
          <w:sz w:val="20"/>
          <w:lang w:val="af-ZA"/>
        </w:rPr>
      </w:pPr>
      <w:r w:rsidRPr="00712340">
        <w:rPr>
          <w:rFonts w:ascii="GHEA Grapalat" w:hAnsi="GHEA Grapalat"/>
          <w:sz w:val="20"/>
          <w:lang w:val="af-ZA"/>
        </w:rPr>
        <w:t xml:space="preserve">4.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ներկայացնելու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5.</w:t>
      </w:r>
      <w:r w:rsidRPr="00712340">
        <w:rPr>
          <w:rFonts w:ascii="GHEA Grapalat" w:hAnsi="GHEA Grapalat"/>
          <w:sz w:val="20"/>
          <w:lang w:val="af-ZA"/>
        </w:rPr>
        <w:tab/>
      </w:r>
      <w:r w:rsidRPr="00712340">
        <w:rPr>
          <w:rFonts w:ascii="GHEA Grapalat" w:hAnsi="GHEA Grapalat" w:cs="Sylfaen"/>
          <w:sz w:val="20"/>
        </w:rPr>
        <w:t>Հայտի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նային</w:t>
      </w:r>
      <w:r w:rsidRPr="00712340">
        <w:rPr>
          <w:rFonts w:ascii="GHEA Grapalat" w:hAnsi="GHEA Grapalat" w:cs="Times Armenian"/>
          <w:sz w:val="20"/>
          <w:lang w:val="af-ZA"/>
        </w:rPr>
        <w:t xml:space="preserve"> </w:t>
      </w:r>
      <w:r w:rsidRPr="00712340">
        <w:rPr>
          <w:rFonts w:ascii="GHEA Grapalat" w:hAnsi="GHEA Grapalat" w:cs="Sylfaen"/>
          <w:sz w:val="20"/>
        </w:rPr>
        <w:t>առաջարկը</w:t>
      </w:r>
      <w:r w:rsidRPr="00712340">
        <w:rPr>
          <w:rFonts w:ascii="GHEA Grapalat" w:hAnsi="GHEA Grapalat" w:cs="Times Armenian"/>
          <w:sz w:val="20"/>
          <w:lang w:val="af-ZA"/>
        </w:rPr>
        <w:tab/>
        <w:t xml:space="preserve"> </w:t>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 xml:space="preserve">6. </w:t>
      </w:r>
      <w:r w:rsidRPr="00712340">
        <w:rPr>
          <w:rFonts w:ascii="GHEA Grapalat" w:hAnsi="GHEA Grapalat" w:cs="Sylfaen"/>
          <w:sz w:val="20"/>
        </w:rPr>
        <w:t>Հայտի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ործողության</w:t>
      </w:r>
      <w:r w:rsidRPr="00712340">
        <w:rPr>
          <w:rFonts w:ascii="GHEA Grapalat" w:hAnsi="GHEA Grapalat" w:cs="Times Armenian"/>
          <w:sz w:val="20"/>
          <w:lang w:val="af-ZA"/>
        </w:rPr>
        <w:t xml:space="preserve"> </w:t>
      </w:r>
      <w:r w:rsidRPr="00712340">
        <w:rPr>
          <w:rFonts w:ascii="GHEA Grapalat" w:hAnsi="GHEA Grapalat" w:cs="Sylfaen"/>
          <w:sz w:val="20"/>
        </w:rPr>
        <w:t>ժամկետը</w:t>
      </w:r>
      <w:r w:rsidRPr="00712340">
        <w:rPr>
          <w:rFonts w:ascii="GHEA Grapalat" w:hAnsi="GHEA Grapalat" w:cs="Times Armenian"/>
          <w:sz w:val="20"/>
          <w:lang w:val="af-ZA"/>
        </w:rPr>
        <w:t xml:space="preserve">, </w:t>
      </w:r>
      <w:r w:rsidRPr="00712340">
        <w:rPr>
          <w:rFonts w:ascii="GHEA Grapalat" w:hAnsi="GHEA Grapalat" w:cs="Sylfaen"/>
          <w:sz w:val="20"/>
        </w:rPr>
        <w:t>հայտերում</w:t>
      </w:r>
      <w:r w:rsidRPr="00712340">
        <w:rPr>
          <w:rFonts w:ascii="GHEA Grapalat" w:hAnsi="GHEA Grapalat" w:cs="Times Armenian"/>
          <w:sz w:val="20"/>
          <w:lang w:val="af-ZA"/>
        </w:rPr>
        <w:t xml:space="preserve"> </w:t>
      </w:r>
      <w:r w:rsidRPr="00712340">
        <w:rPr>
          <w:rFonts w:ascii="GHEA Grapalat" w:hAnsi="GHEA Grapalat" w:cs="Sylfaen"/>
          <w:sz w:val="20"/>
        </w:rPr>
        <w:t>փոփոխություն</w:t>
      </w:r>
      <w:r w:rsidRPr="00712340">
        <w:rPr>
          <w:rFonts w:ascii="GHEA Grapalat" w:hAnsi="GHEA Grapalat" w:cs="Times Armenian"/>
          <w:sz w:val="20"/>
          <w:lang w:val="af-ZA"/>
        </w:rPr>
        <w:t xml:space="preserve"> </w:t>
      </w:r>
      <w:r w:rsidRPr="00712340">
        <w:rPr>
          <w:rFonts w:ascii="GHEA Grapalat" w:hAnsi="GHEA Grapalat" w:cs="Sylfaen"/>
          <w:sz w:val="20"/>
        </w:rPr>
        <w:t>կատարելու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դրանք</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վերցնելու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t xml:space="preserve"> </w:t>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 xml:space="preserve">7. </w:t>
      </w:r>
      <w:r w:rsidRPr="00712340">
        <w:rPr>
          <w:rFonts w:ascii="GHEA Grapalat" w:hAnsi="GHEA Grapalat" w:cs="Sylfaen"/>
          <w:sz w:val="20"/>
        </w:rPr>
        <w:t>Հայտի</w:t>
      </w:r>
      <w:r w:rsidRPr="00712340">
        <w:rPr>
          <w:rFonts w:ascii="GHEA Grapalat" w:hAnsi="GHEA Grapalat" w:cs="Times Armenian"/>
          <w:sz w:val="20"/>
          <w:lang w:val="af-ZA"/>
        </w:rPr>
        <w:t xml:space="preserve"> </w:t>
      </w:r>
      <w:r w:rsidRPr="00712340">
        <w:rPr>
          <w:rFonts w:ascii="GHEA Grapalat" w:hAnsi="GHEA Grapalat" w:cs="Sylfaen"/>
          <w:sz w:val="20"/>
        </w:rPr>
        <w:t>ապահովումը</w:t>
      </w:r>
      <w:r w:rsidRPr="00712340">
        <w:rPr>
          <w:rStyle w:val="FootnoteReference"/>
          <w:rFonts w:ascii="GHEA Grapalat" w:hAnsi="GHEA Grapalat" w:cs="Sylfaen"/>
          <w:sz w:val="20"/>
        </w:rPr>
        <w:footnoteReference w:id="1"/>
      </w:r>
      <w:r w:rsidRPr="00712340">
        <w:rPr>
          <w:rFonts w:ascii="GHEA Grapalat" w:hAnsi="GHEA Grapalat" w:cs="Times Armenian"/>
          <w:sz w:val="20"/>
          <w:lang w:val="af-ZA"/>
        </w:rPr>
        <w:tab/>
        <w:t xml:space="preserve"> </w:t>
      </w:r>
    </w:p>
    <w:p w:rsidR="00631539" w:rsidRPr="00712340" w:rsidRDefault="00631539" w:rsidP="00631539">
      <w:pPr>
        <w:ind w:firstLine="1134"/>
        <w:jc w:val="both"/>
        <w:rPr>
          <w:rFonts w:ascii="GHEA Grapalat" w:hAnsi="GHEA Grapalat" w:cs="Sylfaen"/>
          <w:sz w:val="20"/>
          <w:lang w:val="af-ZA"/>
        </w:rPr>
      </w:pPr>
      <w:r w:rsidRPr="00712340">
        <w:rPr>
          <w:rFonts w:ascii="GHEA Grapalat" w:hAnsi="GHEA Grapalat"/>
          <w:sz w:val="20"/>
          <w:lang w:val="af-ZA"/>
        </w:rPr>
        <w:t>8. Հ</w:t>
      </w:r>
      <w:r w:rsidRPr="00712340">
        <w:rPr>
          <w:rFonts w:ascii="GHEA Grapalat" w:hAnsi="GHEA Grapalat" w:cs="Sylfaen"/>
          <w:sz w:val="20"/>
        </w:rPr>
        <w:t>այտերի</w:t>
      </w:r>
      <w:r w:rsidRPr="00712340">
        <w:rPr>
          <w:rFonts w:ascii="GHEA Grapalat" w:hAnsi="GHEA Grapalat" w:cs="Sylfaen"/>
          <w:sz w:val="20"/>
          <w:lang w:val="af-ZA"/>
        </w:rPr>
        <w:t xml:space="preserve"> </w:t>
      </w:r>
      <w:r w:rsidRPr="00712340">
        <w:rPr>
          <w:rFonts w:ascii="GHEA Grapalat" w:hAnsi="GHEA Grapalat" w:cs="Sylfaen"/>
          <w:sz w:val="20"/>
        </w:rPr>
        <w:t>բացումը</w:t>
      </w:r>
      <w:r w:rsidRPr="00712340">
        <w:rPr>
          <w:rFonts w:ascii="GHEA Grapalat" w:hAnsi="GHEA Grapalat" w:cs="Sylfaen"/>
          <w:sz w:val="20"/>
          <w:lang w:val="af-ZA"/>
        </w:rPr>
        <w:t xml:space="preserve">, </w:t>
      </w:r>
      <w:r w:rsidRPr="00712340">
        <w:rPr>
          <w:rFonts w:ascii="GHEA Grapalat" w:hAnsi="GHEA Grapalat" w:cs="Sylfaen"/>
          <w:sz w:val="20"/>
        </w:rPr>
        <w:t>գնահատումը</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արդյունքների</w:t>
      </w:r>
      <w:r w:rsidRPr="00712340">
        <w:rPr>
          <w:rFonts w:ascii="GHEA Grapalat" w:hAnsi="GHEA Grapalat" w:cs="Sylfaen"/>
          <w:sz w:val="20"/>
          <w:lang w:val="af-ZA"/>
        </w:rPr>
        <w:t xml:space="preserve"> </w:t>
      </w:r>
      <w:r w:rsidRPr="00712340">
        <w:rPr>
          <w:rFonts w:ascii="GHEA Grapalat" w:hAnsi="GHEA Grapalat" w:cs="Sylfaen"/>
          <w:sz w:val="20"/>
        </w:rPr>
        <w:t>ամփոփումը</w:t>
      </w:r>
      <w:r w:rsidRPr="00712340">
        <w:rPr>
          <w:rFonts w:ascii="GHEA Grapalat" w:hAnsi="GHEA Grapalat" w:cs="Sylfaen"/>
          <w:sz w:val="20"/>
          <w:lang w:val="af-ZA"/>
        </w:rPr>
        <w:tab/>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 xml:space="preserve">9.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րի</w:t>
      </w:r>
      <w:r w:rsidRPr="00712340">
        <w:rPr>
          <w:rFonts w:ascii="GHEA Grapalat" w:hAnsi="GHEA Grapalat" w:cs="Times Armenian"/>
          <w:sz w:val="20"/>
          <w:lang w:val="af-ZA"/>
        </w:rPr>
        <w:t xml:space="preserve"> </w:t>
      </w:r>
      <w:r w:rsidRPr="00712340">
        <w:rPr>
          <w:rFonts w:ascii="GHEA Grapalat" w:hAnsi="GHEA Grapalat" w:cs="Sylfaen"/>
          <w:sz w:val="20"/>
        </w:rPr>
        <w:t>կնքումը</w:t>
      </w:r>
      <w:r w:rsidRPr="00712340">
        <w:rPr>
          <w:rFonts w:ascii="GHEA Grapalat" w:hAnsi="GHEA Grapalat" w:cs="Times Armenian"/>
          <w:sz w:val="20"/>
          <w:lang w:val="af-ZA"/>
        </w:rPr>
        <w:tab/>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 xml:space="preserve">10. Որակավորման և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րի</w:t>
      </w:r>
      <w:r w:rsidRPr="00712340">
        <w:rPr>
          <w:rFonts w:ascii="GHEA Grapalat" w:hAnsi="GHEA Grapalat" w:cs="Times Armenian"/>
          <w:sz w:val="20"/>
          <w:lang w:val="af-ZA"/>
        </w:rPr>
        <w:t xml:space="preserve"> </w:t>
      </w:r>
      <w:r w:rsidRPr="00712340">
        <w:rPr>
          <w:rFonts w:ascii="GHEA Grapalat" w:hAnsi="GHEA Grapalat" w:cs="Sylfaen"/>
          <w:sz w:val="20"/>
        </w:rPr>
        <w:t>ապահովումները</w:t>
      </w:r>
      <w:r w:rsidRPr="00712340">
        <w:rPr>
          <w:rFonts w:ascii="GHEA Grapalat" w:hAnsi="GHEA Grapalat" w:cs="Times Armenian"/>
          <w:sz w:val="20"/>
          <w:lang w:val="af-ZA"/>
        </w:rPr>
        <w:tab/>
        <w:t xml:space="preserve"> </w:t>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 xml:space="preserve">11.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 xml:space="preserve"> </w:t>
      </w:r>
      <w:r w:rsidRPr="00712340">
        <w:rPr>
          <w:rFonts w:ascii="GHEA Grapalat" w:hAnsi="GHEA Grapalat" w:cs="Sylfaen"/>
          <w:sz w:val="20"/>
        </w:rPr>
        <w:t>չկայացած</w:t>
      </w:r>
      <w:r w:rsidRPr="00712340">
        <w:rPr>
          <w:rFonts w:ascii="GHEA Grapalat" w:hAnsi="GHEA Grapalat" w:cs="Times Armenian"/>
          <w:sz w:val="20"/>
          <w:lang w:val="af-ZA"/>
        </w:rPr>
        <w:t xml:space="preserve"> </w:t>
      </w:r>
      <w:r w:rsidRPr="00712340">
        <w:rPr>
          <w:rFonts w:ascii="GHEA Grapalat" w:hAnsi="GHEA Grapalat" w:cs="Sylfaen"/>
          <w:sz w:val="20"/>
        </w:rPr>
        <w:t>հայտարարելը</w:t>
      </w:r>
      <w:r w:rsidRPr="00712340">
        <w:rPr>
          <w:rFonts w:ascii="GHEA Grapalat" w:hAnsi="GHEA Grapalat" w:cs="Times Armenian"/>
          <w:sz w:val="20"/>
          <w:lang w:val="af-ZA"/>
        </w:rPr>
        <w:tab/>
        <w:t xml:space="preserve"> </w:t>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 xml:space="preserve">12. </w:t>
      </w:r>
      <w:r w:rsidRPr="00712340">
        <w:rPr>
          <w:rFonts w:ascii="GHEA Grapalat" w:hAnsi="GHEA Grapalat" w:cs="Sylfaen"/>
          <w:sz w:val="20"/>
        </w:rPr>
        <w:t>Գնման</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ործողությունները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կամ</w:t>
      </w:r>
      <w:r w:rsidRPr="00712340">
        <w:rPr>
          <w:rFonts w:ascii="GHEA Grapalat" w:hAnsi="GHEA Grapalat" w:cs="Times Armenian"/>
          <w:sz w:val="20"/>
          <w:lang w:val="af-ZA"/>
        </w:rPr>
        <w:t xml:space="preserve">) </w:t>
      </w:r>
      <w:r w:rsidRPr="00712340">
        <w:rPr>
          <w:rFonts w:ascii="GHEA Grapalat" w:hAnsi="GHEA Grapalat" w:cs="Sylfaen"/>
          <w:sz w:val="20"/>
        </w:rPr>
        <w:t>ընդունված</w:t>
      </w:r>
      <w:r w:rsidRPr="00712340">
        <w:rPr>
          <w:rFonts w:ascii="GHEA Grapalat" w:hAnsi="GHEA Grapalat" w:cs="Times Armenian"/>
          <w:sz w:val="20"/>
          <w:lang w:val="af-ZA"/>
        </w:rPr>
        <w:t xml:space="preserve"> </w:t>
      </w:r>
      <w:r w:rsidRPr="00712340">
        <w:rPr>
          <w:rFonts w:ascii="GHEA Grapalat" w:hAnsi="GHEA Grapalat" w:cs="Sylfaen"/>
          <w:sz w:val="20"/>
        </w:rPr>
        <w:t>որոշումները</w:t>
      </w:r>
      <w:r w:rsidRPr="00712340">
        <w:rPr>
          <w:rFonts w:ascii="GHEA Grapalat" w:hAnsi="GHEA Grapalat" w:cs="Times Armenian"/>
          <w:sz w:val="20"/>
          <w:lang w:val="af-ZA"/>
        </w:rPr>
        <w:t xml:space="preserve"> </w:t>
      </w:r>
      <w:r w:rsidRPr="00712340">
        <w:rPr>
          <w:rFonts w:ascii="GHEA Grapalat" w:hAnsi="GHEA Grapalat" w:cs="Sylfaen"/>
          <w:sz w:val="20"/>
        </w:rPr>
        <w:t>բողոքարկելու</w:t>
      </w:r>
      <w:r w:rsidRPr="00712340">
        <w:rPr>
          <w:rFonts w:ascii="GHEA Grapalat" w:hAnsi="GHEA Grapalat" w:cs="Times Armenian"/>
          <w:sz w:val="20"/>
          <w:lang w:val="af-ZA"/>
        </w:rPr>
        <w:t xml:space="preserve"> </w:t>
      </w:r>
      <w:r w:rsidRPr="00712340">
        <w:rPr>
          <w:rFonts w:ascii="GHEA Grapalat" w:hAnsi="GHEA Grapalat" w:cs="Sylfaen"/>
          <w:sz w:val="20"/>
        </w:rPr>
        <w:t>մասնակցի</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r>
    </w:p>
    <w:p w:rsidR="00631539" w:rsidRPr="00712340" w:rsidRDefault="00631539" w:rsidP="00631539">
      <w:pPr>
        <w:ind w:firstLine="567"/>
        <w:jc w:val="both"/>
        <w:rPr>
          <w:rFonts w:ascii="GHEA Grapalat" w:hAnsi="GHEA Grapalat"/>
          <w:sz w:val="20"/>
          <w:lang w:val="af-ZA"/>
        </w:rPr>
      </w:pPr>
    </w:p>
    <w:p w:rsidR="00631539" w:rsidRPr="00712340" w:rsidRDefault="00631539" w:rsidP="00631539">
      <w:pPr>
        <w:ind w:firstLine="567"/>
        <w:jc w:val="both"/>
        <w:rPr>
          <w:rFonts w:ascii="GHEA Grapalat" w:hAnsi="GHEA Grapalat"/>
          <w:sz w:val="20"/>
          <w:lang w:val="af-ZA"/>
        </w:rPr>
      </w:pPr>
    </w:p>
    <w:p w:rsidR="00631539" w:rsidRPr="00712340" w:rsidRDefault="00631539" w:rsidP="00631539">
      <w:pPr>
        <w:ind w:firstLine="567"/>
        <w:jc w:val="center"/>
        <w:rPr>
          <w:rFonts w:ascii="GHEA Grapalat" w:hAnsi="GHEA Grapalat"/>
          <w:b/>
          <w:sz w:val="20"/>
          <w:lang w:val="af-ZA"/>
        </w:rPr>
      </w:pPr>
      <w:proofErr w:type="gramStart"/>
      <w:r w:rsidRPr="00712340">
        <w:rPr>
          <w:rFonts w:ascii="GHEA Grapalat" w:hAnsi="GHEA Grapalat" w:cs="Sylfaen"/>
          <w:b/>
          <w:sz w:val="20"/>
        </w:rPr>
        <w:t>ՄԱՍ</w:t>
      </w:r>
      <w:r w:rsidRPr="00712340">
        <w:rPr>
          <w:rFonts w:ascii="GHEA Grapalat" w:hAnsi="GHEA Grapalat" w:cs="Times Armenian"/>
          <w:b/>
          <w:sz w:val="20"/>
          <w:lang w:val="af-ZA"/>
        </w:rPr>
        <w:t xml:space="preserve">  II</w:t>
      </w:r>
      <w:proofErr w:type="gramEnd"/>
      <w:r w:rsidRPr="00712340">
        <w:rPr>
          <w:rFonts w:ascii="GHEA Grapalat" w:hAnsi="GHEA Grapalat" w:cs="Times Armenian"/>
          <w:b/>
          <w:sz w:val="20"/>
          <w:lang w:val="af-ZA"/>
        </w:rPr>
        <w:t xml:space="preserve">.  </w:t>
      </w:r>
      <w:r>
        <w:rPr>
          <w:rFonts w:ascii="GHEA Grapalat" w:hAnsi="GHEA Grapalat" w:cs="Sylfaen"/>
          <w:b/>
          <w:sz w:val="20"/>
        </w:rPr>
        <w:t>ԳՆԱՆՇՄԱՆ</w:t>
      </w:r>
      <w:r w:rsidRPr="0035459B">
        <w:rPr>
          <w:rFonts w:ascii="GHEA Grapalat" w:hAnsi="GHEA Grapalat" w:cs="Sylfaen"/>
          <w:b/>
          <w:sz w:val="20"/>
          <w:lang w:val="af-ZA"/>
        </w:rPr>
        <w:t xml:space="preserve"> </w:t>
      </w:r>
      <w:r>
        <w:rPr>
          <w:rFonts w:ascii="GHEA Grapalat" w:hAnsi="GHEA Grapalat" w:cs="Sylfaen"/>
          <w:b/>
          <w:sz w:val="20"/>
        </w:rPr>
        <w:t>ՀԱՐՑՄԱՆ</w:t>
      </w:r>
      <w:r w:rsidRPr="0035459B">
        <w:rPr>
          <w:rFonts w:ascii="GHEA Grapalat" w:hAnsi="GHEA Grapalat" w:cs="Sylfaen"/>
          <w:b/>
          <w:sz w:val="20"/>
          <w:lang w:val="af-ZA"/>
        </w:rPr>
        <w:t xml:space="preserve"> </w:t>
      </w:r>
      <w:r w:rsidRPr="00712340">
        <w:rPr>
          <w:rFonts w:ascii="GHEA Grapalat" w:hAnsi="GHEA Grapalat" w:cs="Times Armenian"/>
          <w:b/>
          <w:sz w:val="20"/>
          <w:lang w:val="af-ZA"/>
        </w:rPr>
        <w:t xml:space="preserve">  </w:t>
      </w:r>
      <w:proofErr w:type="gramStart"/>
      <w:r w:rsidRPr="00712340">
        <w:rPr>
          <w:rFonts w:ascii="GHEA Grapalat" w:hAnsi="GHEA Grapalat" w:cs="Sylfaen"/>
          <w:b/>
          <w:sz w:val="20"/>
        </w:rPr>
        <w:t>ՀԱՅՏԸ</w:t>
      </w:r>
      <w:r w:rsidRPr="00712340">
        <w:rPr>
          <w:rFonts w:ascii="GHEA Grapalat" w:hAnsi="GHEA Grapalat" w:cs="Times Armenian"/>
          <w:b/>
          <w:sz w:val="20"/>
          <w:lang w:val="af-ZA"/>
        </w:rPr>
        <w:t xml:space="preserve">  </w:t>
      </w:r>
      <w:r w:rsidRPr="00712340">
        <w:rPr>
          <w:rFonts w:ascii="GHEA Grapalat" w:hAnsi="GHEA Grapalat" w:cs="Sylfaen"/>
          <w:b/>
          <w:sz w:val="20"/>
        </w:rPr>
        <w:t>ՊԱՏՐԱՍՏԵԼՈՒ</w:t>
      </w:r>
      <w:proofErr w:type="gramEnd"/>
      <w:r w:rsidRPr="00712340">
        <w:rPr>
          <w:rFonts w:ascii="GHEA Grapalat" w:hAnsi="GHEA Grapalat" w:cs="Times Armenian"/>
          <w:b/>
          <w:sz w:val="20"/>
          <w:lang w:val="af-ZA"/>
        </w:rPr>
        <w:t xml:space="preserve">  </w:t>
      </w:r>
      <w:r w:rsidRPr="00712340">
        <w:rPr>
          <w:rFonts w:ascii="GHEA Grapalat" w:hAnsi="GHEA Grapalat" w:cs="Sylfaen"/>
          <w:b/>
          <w:sz w:val="20"/>
        </w:rPr>
        <w:t>ՀՐԱՀԱՆԳ</w:t>
      </w:r>
    </w:p>
    <w:p w:rsidR="00631539" w:rsidRPr="00712340" w:rsidRDefault="00631539" w:rsidP="00631539">
      <w:pPr>
        <w:ind w:firstLine="567"/>
        <w:jc w:val="both"/>
        <w:rPr>
          <w:rFonts w:ascii="GHEA Grapalat" w:hAnsi="GHEA Grapalat"/>
          <w:sz w:val="20"/>
          <w:lang w:val="af-ZA"/>
        </w:rPr>
      </w:pP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1.</w:t>
      </w:r>
      <w:r w:rsidRPr="00712340">
        <w:rPr>
          <w:rFonts w:ascii="GHEA Grapalat" w:hAnsi="GHEA Grapalat"/>
          <w:sz w:val="20"/>
          <w:lang w:val="af-ZA"/>
        </w:rPr>
        <w:tab/>
      </w:r>
      <w:proofErr w:type="gramStart"/>
      <w:r w:rsidRPr="00712340">
        <w:rPr>
          <w:rFonts w:ascii="GHEA Grapalat" w:hAnsi="GHEA Grapalat" w:cs="Sylfaen"/>
          <w:sz w:val="20"/>
        </w:rPr>
        <w:t>Ընդհանուր</w:t>
      </w:r>
      <w:r w:rsidRPr="00712340">
        <w:rPr>
          <w:rFonts w:ascii="GHEA Grapalat" w:hAnsi="GHEA Grapalat" w:cs="Times Armenian"/>
          <w:sz w:val="20"/>
          <w:lang w:val="af-ZA"/>
        </w:rPr>
        <w:t xml:space="preserve">  </w:t>
      </w:r>
      <w:r w:rsidRPr="00712340">
        <w:rPr>
          <w:rFonts w:ascii="GHEA Grapalat" w:hAnsi="GHEA Grapalat" w:cs="Sylfaen"/>
          <w:sz w:val="20"/>
        </w:rPr>
        <w:t>դրույթներ</w:t>
      </w:r>
      <w:proofErr w:type="gramEnd"/>
      <w:r w:rsidRPr="00712340">
        <w:rPr>
          <w:rFonts w:ascii="GHEA Grapalat" w:hAnsi="GHEA Grapalat" w:cs="Times Armenian"/>
          <w:sz w:val="20"/>
          <w:lang w:val="af-ZA"/>
        </w:rPr>
        <w:tab/>
      </w:r>
    </w:p>
    <w:p w:rsidR="00631539" w:rsidRPr="00712340" w:rsidRDefault="00631539" w:rsidP="00631539">
      <w:pPr>
        <w:ind w:firstLine="1134"/>
        <w:jc w:val="both"/>
        <w:rPr>
          <w:rFonts w:ascii="GHEA Grapalat" w:hAnsi="GHEA Grapalat"/>
          <w:sz w:val="20"/>
          <w:lang w:val="af-ZA"/>
        </w:rPr>
      </w:pPr>
      <w:r w:rsidRPr="00712340">
        <w:rPr>
          <w:rFonts w:ascii="GHEA Grapalat" w:hAnsi="GHEA Grapalat"/>
          <w:sz w:val="20"/>
          <w:lang w:val="af-ZA"/>
        </w:rPr>
        <w:t>2.</w:t>
      </w:r>
      <w:r w:rsidRPr="00712340">
        <w:rPr>
          <w:rFonts w:ascii="GHEA Grapalat" w:hAnsi="GHEA Grapalat"/>
          <w:sz w:val="20"/>
          <w:lang w:val="af-ZA"/>
        </w:rPr>
        <w:tab/>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ab/>
      </w:r>
    </w:p>
    <w:p w:rsidR="00631539" w:rsidRPr="00712340" w:rsidRDefault="00631539" w:rsidP="00631539">
      <w:pPr>
        <w:ind w:firstLine="1134"/>
        <w:jc w:val="both"/>
        <w:rPr>
          <w:rFonts w:ascii="GHEA Grapalat" w:hAnsi="GHEA Grapalat" w:cs="Times Armenian"/>
          <w:sz w:val="20"/>
          <w:lang w:val="af-ZA"/>
        </w:rPr>
      </w:pPr>
      <w:r w:rsidRPr="00712340">
        <w:rPr>
          <w:rFonts w:ascii="GHEA Grapalat" w:hAnsi="GHEA Grapalat"/>
          <w:sz w:val="20"/>
          <w:lang w:val="af-ZA"/>
        </w:rPr>
        <w:t>3.</w:t>
      </w:r>
      <w:r w:rsidRPr="00712340">
        <w:rPr>
          <w:rFonts w:ascii="GHEA Grapalat" w:hAnsi="GHEA Grapalat"/>
          <w:sz w:val="20"/>
          <w:lang w:val="af-ZA"/>
        </w:rPr>
        <w:tab/>
      </w:r>
      <w:r w:rsidRPr="00712340">
        <w:rPr>
          <w:rFonts w:ascii="GHEA Grapalat" w:hAnsi="GHEA Grapalat" w:cs="Sylfaen"/>
          <w:sz w:val="20"/>
        </w:rPr>
        <w:t>Հավելվածներ</w:t>
      </w:r>
      <w:r w:rsidRPr="00712340">
        <w:rPr>
          <w:rFonts w:ascii="GHEA Grapalat" w:hAnsi="GHEA Grapalat" w:cs="Times Armenian"/>
          <w:sz w:val="20"/>
          <w:lang w:val="af-ZA"/>
        </w:rPr>
        <w:t xml:space="preserve"> 1-</w:t>
      </w:r>
      <w:r>
        <w:rPr>
          <w:rFonts w:ascii="GHEA Grapalat" w:hAnsi="GHEA Grapalat" w:cs="Times Armenian"/>
          <w:sz w:val="20"/>
          <w:lang w:val="af-ZA"/>
        </w:rPr>
        <w:t>6</w:t>
      </w:r>
      <w:r w:rsidRPr="00712340">
        <w:rPr>
          <w:rFonts w:ascii="GHEA Grapalat" w:hAnsi="GHEA Grapalat" w:cs="Times Armenian"/>
          <w:sz w:val="20"/>
          <w:lang w:val="af-ZA"/>
        </w:rPr>
        <w:tab/>
      </w:r>
    </w:p>
    <w:p w:rsidR="00631539" w:rsidRPr="00712340" w:rsidRDefault="00631539" w:rsidP="00631539">
      <w:pPr>
        <w:ind w:firstLine="1134"/>
        <w:jc w:val="both"/>
        <w:rPr>
          <w:rFonts w:ascii="GHEA Grapalat" w:hAnsi="GHEA Grapalat" w:cs="Times Armenian"/>
          <w:sz w:val="20"/>
          <w:lang w:val="af-ZA"/>
        </w:rPr>
      </w:pPr>
    </w:p>
    <w:p w:rsidR="00631539" w:rsidRPr="00712340" w:rsidRDefault="00631539" w:rsidP="00631539">
      <w:pPr>
        <w:ind w:firstLine="1134"/>
        <w:jc w:val="both"/>
        <w:rPr>
          <w:rFonts w:ascii="GHEA Grapalat" w:hAnsi="GHEA Grapalat" w:cs="Times Armenian"/>
          <w:sz w:val="20"/>
          <w:lang w:val="af-ZA"/>
        </w:rPr>
      </w:pPr>
    </w:p>
    <w:p w:rsidR="00631539" w:rsidRPr="00712340" w:rsidRDefault="00631539" w:rsidP="00631539">
      <w:pPr>
        <w:ind w:firstLine="1134"/>
        <w:jc w:val="both"/>
        <w:rPr>
          <w:rFonts w:ascii="GHEA Grapalat" w:hAnsi="GHEA Grapalat" w:cs="Times Armenian"/>
          <w:sz w:val="20"/>
          <w:lang w:val="af-ZA"/>
        </w:rPr>
      </w:pPr>
    </w:p>
    <w:p w:rsidR="00631539" w:rsidRPr="00712340" w:rsidRDefault="00631539" w:rsidP="00631539">
      <w:pPr>
        <w:ind w:firstLine="1134"/>
        <w:jc w:val="both"/>
        <w:rPr>
          <w:rFonts w:ascii="GHEA Grapalat" w:hAnsi="GHEA Grapalat" w:cs="Times Armenian"/>
          <w:sz w:val="20"/>
          <w:lang w:val="af-ZA"/>
        </w:rPr>
      </w:pPr>
    </w:p>
    <w:p w:rsidR="00631539" w:rsidRPr="00712340" w:rsidRDefault="00631539" w:rsidP="00631539">
      <w:pPr>
        <w:ind w:firstLine="1134"/>
        <w:jc w:val="both"/>
        <w:rPr>
          <w:rFonts w:ascii="GHEA Grapalat" w:hAnsi="GHEA Grapalat" w:cs="Times Armenian"/>
          <w:sz w:val="20"/>
          <w:lang w:val="af-ZA"/>
        </w:rPr>
      </w:pPr>
    </w:p>
    <w:p w:rsidR="00631539" w:rsidRPr="00712340" w:rsidRDefault="00631539" w:rsidP="00631539">
      <w:pPr>
        <w:ind w:firstLine="1134"/>
        <w:jc w:val="both"/>
        <w:rPr>
          <w:rFonts w:ascii="GHEA Grapalat" w:hAnsi="GHEA Grapalat" w:cs="Times Armenian"/>
          <w:sz w:val="20"/>
          <w:lang w:val="af-ZA"/>
        </w:rPr>
      </w:pPr>
      <w:r w:rsidRPr="00712340">
        <w:rPr>
          <w:rFonts w:ascii="GHEA Grapalat" w:hAnsi="GHEA Grapalat" w:cs="Times Armenian"/>
          <w:sz w:val="20"/>
          <w:lang w:val="af-ZA"/>
        </w:rPr>
        <w:t xml:space="preserve"> </w:t>
      </w:r>
      <w:r w:rsidRPr="00712340">
        <w:rPr>
          <w:rFonts w:ascii="GHEA Grapalat" w:hAnsi="GHEA Grapalat" w:cs="Times Armenian"/>
          <w:sz w:val="20"/>
          <w:lang w:val="af-ZA"/>
        </w:rPr>
        <w:br w:type="page"/>
      </w:r>
      <w:r w:rsidRPr="00712340">
        <w:rPr>
          <w:rFonts w:ascii="GHEA Grapalat" w:hAnsi="GHEA Grapalat" w:cs="Times Armenian"/>
          <w:sz w:val="20"/>
          <w:lang w:val="af-ZA"/>
        </w:rPr>
        <w:lastRenderedPageBreak/>
        <w:tab/>
      </w:r>
    </w:p>
    <w:p w:rsidR="00631539" w:rsidRPr="00712340" w:rsidRDefault="00631539" w:rsidP="00631539">
      <w:pPr>
        <w:jc w:val="both"/>
        <w:rPr>
          <w:rFonts w:ascii="GHEA Grapalat" w:hAnsi="GHEA Grapalat"/>
          <w:sz w:val="20"/>
          <w:lang w:val="af-ZA"/>
        </w:rPr>
      </w:pPr>
      <w:r w:rsidRPr="00712340">
        <w:rPr>
          <w:rFonts w:ascii="GHEA Grapalat" w:hAnsi="GHEA Grapalat"/>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տրամադրվում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լրումն</w:t>
      </w:r>
      <w:r w:rsidRPr="00712340">
        <w:rPr>
          <w:rFonts w:ascii="GHEA Grapalat" w:hAnsi="GHEA Grapalat"/>
          <w:sz w:val="20"/>
          <w:lang w:val="af-ZA"/>
        </w:rPr>
        <w:t xml:space="preserve"> </w:t>
      </w:r>
      <w:r w:rsidR="00B04447">
        <w:rPr>
          <w:rFonts w:ascii="GHEA Grapalat" w:hAnsi="GHEA Grapalat" w:cs="Times Armenian"/>
          <w:sz w:val="20"/>
          <w:lang w:val="af-ZA"/>
        </w:rPr>
        <w:t>ՍՄԳՀ-ԳՀԾՁԲ-19/4-ՏՀ</w:t>
      </w:r>
      <w:r w:rsidRPr="00712340">
        <w:rPr>
          <w:rFonts w:ascii="GHEA Grapalat" w:hAnsi="GHEA Grapalat" w:cs="Times Armenian"/>
          <w:sz w:val="20"/>
          <w:lang w:val="af-ZA"/>
        </w:rPr>
        <w:t xml:space="preserve"> </w:t>
      </w:r>
      <w:r w:rsidRPr="00712340">
        <w:rPr>
          <w:rFonts w:ascii="GHEA Grapalat" w:hAnsi="GHEA Grapalat" w:cs="Sylfaen"/>
          <w:sz w:val="20"/>
        </w:rPr>
        <w:t>ծածկա</w:t>
      </w:r>
      <w:r w:rsidRPr="00712340">
        <w:rPr>
          <w:rFonts w:ascii="GHEA Grapalat" w:hAnsi="GHEA Grapalat" w:cs="Times Armenian"/>
          <w:sz w:val="20"/>
        </w:rPr>
        <w:t>գ</w:t>
      </w:r>
      <w:r w:rsidRPr="00712340">
        <w:rPr>
          <w:rFonts w:ascii="GHEA Grapalat" w:hAnsi="GHEA Grapalat" w:cs="Sylfaen"/>
          <w:sz w:val="20"/>
        </w:rPr>
        <w:t>րով</w:t>
      </w:r>
      <w:r w:rsidRPr="00712340">
        <w:rPr>
          <w:rFonts w:ascii="GHEA Grapalat" w:hAnsi="GHEA Grapalat"/>
          <w:sz w:val="20"/>
          <w:lang w:val="af-ZA"/>
        </w:rPr>
        <w:t xml:space="preserve"> </w:t>
      </w:r>
      <w:r w:rsidRPr="00712340">
        <w:rPr>
          <w:rFonts w:ascii="GHEA Grapalat" w:hAnsi="GHEA Grapalat" w:cs="Sylfaen"/>
          <w:sz w:val="20"/>
        </w:rPr>
        <w:t>անցկացվող</w:t>
      </w:r>
      <w:r w:rsidRPr="00712340">
        <w:rPr>
          <w:rFonts w:ascii="GHEA Grapalat" w:hAnsi="GHEA Grapalat" w:cs="Times Armenian"/>
          <w:sz w:val="20"/>
          <w:lang w:val="af-ZA"/>
        </w:rPr>
        <w:t xml:space="preserve"> </w:t>
      </w:r>
      <w:r>
        <w:rPr>
          <w:rFonts w:ascii="GHEA Grapalat" w:hAnsi="GHEA Grapalat" w:cs="Sylfaen"/>
          <w:sz w:val="20"/>
        </w:rPr>
        <w:t>գնանշման</w:t>
      </w:r>
      <w:r w:rsidRPr="00631539">
        <w:rPr>
          <w:rFonts w:ascii="GHEA Grapalat" w:hAnsi="GHEA Grapalat" w:cs="Sylfaen"/>
          <w:sz w:val="20"/>
          <w:lang w:val="af-ZA"/>
        </w:rPr>
        <w:t xml:space="preserve"> </w:t>
      </w:r>
      <w:proofErr w:type="gramStart"/>
      <w:r>
        <w:rPr>
          <w:rFonts w:ascii="GHEA Grapalat" w:hAnsi="GHEA Grapalat" w:cs="Sylfaen"/>
          <w:sz w:val="20"/>
        </w:rPr>
        <w:t>հարցման</w:t>
      </w:r>
      <w:r w:rsidRPr="00631539">
        <w:rPr>
          <w:rFonts w:ascii="GHEA Grapalat" w:hAnsi="GHEA Grapalat" w:cs="Sylfaen"/>
          <w:sz w:val="20"/>
          <w:lang w:val="af-ZA"/>
        </w:rPr>
        <w:t xml:space="preserve"> </w:t>
      </w:r>
      <w:r w:rsidRPr="00712340">
        <w:rPr>
          <w:rFonts w:ascii="GHEA Grapalat" w:hAnsi="GHEA Grapalat" w:cs="Times Armenian"/>
          <w:sz w:val="20"/>
          <w:lang w:val="af-ZA"/>
        </w:rPr>
        <w:t xml:space="preserve"> (</w:t>
      </w:r>
      <w:proofErr w:type="gramEnd"/>
      <w:r w:rsidRPr="00712340">
        <w:rPr>
          <w:rFonts w:ascii="GHEA Grapalat" w:hAnsi="GHEA Grapalat" w:cs="Sylfaen"/>
          <w:sz w:val="20"/>
        </w:rPr>
        <w:t>այսուհետև</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հայտարարության</w:t>
      </w:r>
      <w:r w:rsidRPr="00712340">
        <w:rPr>
          <w:rFonts w:ascii="GHEA Grapalat" w:hAnsi="GHEA Grapalat" w:cs="Times Armenian"/>
          <w:sz w:val="20"/>
          <w:lang w:val="af-ZA"/>
        </w:rPr>
        <w:t>։</w:t>
      </w:r>
    </w:p>
    <w:p w:rsidR="00631539" w:rsidRPr="00712340" w:rsidRDefault="00631539" w:rsidP="00631539">
      <w:pPr>
        <w:ind w:firstLine="567"/>
        <w:jc w:val="both"/>
        <w:rPr>
          <w:rFonts w:ascii="GHEA Grapalat" w:hAnsi="GHEA Grapalat"/>
          <w:sz w:val="20"/>
          <w:lang w:val="af-ZA"/>
        </w:rPr>
      </w:pPr>
      <w:proofErr w:type="gramStart"/>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կազմվել</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Sylfae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օրենսդրության</w:t>
      </w:r>
      <w:r w:rsidRPr="00712340">
        <w:rPr>
          <w:rFonts w:ascii="GHEA Grapalat" w:hAnsi="GHEA Grapalat" w:cs="Times Armenian"/>
          <w:sz w:val="20"/>
          <w:lang w:val="af-ZA"/>
        </w:rPr>
        <w:t xml:space="preserve">, </w:t>
      </w:r>
      <w:r w:rsidRPr="00712340">
        <w:rPr>
          <w:rFonts w:ascii="GHEA Grapalat" w:hAnsi="GHEA Grapalat" w:cs="Sylfaen"/>
          <w:sz w:val="20"/>
        </w:rPr>
        <w:t>այդ</w:t>
      </w:r>
      <w:r w:rsidRPr="00712340">
        <w:rPr>
          <w:rFonts w:ascii="GHEA Grapalat" w:hAnsi="GHEA Grapalat" w:cs="Times Armenian"/>
          <w:sz w:val="20"/>
          <w:lang w:val="af-ZA"/>
        </w:rPr>
        <w:t xml:space="preserve"> </w:t>
      </w:r>
      <w:r w:rsidRPr="00712340">
        <w:rPr>
          <w:rFonts w:ascii="GHEA Grapalat" w:hAnsi="GHEA Grapalat" w:cs="Sylfaen"/>
          <w:sz w:val="20"/>
        </w:rPr>
        <w:t>թվում</w:t>
      </w:r>
      <w:r w:rsidRPr="00712340">
        <w:rPr>
          <w:rFonts w:ascii="GHEA Grapalat" w:hAnsi="GHEA Grapalat" w:cs="Times Armenian"/>
          <w:sz w:val="20"/>
          <w:lang w:val="af-ZA"/>
        </w:rPr>
        <w:t>`</w:t>
      </w:r>
      <w:r w:rsidRPr="00712340">
        <w:rPr>
          <w:rFonts w:ascii="GHEA Grapalat" w:hAnsi="GHEA Grapalat"/>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օրենքի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Օրենք</w:t>
      </w:r>
      <w:r w:rsidRPr="00712340">
        <w:rPr>
          <w:rFonts w:ascii="GHEA Grapalat" w:hAnsi="GHEA Grapalat" w:cs="Times Armenia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կառավարության</w:t>
      </w:r>
      <w:r w:rsidRPr="00712340">
        <w:rPr>
          <w:rFonts w:ascii="GHEA Grapalat" w:hAnsi="GHEA Grapalat" w:cs="Times Armenian"/>
          <w:sz w:val="20"/>
          <w:lang w:val="af-ZA"/>
        </w:rPr>
        <w:t xml:space="preserve"> 2017</w:t>
      </w:r>
      <w:r w:rsidRPr="00712340">
        <w:rPr>
          <w:rFonts w:ascii="GHEA Grapalat" w:hAnsi="GHEA Grapalat" w:cs="Sylfaen"/>
          <w:sz w:val="20"/>
        </w:rPr>
        <w:t>թ</w:t>
      </w:r>
      <w:r w:rsidRPr="00712340">
        <w:rPr>
          <w:rFonts w:ascii="GHEA Grapalat" w:hAnsi="GHEA Grapalat" w:cs="Times Armenian"/>
          <w:sz w:val="20"/>
          <w:lang w:val="af-ZA"/>
        </w:rPr>
        <w:t>.</w:t>
      </w:r>
      <w:proofErr w:type="gramEnd"/>
      <w:r w:rsidRPr="00712340">
        <w:rPr>
          <w:rFonts w:ascii="GHEA Grapalat" w:hAnsi="GHEA Grapalat" w:cs="Times Armenian"/>
          <w:sz w:val="20"/>
          <w:lang w:val="af-ZA"/>
        </w:rPr>
        <w:t xml:space="preserve"> մայիսի 4-ի N 526-</w:t>
      </w:r>
      <w:r w:rsidRPr="00712340">
        <w:rPr>
          <w:rFonts w:ascii="GHEA Grapalat" w:hAnsi="GHEA Grapalat" w:cs="Sylfaen"/>
          <w:sz w:val="20"/>
        </w:rPr>
        <w:t>Ն</w:t>
      </w:r>
      <w:r w:rsidRPr="00712340">
        <w:rPr>
          <w:rFonts w:ascii="GHEA Grapalat" w:hAnsi="GHEA Grapalat" w:cs="Times Armenian"/>
          <w:sz w:val="20"/>
          <w:lang w:val="af-ZA"/>
        </w:rPr>
        <w:t xml:space="preserve"> </w:t>
      </w:r>
      <w:r w:rsidRPr="00712340">
        <w:rPr>
          <w:rFonts w:ascii="GHEA Grapalat" w:hAnsi="GHEA Grapalat" w:cs="Sylfaen"/>
          <w:sz w:val="20"/>
        </w:rPr>
        <w:t>որոշմամբ</w:t>
      </w:r>
      <w:r w:rsidRPr="00712340">
        <w:rPr>
          <w:rFonts w:ascii="GHEA Grapalat" w:hAnsi="GHEA Grapalat" w:cs="Times Armenian"/>
          <w:sz w:val="20"/>
          <w:lang w:val="af-ZA"/>
        </w:rPr>
        <w:t xml:space="preserve"> </w:t>
      </w:r>
      <w:r w:rsidRPr="00712340">
        <w:rPr>
          <w:rFonts w:ascii="GHEA Grapalat" w:hAnsi="GHEA Grapalat" w:cs="Sylfaen"/>
          <w:sz w:val="20"/>
        </w:rPr>
        <w:t>հաստատված</w:t>
      </w:r>
      <w:r w:rsidRPr="00712340">
        <w:rPr>
          <w:rFonts w:ascii="GHEA Grapalat" w:hAnsi="GHEA Grapalat" w:cs="Times Armenian"/>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կազմակերպման</w:t>
      </w:r>
      <w:r w:rsidRPr="00712340">
        <w:rPr>
          <w:rFonts w:ascii="GHEA Grapalat" w:hAnsi="GHEA Grapalat"/>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այլ</w:t>
      </w:r>
      <w:r w:rsidRPr="00712340">
        <w:rPr>
          <w:rFonts w:ascii="GHEA Grapalat" w:hAnsi="GHEA Grapalat" w:cs="Times Armenian"/>
          <w:sz w:val="20"/>
          <w:lang w:val="af-ZA"/>
        </w:rPr>
        <w:t xml:space="preserve"> </w:t>
      </w:r>
      <w:r w:rsidRPr="00712340">
        <w:rPr>
          <w:rFonts w:ascii="GHEA Grapalat" w:hAnsi="GHEA Grapalat" w:cs="Sylfaen"/>
          <w:sz w:val="20"/>
        </w:rPr>
        <w:t>իրավական</w:t>
      </w:r>
      <w:r w:rsidRPr="00712340">
        <w:rPr>
          <w:rFonts w:ascii="GHEA Grapalat" w:hAnsi="GHEA Grapalat" w:cs="Times Armenian"/>
          <w:sz w:val="20"/>
          <w:lang w:val="af-ZA"/>
        </w:rPr>
        <w:t xml:space="preserve"> </w:t>
      </w:r>
      <w:r w:rsidRPr="00712340">
        <w:rPr>
          <w:rFonts w:ascii="GHEA Grapalat" w:hAnsi="GHEA Grapalat" w:cs="Sylfaen"/>
          <w:sz w:val="20"/>
        </w:rPr>
        <w:t>ակտերի</w:t>
      </w:r>
      <w:r w:rsidRPr="00712340">
        <w:rPr>
          <w:rFonts w:ascii="GHEA Grapalat" w:hAnsi="GHEA Grapalat" w:cs="Times Armenian"/>
          <w:sz w:val="20"/>
          <w:lang w:val="af-ZA"/>
        </w:rPr>
        <w:t xml:space="preserve"> </w:t>
      </w:r>
      <w:r w:rsidRPr="00712340">
        <w:rPr>
          <w:rFonts w:ascii="GHEA Grapalat" w:hAnsi="GHEA Grapalat" w:cs="Sylfaen"/>
          <w:sz w:val="20"/>
        </w:rPr>
        <w:t>պահանջներին</w:t>
      </w:r>
      <w:r w:rsidRPr="00712340">
        <w:rPr>
          <w:rFonts w:ascii="GHEA Grapalat" w:hAnsi="GHEA Grapalat" w:cs="Times Armenian"/>
          <w:sz w:val="20"/>
          <w:lang w:val="af-ZA"/>
        </w:rPr>
        <w:t xml:space="preserve"> </w:t>
      </w:r>
      <w:r w:rsidRPr="00712340">
        <w:rPr>
          <w:rFonts w:ascii="GHEA Grapalat" w:hAnsi="GHEA Grapalat" w:cs="Sylfaen"/>
          <w:sz w:val="20"/>
        </w:rPr>
        <w:t>համապատասխան</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նպատակ</w:t>
      </w:r>
      <w:r w:rsidRPr="00712340">
        <w:rPr>
          <w:rFonts w:ascii="GHEA Grapalat" w:hAnsi="GHEA Grapalat" w:cs="Times Armenian"/>
          <w:sz w:val="20"/>
          <w:lang w:val="af-ZA"/>
        </w:rPr>
        <w:t xml:space="preserve"> </w:t>
      </w:r>
      <w:r w:rsidRPr="00712340">
        <w:rPr>
          <w:rFonts w:ascii="GHEA Grapalat" w:hAnsi="GHEA Grapalat" w:cs="Sylfaen"/>
          <w:sz w:val="20"/>
        </w:rPr>
        <w:t>ունի</w:t>
      </w:r>
      <w:r w:rsidRPr="00712340">
        <w:rPr>
          <w:rFonts w:ascii="GHEA Grapalat" w:hAnsi="GHEA Grapalat" w:cs="Times Armenian"/>
          <w:sz w:val="20"/>
          <w:lang w:val="af-ZA"/>
        </w:rPr>
        <w:t xml:space="preserve"> </w:t>
      </w:r>
      <w:r w:rsidR="00174DB7">
        <w:rPr>
          <w:rFonts w:ascii="GHEA Grapalat" w:hAnsi="GHEA Grapalat"/>
          <w:sz w:val="20"/>
          <w:lang w:val="af-ZA"/>
        </w:rPr>
        <w:t>ՀՀ Սյունիքի մարզի Գորայքի համայնքապետարանի</w:t>
      </w:r>
      <w:r w:rsidRPr="00712340">
        <w:rPr>
          <w:rFonts w:ascii="GHEA Grapalat" w:hAnsi="GHEA Grapalat"/>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պատվիրատու</w:t>
      </w:r>
      <w:r w:rsidRPr="00712340">
        <w:rPr>
          <w:rFonts w:ascii="GHEA Grapalat" w:hAnsi="GHEA Grapalat" w:cs="Times Armenian"/>
          <w:sz w:val="20"/>
          <w:lang w:val="af-ZA"/>
        </w:rPr>
        <w:t xml:space="preserve">) </w:t>
      </w:r>
      <w:r w:rsidRPr="00712340">
        <w:rPr>
          <w:rFonts w:ascii="GHEA Grapalat" w:hAnsi="GHEA Grapalat" w:cs="Sylfaen"/>
          <w:sz w:val="20"/>
        </w:rPr>
        <w:t>կողմից</w:t>
      </w:r>
      <w:r w:rsidRPr="00712340">
        <w:rPr>
          <w:rFonts w:ascii="GHEA Grapalat" w:hAnsi="GHEA Grapalat" w:cs="Times Armenian"/>
          <w:sz w:val="20"/>
          <w:lang w:val="af-ZA"/>
        </w:rPr>
        <w:t xml:space="preserve"> </w:t>
      </w:r>
      <w:r w:rsidRPr="00712340">
        <w:rPr>
          <w:rFonts w:ascii="GHEA Grapalat" w:hAnsi="GHEA Grapalat" w:cs="Sylfaen"/>
          <w:sz w:val="20"/>
        </w:rPr>
        <w:t>հայտարարված</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Times Armenian"/>
          <w:sz w:val="20"/>
          <w:lang w:val="af-ZA"/>
        </w:rPr>
        <w:t xml:space="preserve"> </w:t>
      </w:r>
      <w:r w:rsidRPr="00712340">
        <w:rPr>
          <w:rFonts w:ascii="GHEA Grapalat" w:hAnsi="GHEA Grapalat" w:cs="Sylfaen"/>
          <w:sz w:val="20"/>
        </w:rPr>
        <w:t>մտադրություն</w:t>
      </w:r>
      <w:r w:rsidRPr="00712340">
        <w:rPr>
          <w:rFonts w:ascii="GHEA Grapalat" w:hAnsi="GHEA Grapalat" w:cs="Times Armenian"/>
          <w:sz w:val="20"/>
          <w:lang w:val="af-ZA"/>
        </w:rPr>
        <w:t xml:space="preserve"> </w:t>
      </w:r>
      <w:r w:rsidRPr="00712340">
        <w:rPr>
          <w:rFonts w:ascii="GHEA Grapalat" w:hAnsi="GHEA Grapalat" w:cs="Sylfaen"/>
          <w:sz w:val="20"/>
        </w:rPr>
        <w:t>ունեցող</w:t>
      </w:r>
      <w:r w:rsidRPr="00712340">
        <w:rPr>
          <w:rFonts w:ascii="GHEA Grapalat" w:hAnsi="GHEA Grapalat" w:cs="Times Armenian"/>
          <w:sz w:val="20"/>
          <w:lang w:val="af-ZA"/>
        </w:rPr>
        <w:t xml:space="preserve"> </w:t>
      </w:r>
      <w:r w:rsidRPr="00712340">
        <w:rPr>
          <w:rFonts w:ascii="GHEA Grapalat" w:hAnsi="GHEA Grapalat" w:cs="Sylfaen"/>
          <w:sz w:val="20"/>
        </w:rPr>
        <w:t>անձանց</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մասնակից</w:t>
      </w:r>
      <w:r w:rsidRPr="00712340">
        <w:rPr>
          <w:rFonts w:ascii="GHEA Grapalat" w:hAnsi="GHEA Grapalat" w:cs="Times Armenian"/>
          <w:sz w:val="20"/>
          <w:lang w:val="af-ZA"/>
        </w:rPr>
        <w:t xml:space="preserve">) </w:t>
      </w:r>
      <w:r w:rsidRPr="00712340">
        <w:rPr>
          <w:rFonts w:ascii="GHEA Grapalat" w:hAnsi="GHEA Grapalat" w:cs="Sylfaen"/>
          <w:sz w:val="20"/>
        </w:rPr>
        <w:t>տեղեկացնելու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պայմանների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անցկացման</w:t>
      </w:r>
      <w:r w:rsidRPr="00712340">
        <w:rPr>
          <w:rFonts w:ascii="GHEA Grapalat" w:hAnsi="GHEA Grapalat" w:cs="Times Armenian"/>
          <w:sz w:val="20"/>
          <w:lang w:val="af-ZA"/>
        </w:rPr>
        <w:t xml:space="preserve">, </w:t>
      </w:r>
      <w:r w:rsidRPr="00712340">
        <w:rPr>
          <w:rFonts w:ascii="GHEA Grapalat" w:hAnsi="GHEA Grapalat" w:cs="Sylfaen"/>
          <w:sz w:val="20"/>
          <w:lang w:val="hy-AM"/>
        </w:rPr>
        <w:t>ընտրված մասնակցին</w:t>
      </w:r>
      <w:r w:rsidRPr="00712340">
        <w:rPr>
          <w:rFonts w:ascii="GHEA Grapalat" w:hAnsi="GHEA Grapalat" w:cs="Times Armenian"/>
          <w:sz w:val="20"/>
          <w:lang w:val="af-ZA"/>
        </w:rPr>
        <w:t xml:space="preserve"> </w:t>
      </w:r>
      <w:r w:rsidRPr="00712340">
        <w:rPr>
          <w:rFonts w:ascii="GHEA Grapalat" w:hAnsi="GHEA Grapalat" w:cs="Sylfaen"/>
          <w:sz w:val="20"/>
        </w:rPr>
        <w:t>որոշելու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նրա</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իր</w:t>
      </w:r>
      <w:r w:rsidRPr="00712340">
        <w:rPr>
          <w:rFonts w:ascii="GHEA Grapalat" w:hAnsi="GHEA Grapalat" w:cs="Times Armenian"/>
          <w:sz w:val="20"/>
          <w:lang w:val="af-ZA"/>
        </w:rPr>
        <w:t xml:space="preserve"> </w:t>
      </w:r>
      <w:r w:rsidRPr="00712340">
        <w:rPr>
          <w:rFonts w:ascii="GHEA Grapalat" w:hAnsi="GHEA Grapalat" w:cs="Sylfaen"/>
          <w:sz w:val="20"/>
        </w:rPr>
        <w:t>կնքելու</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Times Armenian"/>
          <w:sz w:val="20"/>
          <w:lang w:val="af-ZA"/>
        </w:rPr>
        <w:t xml:space="preserve">, </w:t>
      </w:r>
      <w:r w:rsidRPr="00712340">
        <w:rPr>
          <w:rFonts w:ascii="GHEA Grapalat" w:hAnsi="GHEA Grapalat" w:cs="Sylfaen"/>
          <w:sz w:val="20"/>
        </w:rPr>
        <w:t>ինչպես</w:t>
      </w:r>
      <w:r w:rsidRPr="00712340">
        <w:rPr>
          <w:rFonts w:ascii="GHEA Grapalat" w:hAnsi="GHEA Grapalat" w:cs="Times Armenian"/>
          <w:sz w:val="20"/>
          <w:lang w:val="af-ZA"/>
        </w:rPr>
        <w:t xml:space="preserve"> </w:t>
      </w:r>
      <w:r w:rsidRPr="00712340">
        <w:rPr>
          <w:rFonts w:ascii="GHEA Grapalat" w:hAnsi="GHEA Grapalat" w:cs="Sylfaen"/>
          <w:sz w:val="20"/>
        </w:rPr>
        <w:t>նաև</w:t>
      </w:r>
      <w:r w:rsidRPr="00712340">
        <w:rPr>
          <w:rFonts w:ascii="GHEA Grapalat" w:hAnsi="GHEA Grapalat" w:cs="Times Armenian"/>
          <w:sz w:val="20"/>
          <w:lang w:val="af-ZA"/>
        </w:rPr>
        <w:t xml:space="preserve"> </w:t>
      </w:r>
      <w:r w:rsidRPr="00712340">
        <w:rPr>
          <w:rFonts w:ascii="GHEA Grapalat" w:hAnsi="GHEA Grapalat" w:cs="Sylfaen"/>
          <w:sz w:val="20"/>
        </w:rPr>
        <w:t>օժանդակելու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պատրաստելիս</w:t>
      </w:r>
      <w:r w:rsidRPr="00712340">
        <w:rPr>
          <w:rFonts w:ascii="GHEA Grapalat" w:hAnsi="GHEA Grapalat" w:cs="Times Armenian"/>
          <w:sz w:val="20"/>
          <w:lang w:val="af-ZA"/>
        </w:rPr>
        <w:t>։</w:t>
      </w:r>
    </w:p>
    <w:p w:rsidR="00631539" w:rsidRPr="00712340" w:rsidRDefault="00631539" w:rsidP="00631539">
      <w:pPr>
        <w:ind w:firstLine="567"/>
        <w:jc w:val="both"/>
        <w:rPr>
          <w:rFonts w:ascii="GHEA Grapalat" w:hAnsi="GHEA Grapalat"/>
          <w:sz w:val="20"/>
          <w:lang w:val="af-ZA"/>
        </w:rPr>
      </w:pPr>
      <w:r w:rsidRPr="00712340">
        <w:rPr>
          <w:rFonts w:ascii="GHEA Grapalat" w:hAnsi="GHEA Grapalat" w:cs="Sylfaen"/>
          <w:sz w:val="20"/>
        </w:rPr>
        <w:t>Հայտեր</w:t>
      </w:r>
      <w:r w:rsidRPr="00712340">
        <w:rPr>
          <w:rFonts w:ascii="GHEA Grapalat" w:hAnsi="GHEA Grapalat" w:cs="Times Armenian"/>
          <w:sz w:val="20"/>
          <w:lang w:val="af-ZA"/>
        </w:rPr>
        <w:t xml:space="preserve"> </w:t>
      </w:r>
      <w:r w:rsidRPr="00712340">
        <w:rPr>
          <w:rFonts w:ascii="GHEA Grapalat" w:hAnsi="GHEA Grapalat" w:cs="Sylfaen"/>
          <w:sz w:val="20"/>
        </w:rPr>
        <w:t>կարող</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ներկայացնել</w:t>
      </w:r>
      <w:r w:rsidRPr="00712340">
        <w:rPr>
          <w:rFonts w:ascii="GHEA Grapalat" w:hAnsi="GHEA Grapalat" w:cs="Times Armenian"/>
          <w:sz w:val="20"/>
          <w:lang w:val="af-ZA"/>
        </w:rPr>
        <w:t xml:space="preserve"> </w:t>
      </w:r>
      <w:r w:rsidRPr="00712340">
        <w:rPr>
          <w:rFonts w:ascii="GHEA Grapalat" w:hAnsi="GHEA Grapalat" w:cs="Sylfaen"/>
          <w:sz w:val="20"/>
        </w:rPr>
        <w:t>բոլոր</w:t>
      </w:r>
      <w:r w:rsidRPr="00712340">
        <w:rPr>
          <w:rFonts w:ascii="GHEA Grapalat" w:hAnsi="GHEA Grapalat" w:cs="Sylfaen"/>
          <w:sz w:val="20"/>
          <w:lang w:val="af-ZA"/>
        </w:rPr>
        <w:t xml:space="preserve"> </w:t>
      </w:r>
      <w:r w:rsidRPr="00712340">
        <w:rPr>
          <w:rFonts w:ascii="GHEA Grapalat" w:hAnsi="GHEA Grapalat" w:cs="Sylfaen"/>
          <w:sz w:val="20"/>
        </w:rPr>
        <w:t>անձիք</w:t>
      </w:r>
      <w:r w:rsidRPr="00712340">
        <w:rPr>
          <w:rFonts w:ascii="GHEA Grapalat" w:hAnsi="GHEA Grapalat" w:cs="Times Armenian"/>
          <w:sz w:val="20"/>
          <w:lang w:val="af-ZA"/>
        </w:rPr>
        <w:t xml:space="preserve">, </w:t>
      </w:r>
      <w:r w:rsidRPr="00712340">
        <w:rPr>
          <w:rFonts w:ascii="GHEA Grapalat" w:hAnsi="GHEA Grapalat" w:cs="Sylfaen"/>
          <w:sz w:val="20"/>
        </w:rPr>
        <w:t>անկախ</w:t>
      </w:r>
      <w:r w:rsidRPr="00712340">
        <w:rPr>
          <w:rFonts w:ascii="GHEA Grapalat" w:hAnsi="GHEA Grapalat" w:cs="Times Armenian"/>
          <w:sz w:val="20"/>
          <w:lang w:val="af-ZA"/>
        </w:rPr>
        <w:t xml:space="preserve"> </w:t>
      </w:r>
      <w:r w:rsidRPr="00712340">
        <w:rPr>
          <w:rFonts w:ascii="GHEA Grapalat" w:hAnsi="GHEA Grapalat" w:cs="Sylfaen"/>
          <w:sz w:val="20"/>
        </w:rPr>
        <w:t>նրանց</w:t>
      </w:r>
      <w:r w:rsidRPr="00712340">
        <w:rPr>
          <w:rFonts w:ascii="GHEA Grapalat" w:hAnsi="GHEA Grapalat" w:cs="Times Armenian"/>
          <w:sz w:val="20"/>
          <w:lang w:val="af-ZA"/>
        </w:rPr>
        <w:t xml:space="preserve">` </w:t>
      </w:r>
      <w:r w:rsidRPr="00712340">
        <w:rPr>
          <w:rFonts w:ascii="GHEA Grapalat" w:hAnsi="GHEA Grapalat" w:cs="Sylfaen"/>
          <w:sz w:val="20"/>
        </w:rPr>
        <w:t>օտարերկրյա</w:t>
      </w:r>
      <w:r w:rsidRPr="00712340">
        <w:rPr>
          <w:rFonts w:ascii="GHEA Grapalat" w:hAnsi="GHEA Grapalat" w:cs="Times Armenian"/>
          <w:sz w:val="20"/>
          <w:lang w:val="af-ZA"/>
        </w:rPr>
        <w:t xml:space="preserve"> </w:t>
      </w:r>
      <w:r w:rsidRPr="00712340">
        <w:rPr>
          <w:rFonts w:ascii="GHEA Grapalat" w:hAnsi="GHEA Grapalat" w:cs="Sylfaen"/>
          <w:sz w:val="20"/>
        </w:rPr>
        <w:t>ֆիզիկական</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կազմակերպություն</w:t>
      </w:r>
      <w:r w:rsidRPr="00712340">
        <w:rPr>
          <w:rFonts w:ascii="GHEA Grapalat" w:hAnsi="GHEA Grapalat" w:cs="Times Armenian"/>
          <w:sz w:val="20"/>
          <w:lang w:val="af-ZA"/>
        </w:rPr>
        <w:t xml:space="preserve">, </w:t>
      </w:r>
      <w:r w:rsidRPr="00712340">
        <w:rPr>
          <w:rFonts w:ascii="GHEA Grapalat" w:hAnsi="GHEA Grapalat" w:cs="Sylfaen"/>
          <w:sz w:val="20"/>
        </w:rPr>
        <w:t>քաղաքացիություն</w:t>
      </w:r>
      <w:r w:rsidRPr="00712340">
        <w:rPr>
          <w:rFonts w:ascii="GHEA Grapalat" w:hAnsi="GHEA Grapalat" w:cs="Times Armenian"/>
          <w:sz w:val="20"/>
          <w:lang w:val="af-ZA"/>
        </w:rPr>
        <w:t xml:space="preserve"> </w:t>
      </w:r>
      <w:r w:rsidRPr="00712340">
        <w:rPr>
          <w:rFonts w:ascii="GHEA Grapalat" w:hAnsi="GHEA Grapalat" w:cs="Sylfaen"/>
          <w:sz w:val="20"/>
        </w:rPr>
        <w:t>չունեցող</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լինելու</w:t>
      </w:r>
      <w:r w:rsidRPr="00712340">
        <w:rPr>
          <w:rFonts w:ascii="GHEA Grapalat" w:hAnsi="GHEA Grapalat" w:cs="Times Armenian"/>
          <w:sz w:val="20"/>
          <w:lang w:val="af-ZA"/>
        </w:rPr>
        <w:t xml:space="preserve"> </w:t>
      </w:r>
      <w:r w:rsidRPr="00712340">
        <w:rPr>
          <w:rFonts w:ascii="GHEA Grapalat" w:hAnsi="GHEA Grapalat" w:cs="Sylfaen"/>
          <w:sz w:val="20"/>
        </w:rPr>
        <w:t>հան</w:t>
      </w:r>
      <w:r w:rsidRPr="00712340">
        <w:rPr>
          <w:rFonts w:ascii="GHEA Grapalat" w:hAnsi="GHEA Grapalat" w:cs="Times Armenian"/>
          <w:sz w:val="20"/>
        </w:rPr>
        <w:t>գ</w:t>
      </w:r>
      <w:r w:rsidRPr="00712340">
        <w:rPr>
          <w:rFonts w:ascii="GHEA Grapalat" w:hAnsi="GHEA Grapalat" w:cs="Sylfaen"/>
          <w:sz w:val="20"/>
        </w:rPr>
        <w:t>ամանքից</w:t>
      </w:r>
      <w:r w:rsidRPr="00712340">
        <w:rPr>
          <w:rFonts w:ascii="GHEA Grapalat" w:hAnsi="GHEA Grapalat" w:cs="Times Armenian"/>
          <w:sz w:val="20"/>
          <w:lang w:val="af-ZA"/>
        </w:rPr>
        <w:t>։</w:t>
      </w:r>
    </w:p>
    <w:p w:rsidR="00631539" w:rsidRPr="00712340" w:rsidRDefault="00631539" w:rsidP="00631539">
      <w:pPr>
        <w:ind w:firstLine="567"/>
        <w:jc w:val="both"/>
        <w:rPr>
          <w:rFonts w:ascii="GHEA Grapalat" w:hAnsi="GHEA Grapalat" w:cs="Times Armenian"/>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հարաբերությունների</w:t>
      </w:r>
      <w:r w:rsidRPr="00712340">
        <w:rPr>
          <w:rFonts w:ascii="GHEA Grapalat" w:hAnsi="GHEA Grapalat" w:cs="Times Armenian"/>
          <w:sz w:val="20"/>
          <w:lang w:val="af-ZA"/>
        </w:rPr>
        <w:t xml:space="preserve"> </w:t>
      </w:r>
      <w:r w:rsidRPr="00712340">
        <w:rPr>
          <w:rFonts w:ascii="GHEA Grapalat" w:hAnsi="GHEA Grapalat" w:cs="Sylfaen"/>
          <w:sz w:val="20"/>
        </w:rPr>
        <w:t>նկատմամբ</w:t>
      </w:r>
      <w:r w:rsidRPr="00712340">
        <w:rPr>
          <w:rFonts w:ascii="GHEA Grapalat" w:hAnsi="GHEA Grapalat" w:cs="Times Armenian"/>
          <w:sz w:val="20"/>
          <w:lang w:val="af-ZA"/>
        </w:rPr>
        <w:t xml:space="preserve"> </w:t>
      </w:r>
      <w:r w:rsidRPr="00712340">
        <w:rPr>
          <w:rFonts w:ascii="GHEA Grapalat" w:hAnsi="GHEA Grapalat" w:cs="Sylfaen"/>
          <w:sz w:val="20"/>
        </w:rPr>
        <w:t>կիրառվում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վեճերը</w:t>
      </w:r>
      <w:r w:rsidRPr="00712340">
        <w:rPr>
          <w:rFonts w:ascii="GHEA Grapalat" w:hAnsi="GHEA Grapalat" w:cs="Times Armenian"/>
          <w:sz w:val="20"/>
          <w:lang w:val="af-ZA"/>
        </w:rPr>
        <w:t xml:space="preserve"> </w:t>
      </w:r>
      <w:r w:rsidRPr="00712340">
        <w:rPr>
          <w:rFonts w:ascii="GHEA Grapalat" w:hAnsi="GHEA Grapalat" w:cs="Sylfaen"/>
          <w:sz w:val="20"/>
        </w:rPr>
        <w:t>ենթակա</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քննության</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դատարաններում</w:t>
      </w:r>
      <w:r w:rsidRPr="00712340">
        <w:rPr>
          <w:rFonts w:ascii="GHEA Grapalat" w:hAnsi="GHEA Grapalat" w:cs="Times Armenian"/>
          <w:sz w:val="20"/>
          <w:lang w:val="af-ZA"/>
        </w:rPr>
        <w:t xml:space="preserve">։ </w:t>
      </w:r>
    </w:p>
    <w:p w:rsidR="00631539" w:rsidRPr="00712340" w:rsidRDefault="00631539" w:rsidP="00631539">
      <w:pPr>
        <w:pStyle w:val="BodyTextIndent2"/>
        <w:spacing w:line="240" w:lineRule="auto"/>
        <w:ind w:firstLine="567"/>
        <w:rPr>
          <w:rFonts w:ascii="GHEA Grapalat" w:hAnsi="GHEA Grapalat"/>
        </w:rPr>
      </w:pPr>
      <w:r w:rsidRPr="00712340">
        <w:rPr>
          <w:rFonts w:ascii="GHEA Grapalat" w:hAnsi="GHEA Grapalat"/>
        </w:rPr>
        <w:t xml:space="preserve">Գնահատող հանձնաժողովի քարտուղարի էլեկտրոնային փոստի հասցեն է` </w:t>
      </w:r>
      <w:r w:rsidRPr="00712340">
        <w:rPr>
          <w:rFonts w:ascii="GHEA Grapalat" w:hAnsi="GHEA Grapalat"/>
          <w:sz w:val="24"/>
          <w:szCs w:val="24"/>
        </w:rPr>
        <w:t>«</w:t>
      </w:r>
      <w:r w:rsidRPr="00712340">
        <w:rPr>
          <w:rFonts w:ascii="GHEA Grapalat" w:hAnsi="GHEA Grapalat"/>
          <w:vertAlign w:val="subscript"/>
        </w:rPr>
        <w:t xml:space="preserve"> </w:t>
      </w:r>
      <w:r w:rsidR="00174DB7" w:rsidRPr="00174DB7">
        <w:rPr>
          <w:rFonts w:ascii="GHEA Grapalat" w:hAnsi="GHEA Grapalat"/>
        </w:rPr>
        <w:t>protender.itender@gmail.com</w:t>
      </w:r>
      <w:r w:rsidRPr="00712340">
        <w:rPr>
          <w:rFonts w:ascii="GHEA Grapalat" w:hAnsi="GHEA Grapalat"/>
          <w:sz w:val="24"/>
          <w:szCs w:val="24"/>
        </w:rPr>
        <w:t>»</w:t>
      </w:r>
    </w:p>
    <w:p w:rsidR="00631539" w:rsidRPr="00712340" w:rsidRDefault="00631539" w:rsidP="00631539">
      <w:pPr>
        <w:jc w:val="center"/>
        <w:rPr>
          <w:rFonts w:ascii="GHEA Grapalat" w:hAnsi="GHEA Grapalat"/>
          <w:szCs w:val="22"/>
          <w:lang w:val="af-ZA"/>
        </w:rPr>
      </w:pPr>
      <w:r w:rsidRPr="00712340">
        <w:rPr>
          <w:rFonts w:ascii="GHEA Grapalat" w:hAnsi="GHEA Grapalat"/>
          <w:sz w:val="16"/>
          <w:szCs w:val="16"/>
          <w:lang w:val="af-ZA"/>
        </w:rPr>
        <w:br w:type="page"/>
      </w:r>
      <w:proofErr w:type="gramStart"/>
      <w:r w:rsidRPr="00712340">
        <w:rPr>
          <w:rFonts w:ascii="GHEA Grapalat" w:hAnsi="GHEA Grapalat" w:cs="Sylfaen"/>
          <w:szCs w:val="22"/>
        </w:rPr>
        <w:lastRenderedPageBreak/>
        <w:t>ՄԱՍ</w:t>
      </w:r>
      <w:r w:rsidRPr="00712340">
        <w:rPr>
          <w:rFonts w:ascii="GHEA Grapalat" w:hAnsi="GHEA Grapalat" w:cs="Times Armenian"/>
          <w:szCs w:val="22"/>
          <w:lang w:val="af-ZA"/>
        </w:rPr>
        <w:t xml:space="preserve">  I</w:t>
      </w:r>
      <w:proofErr w:type="gramEnd"/>
    </w:p>
    <w:p w:rsidR="00631539" w:rsidRPr="00712340" w:rsidRDefault="00631539" w:rsidP="00631539">
      <w:pPr>
        <w:pStyle w:val="Heading3"/>
        <w:spacing w:line="240" w:lineRule="auto"/>
        <w:ind w:firstLine="567"/>
        <w:rPr>
          <w:rFonts w:ascii="GHEA Grapalat" w:hAnsi="GHEA Grapalat"/>
          <w:sz w:val="24"/>
          <w:szCs w:val="22"/>
          <w:lang w:val="af-ZA"/>
        </w:rPr>
      </w:pPr>
    </w:p>
    <w:p w:rsidR="00631539" w:rsidRPr="00712340" w:rsidRDefault="00631539" w:rsidP="00631539">
      <w:pPr>
        <w:numPr>
          <w:ilvl w:val="0"/>
          <w:numId w:val="3"/>
        </w:numPr>
        <w:jc w:val="center"/>
        <w:rPr>
          <w:rFonts w:ascii="GHEA Grapalat" w:hAnsi="GHEA Grapalat" w:cs="Sylfaen"/>
          <w:b/>
          <w:sz w:val="20"/>
        </w:rPr>
      </w:pPr>
      <w:r w:rsidRPr="00712340">
        <w:rPr>
          <w:rFonts w:ascii="GHEA Grapalat" w:hAnsi="GHEA Grapalat" w:cs="Sylfaen"/>
          <w:b/>
          <w:sz w:val="20"/>
        </w:rPr>
        <w:t>ԳՆՄԱՆ  ԱՌԱՐԿԱՅԻ  ԲՆՈՒԹԱԳԻՐԸ</w:t>
      </w:r>
    </w:p>
    <w:p w:rsidR="00631539" w:rsidRPr="00712340" w:rsidRDefault="00631539" w:rsidP="00631539">
      <w:pPr>
        <w:ind w:left="360"/>
        <w:jc w:val="center"/>
        <w:rPr>
          <w:rFonts w:ascii="GHEA Grapalat" w:hAnsi="GHEA Grapalat" w:cs="Sylfaen"/>
          <w:b/>
          <w:sz w:val="20"/>
        </w:rPr>
      </w:pPr>
    </w:p>
    <w:p w:rsidR="00631539" w:rsidRPr="00712340" w:rsidRDefault="00631539" w:rsidP="00631539">
      <w:pPr>
        <w:pStyle w:val="Heading3"/>
        <w:spacing w:line="240" w:lineRule="auto"/>
        <w:ind w:firstLine="567"/>
        <w:jc w:val="both"/>
        <w:rPr>
          <w:rFonts w:ascii="GHEA Grapalat" w:hAnsi="GHEA Grapalat"/>
          <w:i w:val="0"/>
          <w:lang w:val="af-ZA"/>
        </w:rPr>
      </w:pPr>
      <w:r w:rsidRPr="00712340">
        <w:rPr>
          <w:rFonts w:ascii="GHEA Grapalat" w:hAnsi="GHEA Grapalat" w:cs="Sylfaen"/>
          <w:i w:val="0"/>
        </w:rPr>
        <w:t>1.1 Գնման</w:t>
      </w:r>
      <w:r w:rsidRPr="00712340">
        <w:rPr>
          <w:rFonts w:ascii="GHEA Grapalat" w:hAnsi="GHEA Grapalat" w:cs="Sylfaen"/>
          <w:i w:val="0"/>
          <w:lang w:val="af-ZA"/>
        </w:rPr>
        <w:t xml:space="preserve"> </w:t>
      </w:r>
      <w:r w:rsidRPr="00712340">
        <w:rPr>
          <w:rFonts w:ascii="GHEA Grapalat" w:hAnsi="GHEA Grapalat" w:cs="Sylfaen"/>
          <w:i w:val="0"/>
        </w:rPr>
        <w:t>առարկա</w:t>
      </w:r>
      <w:r w:rsidRPr="00712340">
        <w:rPr>
          <w:rFonts w:ascii="GHEA Grapalat" w:hAnsi="GHEA Grapalat" w:cs="Sylfaen"/>
          <w:i w:val="0"/>
          <w:lang w:val="af-ZA"/>
        </w:rPr>
        <w:t xml:space="preserve"> </w:t>
      </w:r>
      <w:r w:rsidRPr="00712340">
        <w:rPr>
          <w:rFonts w:ascii="GHEA Grapalat" w:hAnsi="GHEA Grapalat" w:cs="Sylfaen"/>
          <w:i w:val="0"/>
        </w:rPr>
        <w:t>է</w:t>
      </w:r>
      <w:r w:rsidRPr="00712340">
        <w:rPr>
          <w:rFonts w:ascii="GHEA Grapalat" w:hAnsi="GHEA Grapalat" w:cs="Sylfaen"/>
          <w:i w:val="0"/>
          <w:lang w:val="af-ZA"/>
        </w:rPr>
        <w:t xml:space="preserve"> </w:t>
      </w:r>
      <w:proofErr w:type="gramStart"/>
      <w:r w:rsidRPr="00712340">
        <w:rPr>
          <w:rFonts w:ascii="GHEA Grapalat" w:hAnsi="GHEA Grapalat" w:cs="Sylfaen"/>
          <w:i w:val="0"/>
        </w:rPr>
        <w:t>հանդիսանում</w:t>
      </w:r>
      <w:r w:rsidRPr="00712340">
        <w:rPr>
          <w:rFonts w:ascii="GHEA Grapalat" w:hAnsi="GHEA Grapalat" w:cs="Sylfaen"/>
          <w:i w:val="0"/>
          <w:lang w:val="af-ZA"/>
        </w:rPr>
        <w:t xml:space="preserve">  </w:t>
      </w:r>
      <w:r w:rsidR="00174DB7">
        <w:rPr>
          <w:rFonts w:ascii="GHEA Grapalat" w:hAnsi="GHEA Grapalat" w:cs="Sylfaen"/>
          <w:i w:val="0"/>
          <w:lang w:val="af-ZA"/>
        </w:rPr>
        <w:t>ՀՀ</w:t>
      </w:r>
      <w:proofErr w:type="gramEnd"/>
      <w:r w:rsidR="00174DB7">
        <w:rPr>
          <w:rFonts w:ascii="GHEA Grapalat" w:hAnsi="GHEA Grapalat" w:cs="Sylfaen"/>
          <w:i w:val="0"/>
          <w:lang w:val="af-ZA"/>
        </w:rPr>
        <w:t xml:space="preserve"> Սյունիքի մարզի Գորայքի համայնքապետարան</w:t>
      </w:r>
      <w:r w:rsidRPr="00712340">
        <w:rPr>
          <w:rFonts w:ascii="GHEA Grapalat" w:hAnsi="GHEA Grapalat"/>
          <w:i w:val="0"/>
          <w:lang w:val="af-ZA"/>
        </w:rPr>
        <w:t xml:space="preserve"> </w:t>
      </w:r>
      <w:r w:rsidRPr="00712340">
        <w:rPr>
          <w:rFonts w:ascii="GHEA Grapalat" w:hAnsi="GHEA Grapalat" w:cs="Sylfaen"/>
          <w:i w:val="0"/>
        </w:rPr>
        <w:t>կարիքների</w:t>
      </w:r>
      <w:r w:rsidRPr="00712340">
        <w:rPr>
          <w:rFonts w:ascii="GHEA Grapalat" w:hAnsi="GHEA Grapalat" w:cs="Times Armenian"/>
          <w:i w:val="0"/>
          <w:lang w:val="af-ZA"/>
        </w:rPr>
        <w:t xml:space="preserve"> </w:t>
      </w:r>
      <w:r w:rsidRPr="00712340">
        <w:rPr>
          <w:rFonts w:ascii="GHEA Grapalat" w:hAnsi="GHEA Grapalat" w:cs="Sylfaen"/>
          <w:i w:val="0"/>
        </w:rPr>
        <w:t>համար</w:t>
      </w:r>
      <w:r w:rsidRPr="00712340">
        <w:rPr>
          <w:rFonts w:ascii="GHEA Grapalat" w:hAnsi="GHEA Grapalat" w:cs="Times Armenian"/>
          <w:i w:val="0"/>
          <w:lang w:val="af-ZA"/>
        </w:rPr>
        <w:t xml:space="preserve">` </w:t>
      </w:r>
      <w:r w:rsidRPr="00712340">
        <w:rPr>
          <w:rFonts w:ascii="GHEA Grapalat" w:hAnsi="GHEA Grapalat"/>
          <w:i w:val="0"/>
          <w:lang w:val="af-ZA"/>
        </w:rPr>
        <w:t>«</w:t>
      </w:r>
      <w:r w:rsidR="00174DB7" w:rsidRPr="00174DB7">
        <w:rPr>
          <w:rFonts w:ascii="GHEA Grapalat" w:hAnsi="GHEA Grapalat" w:cs="Sylfaen"/>
          <w:i w:val="0"/>
        </w:rPr>
        <w:t xml:space="preserve"> ՀՀ  Սյունիքի մարզի  Գորայք  համայնքի  Ծղուկ բնակավայրի  արտաքին լուսավորության ցանցի վերակառուցման  աշխատանքներ որակի նկատմամբ տեխնիկական հսկողության ծառայություններ</w:t>
      </w:r>
      <w:r w:rsidRPr="00712340">
        <w:rPr>
          <w:rFonts w:ascii="GHEA Grapalat" w:hAnsi="GHEA Grapalat"/>
          <w:i w:val="0"/>
          <w:lang w:val="af-ZA"/>
        </w:rPr>
        <w:t xml:space="preserve">» </w:t>
      </w:r>
      <w:r w:rsidRPr="00712340">
        <w:rPr>
          <w:rFonts w:ascii="GHEA Grapalat" w:hAnsi="GHEA Grapalat"/>
          <w:i w:val="0"/>
        </w:rPr>
        <w:t>ձեռքբերումը (այսուհետ` նաև ծառայություն)</w:t>
      </w:r>
      <w:r w:rsidRPr="00712340">
        <w:rPr>
          <w:rFonts w:ascii="GHEA Grapalat" w:hAnsi="GHEA Grapalat"/>
          <w:i w:val="0"/>
          <w:lang w:val="af-ZA"/>
        </w:rPr>
        <w:t xml:space="preserve">, </w:t>
      </w:r>
      <w:r w:rsidRPr="00712340">
        <w:rPr>
          <w:rFonts w:ascii="GHEA Grapalat" w:hAnsi="GHEA Grapalat"/>
          <w:i w:val="0"/>
        </w:rPr>
        <w:t>որոնք</w:t>
      </w:r>
      <w:r w:rsidRPr="00712340">
        <w:rPr>
          <w:rFonts w:ascii="GHEA Grapalat" w:hAnsi="GHEA Grapalat"/>
          <w:i w:val="0"/>
          <w:lang w:val="af-ZA"/>
        </w:rPr>
        <w:t xml:space="preserve"> </w:t>
      </w:r>
      <w:r w:rsidRPr="00712340">
        <w:rPr>
          <w:rFonts w:ascii="GHEA Grapalat" w:hAnsi="GHEA Grapalat"/>
          <w:i w:val="0"/>
        </w:rPr>
        <w:t>խմբավորված</w:t>
      </w:r>
      <w:r w:rsidRPr="00712340">
        <w:rPr>
          <w:rFonts w:ascii="GHEA Grapalat" w:hAnsi="GHEA Grapalat"/>
          <w:i w:val="0"/>
          <w:lang w:val="af-ZA"/>
        </w:rPr>
        <w:t xml:space="preserve">  </w:t>
      </w:r>
      <w:r w:rsidRPr="00712340">
        <w:rPr>
          <w:rFonts w:ascii="GHEA Grapalat" w:hAnsi="GHEA Grapalat"/>
          <w:i w:val="0"/>
        </w:rPr>
        <w:t>են</w:t>
      </w:r>
      <w:r w:rsidRPr="00712340">
        <w:rPr>
          <w:rFonts w:ascii="GHEA Grapalat" w:hAnsi="GHEA Grapalat"/>
          <w:i w:val="0"/>
          <w:lang w:val="af-ZA"/>
        </w:rPr>
        <w:t xml:space="preserve"> «</w:t>
      </w:r>
      <w:r w:rsidR="00174DB7" w:rsidRPr="00174DB7">
        <w:rPr>
          <w:rFonts w:ascii="GHEA Grapalat" w:hAnsi="GHEA Grapalat"/>
          <w:i w:val="0"/>
          <w:vertAlign w:val="subscript"/>
          <w:lang w:val="en-US"/>
        </w:rPr>
        <w:t>1</w:t>
      </w:r>
      <w:r w:rsidRPr="00712340">
        <w:rPr>
          <w:rFonts w:ascii="GHEA Grapalat" w:hAnsi="GHEA Grapalat"/>
          <w:i w:val="0"/>
          <w:lang w:val="af-ZA"/>
        </w:rPr>
        <w:t xml:space="preserve">» </w:t>
      </w:r>
      <w:r w:rsidRPr="00712340">
        <w:rPr>
          <w:rFonts w:ascii="GHEA Grapalat" w:hAnsi="GHEA Grapalat" w:cs="Sylfaen"/>
          <w:i w:val="0"/>
        </w:rPr>
        <w:t>չափաբաժիներում</w:t>
      </w:r>
      <w:r w:rsidRPr="00712340">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631539" w:rsidRPr="00712340" w:rsidTr="00016C3E">
        <w:tc>
          <w:tcPr>
            <w:tcW w:w="1530" w:type="dxa"/>
            <w:vAlign w:val="center"/>
          </w:tcPr>
          <w:p w:rsidR="00631539" w:rsidRPr="00712340" w:rsidRDefault="00631539" w:rsidP="00016C3E">
            <w:pPr>
              <w:pStyle w:val="BodyTextIndent2"/>
              <w:spacing w:line="240" w:lineRule="auto"/>
              <w:ind w:firstLine="0"/>
              <w:jc w:val="center"/>
              <w:rPr>
                <w:rFonts w:ascii="GHEA Grapalat" w:hAnsi="GHEA Grapalat"/>
                <w:b/>
                <w:bCs/>
                <w:i/>
                <w:iCs/>
                <w:sz w:val="14"/>
                <w:szCs w:val="14"/>
              </w:rPr>
            </w:pPr>
            <w:r w:rsidRPr="00712340">
              <w:rPr>
                <w:rFonts w:ascii="GHEA Grapalat" w:hAnsi="GHEA Grapalat"/>
                <w:b/>
                <w:bCs/>
                <w:i/>
                <w:iCs/>
                <w:sz w:val="14"/>
                <w:szCs w:val="14"/>
              </w:rPr>
              <w:t>Չափաբաժինների համարները</w:t>
            </w:r>
          </w:p>
        </w:tc>
        <w:tc>
          <w:tcPr>
            <w:tcW w:w="8820" w:type="dxa"/>
            <w:vAlign w:val="center"/>
          </w:tcPr>
          <w:p w:rsidR="00631539" w:rsidRPr="00712340" w:rsidRDefault="00631539" w:rsidP="00016C3E">
            <w:pPr>
              <w:pStyle w:val="BodyTextIndent2"/>
              <w:spacing w:line="240" w:lineRule="auto"/>
              <w:ind w:firstLine="0"/>
              <w:jc w:val="center"/>
              <w:rPr>
                <w:rFonts w:ascii="GHEA Grapalat" w:hAnsi="GHEA Grapalat"/>
                <w:b/>
                <w:bCs/>
                <w:i/>
                <w:iCs/>
              </w:rPr>
            </w:pPr>
            <w:r w:rsidRPr="00712340">
              <w:rPr>
                <w:rFonts w:ascii="GHEA Grapalat" w:hAnsi="GHEA Grapalat"/>
                <w:b/>
                <w:bCs/>
                <w:i/>
                <w:iCs/>
              </w:rPr>
              <w:t>Չափաբաժնի անվանումը</w:t>
            </w:r>
          </w:p>
        </w:tc>
      </w:tr>
      <w:tr w:rsidR="00631539" w:rsidRPr="006B1E88" w:rsidTr="00016C3E">
        <w:tc>
          <w:tcPr>
            <w:tcW w:w="1530" w:type="dxa"/>
            <w:vAlign w:val="center"/>
          </w:tcPr>
          <w:p w:rsidR="00631539" w:rsidRPr="00712340" w:rsidRDefault="00631539" w:rsidP="00016C3E">
            <w:pPr>
              <w:pStyle w:val="BodyTextIndent2"/>
              <w:spacing w:line="240" w:lineRule="auto"/>
              <w:ind w:firstLine="0"/>
              <w:jc w:val="center"/>
              <w:rPr>
                <w:rFonts w:ascii="GHEA Grapalat" w:hAnsi="GHEA Grapalat"/>
                <w:sz w:val="16"/>
              </w:rPr>
            </w:pPr>
            <w:r w:rsidRPr="00712340">
              <w:rPr>
                <w:rFonts w:ascii="GHEA Grapalat" w:hAnsi="GHEA Grapalat"/>
                <w:sz w:val="16"/>
              </w:rPr>
              <w:t>1</w:t>
            </w:r>
          </w:p>
        </w:tc>
        <w:tc>
          <w:tcPr>
            <w:tcW w:w="8820" w:type="dxa"/>
            <w:vAlign w:val="center"/>
          </w:tcPr>
          <w:p w:rsidR="00631539" w:rsidRPr="00712340" w:rsidRDefault="00174DB7" w:rsidP="00016C3E">
            <w:pPr>
              <w:pStyle w:val="BodyTextIndent2"/>
              <w:spacing w:line="240" w:lineRule="auto"/>
              <w:ind w:firstLine="0"/>
              <w:rPr>
                <w:rFonts w:ascii="GHEA Grapalat" w:hAnsi="GHEA Grapalat"/>
                <w:u w:val="single"/>
                <w:vertAlign w:val="subscript"/>
              </w:rPr>
            </w:pPr>
            <w:r w:rsidRPr="00174DB7">
              <w:rPr>
                <w:rFonts w:ascii="GHEA Grapalat" w:hAnsi="GHEA Grapalat" w:cs="Sylfaen"/>
                <w:i/>
              </w:rPr>
              <w:t>ՀՀ  Սյունիքի մարզի  Գորայք  համայնքի  Ծղուկ բնակավայրի  արտաքին լուսավորության ցանցի վերակառուցման  աշխատանքներ որակի նկատմամբ տեխնիկական հսկողության ծառայություններ</w:t>
            </w:r>
          </w:p>
        </w:tc>
      </w:tr>
    </w:tbl>
    <w:p w:rsidR="00631539" w:rsidRPr="00712340" w:rsidRDefault="00631539" w:rsidP="00631539">
      <w:pPr>
        <w:pStyle w:val="BodyTextIndent2"/>
        <w:spacing w:line="240" w:lineRule="auto"/>
        <w:ind w:firstLine="567"/>
        <w:rPr>
          <w:rFonts w:ascii="GHEA Grapalat" w:hAnsi="GHEA Grapalat"/>
        </w:rPr>
      </w:pPr>
      <w:r w:rsidRPr="00712340">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31539" w:rsidRPr="00712340" w:rsidRDefault="00631539" w:rsidP="00631539">
      <w:pPr>
        <w:ind w:firstLine="567"/>
        <w:rPr>
          <w:rFonts w:ascii="GHEA Grapalat" w:hAnsi="GHEA Grapalat" w:cs="Sylfaen"/>
          <w:i/>
          <w:sz w:val="20"/>
          <w:lang w:val="es-ES"/>
        </w:rPr>
      </w:pPr>
    </w:p>
    <w:p w:rsidR="006237CF" w:rsidRPr="003C6634" w:rsidRDefault="006237CF" w:rsidP="006237CF">
      <w:pPr>
        <w:pStyle w:val="BodyTextIndent2"/>
        <w:spacing w:line="240" w:lineRule="auto"/>
        <w:ind w:firstLine="0"/>
        <w:rPr>
          <w:rFonts w:ascii="GHEA Grapalat" w:hAnsi="GHEA Grapalat"/>
          <w:i/>
        </w:rPr>
      </w:pPr>
      <w:r w:rsidRPr="003C6634">
        <w:rPr>
          <w:rFonts w:ascii="GHEA Grapalat" w:hAnsi="GHEA Grapalat" w:cs="Sylfaen"/>
          <w:i/>
          <w:lang w:val="es-ES"/>
        </w:rPr>
        <w:t>Սույն</w:t>
      </w:r>
      <w:r w:rsidRPr="003C6634">
        <w:rPr>
          <w:rFonts w:ascii="GHEA Grapalat" w:hAnsi="GHEA Grapalat" w:cs="Times Armenian"/>
          <w:i/>
        </w:rPr>
        <w:t xml:space="preserve"> </w:t>
      </w:r>
      <w:r w:rsidRPr="003C6634">
        <w:rPr>
          <w:rFonts w:ascii="GHEA Grapalat" w:hAnsi="GHEA Grapalat" w:cs="Sylfaen"/>
          <w:i/>
          <w:lang w:val="es-ES"/>
        </w:rPr>
        <w:t>հրավերով</w:t>
      </w:r>
      <w:r w:rsidRPr="003C6634">
        <w:rPr>
          <w:rFonts w:ascii="GHEA Grapalat" w:hAnsi="GHEA Grapalat" w:cs="Times Armenian"/>
          <w:i/>
        </w:rPr>
        <w:t xml:space="preserve"> </w:t>
      </w:r>
      <w:r w:rsidRPr="003C6634">
        <w:rPr>
          <w:rFonts w:ascii="GHEA Grapalat" w:hAnsi="GHEA Grapalat" w:cs="Sylfaen"/>
          <w:i/>
          <w:lang w:val="es-ES"/>
        </w:rPr>
        <w:t>նախատեսված</w:t>
      </w:r>
      <w:r w:rsidRPr="003C6634">
        <w:rPr>
          <w:rFonts w:ascii="GHEA Grapalat" w:hAnsi="GHEA Grapalat" w:cs="Times Armenian"/>
          <w:i/>
        </w:rPr>
        <w:t xml:space="preserve"> ծառայությունների մատուցման </w:t>
      </w:r>
      <w:r w:rsidRPr="003C6634">
        <w:rPr>
          <w:rFonts w:ascii="GHEA Grapalat" w:hAnsi="GHEA Grapalat" w:cs="Sylfaen"/>
          <w:i/>
          <w:lang w:val="es-ES"/>
        </w:rPr>
        <w:t>համար</w:t>
      </w:r>
      <w:r w:rsidRPr="003C6634">
        <w:rPr>
          <w:rFonts w:ascii="GHEA Grapalat" w:hAnsi="GHEA Grapalat" w:cs="Times Armenian"/>
          <w:i/>
        </w:rPr>
        <w:t xml:space="preserve"> </w:t>
      </w:r>
      <w:r w:rsidRPr="003C6634">
        <w:rPr>
          <w:rFonts w:ascii="GHEA Grapalat" w:hAnsi="GHEA Grapalat" w:cs="Sylfaen"/>
          <w:i/>
          <w:lang w:val="es-ES"/>
        </w:rPr>
        <w:t>պահանջվում</w:t>
      </w:r>
      <w:r w:rsidRPr="003C6634">
        <w:rPr>
          <w:rFonts w:ascii="GHEA Grapalat" w:hAnsi="GHEA Grapalat" w:cs="Times Armenian"/>
          <w:i/>
        </w:rPr>
        <w:t xml:space="preserve"> </w:t>
      </w:r>
      <w:r w:rsidRPr="003C6634">
        <w:rPr>
          <w:rFonts w:ascii="GHEA Grapalat" w:hAnsi="GHEA Grapalat" w:cs="Sylfaen"/>
          <w:i/>
          <w:lang w:val="es-ES"/>
        </w:rPr>
        <w:t>են</w:t>
      </w:r>
      <w:r w:rsidRPr="003C6634">
        <w:rPr>
          <w:rFonts w:ascii="GHEA Grapalat" w:hAnsi="GHEA Grapalat" w:cs="Times Armenian"/>
          <w:i/>
        </w:rPr>
        <w:t xml:space="preserve"> </w:t>
      </w:r>
      <w:r w:rsidRPr="003C6634">
        <w:rPr>
          <w:rFonts w:ascii="GHEA Grapalat" w:hAnsi="GHEA Grapalat" w:cs="Sylfaen"/>
          <w:i/>
          <w:lang w:val="es-ES"/>
        </w:rPr>
        <w:t>հետևյալ</w:t>
      </w:r>
      <w:r w:rsidRPr="003C6634">
        <w:rPr>
          <w:rFonts w:ascii="GHEA Grapalat" w:hAnsi="GHEA Grapalat" w:cs="Times Armenian"/>
          <w:i/>
        </w:rPr>
        <w:t xml:space="preserve"> </w:t>
      </w:r>
      <w:r w:rsidRPr="003C6634">
        <w:rPr>
          <w:rFonts w:ascii="GHEA Grapalat" w:hAnsi="GHEA Grapalat" w:cs="Sylfaen"/>
          <w:i/>
          <w:lang w:val="es-ES"/>
        </w:rPr>
        <w:t>լիցենզիանները</w:t>
      </w:r>
      <w:r w:rsidRPr="003C6634">
        <w:rPr>
          <w:rStyle w:val="FootnoteReference"/>
          <w:rFonts w:ascii="GHEA Grapalat" w:hAnsi="GHEA Grapalat" w:cs="Sylfaen"/>
          <w:i/>
          <w:lang w:val="es-ES"/>
        </w:rPr>
        <w:footnoteReference w:id="2"/>
      </w:r>
      <w:r w:rsidRPr="003C6634">
        <w:rPr>
          <w:rFonts w:ascii="GHEA Grapalat" w:hAnsi="GHEA Grapalat" w:cs="Sylfaen"/>
          <w:i/>
        </w:rPr>
        <w:t>.</w:t>
      </w:r>
    </w:p>
    <w:p w:rsidR="006237CF" w:rsidRPr="000D7DFC" w:rsidRDefault="006237CF" w:rsidP="006237CF">
      <w:pPr>
        <w:pStyle w:val="BodyTextIndent"/>
        <w:spacing w:line="240" w:lineRule="auto"/>
        <w:rPr>
          <w:rFonts w:ascii="GHEA Grapalat" w:hAnsi="GHEA Grapalat"/>
          <w:i w:val="0"/>
          <w:color w:val="FF0000"/>
          <w:sz w:val="22"/>
          <w:szCs w:val="18"/>
          <w:lang w:val="af-ZA"/>
        </w:rPr>
      </w:pPr>
      <w:r w:rsidRPr="000D7DFC">
        <w:rPr>
          <w:rFonts w:ascii="GHEA Grapalat" w:hAnsi="GHEA Grapalat" w:cs="Sylfaen"/>
          <w:color w:val="FF0000"/>
          <w:sz w:val="22"/>
          <w:szCs w:val="18"/>
          <w:lang w:val="af-ZA"/>
        </w:rPr>
        <w:t xml:space="preserve"> </w:t>
      </w:r>
      <w:r w:rsidRPr="000D7DFC">
        <w:rPr>
          <w:rFonts w:ascii="GHEA Grapalat" w:hAnsi="GHEA Grapalat" w:cs="Sylfaen"/>
          <w:color w:val="FF0000"/>
          <w:sz w:val="22"/>
          <w:szCs w:val="18"/>
          <w:lang w:val="hy-AM"/>
        </w:rPr>
        <w:t>«Քաղաքաշինության</w:t>
      </w:r>
      <w:r w:rsidRPr="000D7DFC">
        <w:rPr>
          <w:rFonts w:ascii="GHEA Grapalat" w:hAnsi="GHEA Grapalat" w:cs="Sylfaen"/>
          <w:color w:val="FF0000"/>
          <w:sz w:val="22"/>
          <w:szCs w:val="18"/>
          <w:lang w:val="af-ZA"/>
        </w:rPr>
        <w:t xml:space="preserve"> </w:t>
      </w:r>
      <w:r w:rsidRPr="000D7DFC">
        <w:rPr>
          <w:rFonts w:ascii="GHEA Grapalat" w:hAnsi="GHEA Grapalat" w:cs="Sylfaen"/>
          <w:color w:val="FF0000"/>
          <w:sz w:val="22"/>
          <w:szCs w:val="18"/>
          <w:lang w:val="hy-AM"/>
        </w:rPr>
        <w:t>բնագավառում</w:t>
      </w:r>
      <w:r w:rsidRPr="000D7DFC">
        <w:rPr>
          <w:rFonts w:ascii="GHEA Grapalat" w:hAnsi="GHEA Grapalat" w:cs="Sylfaen"/>
          <w:color w:val="FF0000"/>
          <w:sz w:val="22"/>
          <w:szCs w:val="18"/>
          <w:lang w:val="af-ZA"/>
        </w:rPr>
        <w:t xml:space="preserve"> </w:t>
      </w:r>
      <w:r w:rsidRPr="000D7DFC">
        <w:rPr>
          <w:rFonts w:ascii="GHEA Grapalat" w:hAnsi="GHEA Grapalat" w:cs="Sylfaen"/>
          <w:color w:val="FF0000"/>
          <w:sz w:val="22"/>
          <w:szCs w:val="18"/>
          <w:lang w:val="hy-AM"/>
        </w:rPr>
        <w:t>շինարարության</w:t>
      </w:r>
      <w:r w:rsidRPr="000D7DFC">
        <w:rPr>
          <w:rFonts w:ascii="GHEA Grapalat" w:hAnsi="GHEA Grapalat" w:cs="Sylfaen"/>
          <w:color w:val="FF0000"/>
          <w:sz w:val="22"/>
          <w:szCs w:val="18"/>
          <w:lang w:val="af-ZA"/>
        </w:rPr>
        <w:t xml:space="preserve"> </w:t>
      </w:r>
      <w:r w:rsidRPr="000D7DFC">
        <w:rPr>
          <w:rFonts w:ascii="GHEA Grapalat" w:hAnsi="GHEA Grapalat" w:cs="Sylfaen"/>
          <w:color w:val="FF0000"/>
          <w:sz w:val="22"/>
          <w:szCs w:val="18"/>
          <w:lang w:val="hy-AM"/>
        </w:rPr>
        <w:t>որակի</w:t>
      </w:r>
      <w:r w:rsidRPr="000D7DFC">
        <w:rPr>
          <w:rFonts w:ascii="GHEA Grapalat" w:hAnsi="GHEA Grapalat" w:cs="Sylfaen"/>
          <w:color w:val="FF0000"/>
          <w:sz w:val="22"/>
          <w:szCs w:val="18"/>
          <w:lang w:val="af-ZA"/>
        </w:rPr>
        <w:t xml:space="preserve"> </w:t>
      </w:r>
      <w:r w:rsidRPr="000D7DFC">
        <w:rPr>
          <w:rFonts w:ascii="GHEA Grapalat" w:hAnsi="GHEA Grapalat" w:cs="Sylfaen"/>
          <w:color w:val="FF0000"/>
          <w:sz w:val="22"/>
          <w:szCs w:val="18"/>
          <w:lang w:val="hy-AM"/>
        </w:rPr>
        <w:t>տեխնիկական</w:t>
      </w:r>
      <w:r w:rsidRPr="000D7DFC">
        <w:rPr>
          <w:rFonts w:ascii="GHEA Grapalat" w:hAnsi="GHEA Grapalat" w:cs="Sylfaen"/>
          <w:color w:val="FF0000"/>
          <w:sz w:val="22"/>
          <w:szCs w:val="18"/>
          <w:lang w:val="af-ZA"/>
        </w:rPr>
        <w:t xml:space="preserve"> </w:t>
      </w:r>
      <w:r w:rsidRPr="000D7DFC">
        <w:rPr>
          <w:rFonts w:ascii="GHEA Grapalat" w:hAnsi="GHEA Grapalat" w:cs="Sylfaen"/>
          <w:color w:val="FF0000"/>
          <w:sz w:val="22"/>
          <w:szCs w:val="18"/>
          <w:lang w:val="hy-AM"/>
        </w:rPr>
        <w:t>հսկողության</w:t>
      </w:r>
      <w:r w:rsidRPr="000D7DFC">
        <w:rPr>
          <w:rFonts w:ascii="GHEA Grapalat" w:hAnsi="GHEA Grapalat" w:cs="Sylfaen"/>
          <w:color w:val="FF0000"/>
          <w:sz w:val="22"/>
          <w:szCs w:val="18"/>
          <w:lang w:val="af-ZA"/>
        </w:rPr>
        <w:t xml:space="preserve"> </w:t>
      </w:r>
      <w:r w:rsidRPr="000D7DFC">
        <w:rPr>
          <w:rFonts w:ascii="GHEA Grapalat" w:hAnsi="GHEA Grapalat" w:cs="Sylfaen"/>
          <w:color w:val="FF0000"/>
          <w:sz w:val="22"/>
          <w:szCs w:val="18"/>
          <w:lang w:val="hy-AM"/>
        </w:rPr>
        <w:t>ծառայության</w:t>
      </w:r>
      <w:r w:rsidRPr="000D7DFC">
        <w:rPr>
          <w:rFonts w:ascii="GHEA Grapalat" w:hAnsi="GHEA Grapalat" w:cs="Sylfaen"/>
          <w:color w:val="FF0000"/>
          <w:sz w:val="22"/>
          <w:szCs w:val="18"/>
          <w:lang w:val="af-ZA"/>
        </w:rPr>
        <w:t xml:space="preserve"> </w:t>
      </w:r>
      <w:r w:rsidRPr="000D7DFC">
        <w:rPr>
          <w:rFonts w:ascii="GHEA Grapalat" w:hAnsi="GHEA Grapalat" w:cs="Sylfaen"/>
          <w:color w:val="FF0000"/>
          <w:sz w:val="22"/>
          <w:szCs w:val="18"/>
          <w:lang w:val="hy-AM"/>
        </w:rPr>
        <w:t>մատուցում</w:t>
      </w:r>
      <w:r w:rsidRPr="000D7DFC">
        <w:rPr>
          <w:rFonts w:ascii="GHEA Grapalat" w:hAnsi="GHEA Grapalat" w:cs="Sylfaen"/>
          <w:color w:val="FF0000"/>
          <w:sz w:val="22"/>
          <w:szCs w:val="18"/>
          <w:lang w:val="af-ZA"/>
        </w:rPr>
        <w:t>»</w:t>
      </w:r>
      <w:r w:rsidRPr="000D7DFC">
        <w:rPr>
          <w:rFonts w:ascii="GHEA Grapalat" w:hAnsi="GHEA Grapalat" w:cs="Times Armenian"/>
          <w:color w:val="FF0000"/>
          <w:sz w:val="22"/>
          <w:szCs w:val="18"/>
          <w:lang w:val="af-ZA"/>
        </w:rPr>
        <w:t xml:space="preserve"> լիցենզիան ըստ հետևյալ ներդիրի</w:t>
      </w:r>
      <w:r w:rsidRPr="000D7DFC">
        <w:rPr>
          <w:rFonts w:ascii="GHEA Grapalat" w:hAnsi="GHEA Grapalat" w:cs="Times Armenian"/>
          <w:color w:val="FF0000"/>
          <w:sz w:val="22"/>
          <w:szCs w:val="18"/>
          <w:lang w:val="hy-AM"/>
        </w:rPr>
        <w:t>.</w:t>
      </w:r>
      <w:r w:rsidRPr="000D7DFC">
        <w:rPr>
          <w:rFonts w:ascii="GHEA Grapalat" w:hAnsi="GHEA Grapalat"/>
          <w:color w:val="FF0000"/>
          <w:sz w:val="22"/>
          <w:szCs w:val="18"/>
          <w:lang w:val="af-ZA"/>
        </w:rPr>
        <w:t xml:space="preserve"> </w:t>
      </w:r>
    </w:p>
    <w:p w:rsidR="006237CF" w:rsidRPr="003C6634" w:rsidRDefault="006237CF" w:rsidP="006237CF">
      <w:pPr>
        <w:pStyle w:val="BodyTextIndent"/>
        <w:ind w:firstLine="567"/>
        <w:rPr>
          <w:rFonts w:ascii="GHEA Grapalat" w:hAnsi="GHEA Grapalat"/>
          <w:i w:val="0"/>
          <w:lang w:val="af-ZA"/>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6237CF" w:rsidRPr="006B1E88" w:rsidTr="00994782">
        <w:tc>
          <w:tcPr>
            <w:tcW w:w="1611" w:type="dxa"/>
          </w:tcPr>
          <w:p w:rsidR="006237CF" w:rsidRPr="003C6634" w:rsidRDefault="006237CF" w:rsidP="00994782">
            <w:pPr>
              <w:tabs>
                <w:tab w:val="left" w:pos="1134"/>
              </w:tabs>
              <w:jc w:val="center"/>
              <w:rPr>
                <w:rFonts w:ascii="GHEA Grapalat" w:hAnsi="GHEA Grapalat"/>
                <w:b/>
                <w:i/>
                <w:sz w:val="14"/>
                <w:szCs w:val="14"/>
                <w:lang w:val="es-ES"/>
              </w:rPr>
            </w:pPr>
            <w:r w:rsidRPr="003C6634">
              <w:rPr>
                <w:rFonts w:ascii="GHEA Grapalat" w:hAnsi="GHEA Grapalat" w:cs="Sylfaen"/>
                <w:b/>
                <w:bCs/>
                <w:i/>
                <w:iCs/>
                <w:sz w:val="14"/>
                <w:szCs w:val="14"/>
                <w:lang w:val="es-ES"/>
              </w:rPr>
              <w:t>Չափաբաժինների</w:t>
            </w:r>
            <w:r w:rsidRPr="003C6634">
              <w:rPr>
                <w:rFonts w:ascii="GHEA Grapalat" w:hAnsi="GHEA Grapalat" w:cs="Times Armenian"/>
                <w:b/>
                <w:bCs/>
                <w:i/>
                <w:iCs/>
                <w:sz w:val="14"/>
                <w:szCs w:val="14"/>
                <w:lang w:val="es-ES"/>
              </w:rPr>
              <w:t xml:space="preserve"> </w:t>
            </w:r>
            <w:r w:rsidRPr="003C6634">
              <w:rPr>
                <w:rFonts w:ascii="GHEA Grapalat" w:hAnsi="GHEA Grapalat" w:cs="Sylfaen"/>
                <w:b/>
                <w:bCs/>
                <w:i/>
                <w:iCs/>
                <w:sz w:val="14"/>
                <w:szCs w:val="14"/>
                <w:lang w:val="es-ES"/>
              </w:rPr>
              <w:t>համարները</w:t>
            </w:r>
          </w:p>
        </w:tc>
        <w:tc>
          <w:tcPr>
            <w:tcW w:w="5193" w:type="dxa"/>
            <w:vAlign w:val="center"/>
          </w:tcPr>
          <w:p w:rsidR="006237CF" w:rsidRPr="003C6634" w:rsidRDefault="006237CF" w:rsidP="00994782">
            <w:pPr>
              <w:pStyle w:val="BodyTextIndent2"/>
              <w:ind w:firstLine="0"/>
              <w:jc w:val="center"/>
              <w:rPr>
                <w:rFonts w:ascii="GHEA Grapalat" w:hAnsi="GHEA Grapalat"/>
                <w:b/>
                <w:bCs/>
                <w:i/>
                <w:iCs/>
                <w:sz w:val="16"/>
                <w:szCs w:val="16"/>
                <w:lang w:val="es-ES"/>
              </w:rPr>
            </w:pPr>
            <w:r w:rsidRPr="003C6634">
              <w:rPr>
                <w:rFonts w:ascii="GHEA Grapalat" w:hAnsi="GHEA Grapalat" w:cs="Sylfaen"/>
                <w:b/>
                <w:i/>
                <w:sz w:val="16"/>
                <w:szCs w:val="16"/>
                <w:lang w:val="es-ES"/>
              </w:rPr>
              <w:t>Պահանջվող</w:t>
            </w:r>
            <w:r w:rsidRPr="003C6634">
              <w:rPr>
                <w:rFonts w:ascii="GHEA Grapalat" w:hAnsi="GHEA Grapalat" w:cs="Times Armenian"/>
                <w:b/>
                <w:i/>
                <w:sz w:val="16"/>
                <w:szCs w:val="16"/>
                <w:lang w:val="es-ES"/>
              </w:rPr>
              <w:t xml:space="preserve"> </w:t>
            </w:r>
            <w:proofErr w:type="gramStart"/>
            <w:r w:rsidRPr="003C6634">
              <w:rPr>
                <w:rFonts w:ascii="GHEA Grapalat" w:hAnsi="GHEA Grapalat" w:cs="Sylfaen"/>
                <w:b/>
                <w:i/>
                <w:sz w:val="16"/>
                <w:szCs w:val="16"/>
                <w:lang w:val="es-ES"/>
              </w:rPr>
              <w:t>լիցենզիայի</w:t>
            </w:r>
            <w:r w:rsidRPr="003C6634">
              <w:rPr>
                <w:rFonts w:ascii="GHEA Grapalat" w:hAnsi="GHEA Grapalat" w:cs="Times Armenian"/>
                <w:b/>
                <w:i/>
                <w:sz w:val="16"/>
                <w:szCs w:val="16"/>
                <w:lang w:val="es-ES"/>
              </w:rPr>
              <w:t>(</w:t>
            </w:r>
            <w:proofErr w:type="gramEnd"/>
            <w:r w:rsidRPr="003C6634">
              <w:rPr>
                <w:rFonts w:ascii="GHEA Grapalat" w:hAnsi="GHEA Grapalat" w:cs="Sylfaen"/>
                <w:b/>
                <w:i/>
                <w:sz w:val="16"/>
                <w:szCs w:val="16"/>
                <w:lang w:val="es-ES"/>
              </w:rPr>
              <w:t>ների</w:t>
            </w:r>
            <w:r w:rsidRPr="003C6634">
              <w:rPr>
                <w:rFonts w:ascii="GHEA Grapalat" w:hAnsi="GHEA Grapalat" w:cs="Times Armenian"/>
                <w:b/>
                <w:i/>
                <w:sz w:val="16"/>
                <w:szCs w:val="16"/>
                <w:lang w:val="es-ES"/>
              </w:rPr>
              <w:t xml:space="preserve">) </w:t>
            </w:r>
            <w:r w:rsidRPr="003C6634">
              <w:rPr>
                <w:rFonts w:ascii="GHEA Grapalat" w:hAnsi="GHEA Grapalat" w:cs="Sylfaen"/>
                <w:b/>
                <w:i/>
                <w:sz w:val="16"/>
                <w:szCs w:val="16"/>
                <w:lang w:val="es-ES"/>
              </w:rPr>
              <w:t>տեսակը</w:t>
            </w:r>
            <w:r w:rsidRPr="003C6634">
              <w:rPr>
                <w:rFonts w:ascii="GHEA Grapalat" w:hAnsi="GHEA Grapalat" w:cs="Times Armenian"/>
                <w:b/>
                <w:i/>
                <w:sz w:val="16"/>
                <w:szCs w:val="16"/>
                <w:lang w:val="es-ES"/>
              </w:rPr>
              <w:t>(</w:t>
            </w:r>
            <w:r w:rsidRPr="003C6634">
              <w:rPr>
                <w:rFonts w:ascii="GHEA Grapalat" w:hAnsi="GHEA Grapalat" w:cs="Sylfaen"/>
                <w:b/>
                <w:i/>
                <w:sz w:val="16"/>
                <w:szCs w:val="16"/>
                <w:lang w:val="es-ES"/>
              </w:rPr>
              <w:t>ները</w:t>
            </w:r>
            <w:r w:rsidRPr="003C6634">
              <w:rPr>
                <w:rFonts w:ascii="GHEA Grapalat" w:hAnsi="GHEA Grapalat" w:cs="Times Armenian"/>
                <w:b/>
                <w:i/>
                <w:sz w:val="16"/>
                <w:szCs w:val="16"/>
                <w:lang w:val="es-ES"/>
              </w:rPr>
              <w:t>).</w:t>
            </w:r>
          </w:p>
        </w:tc>
      </w:tr>
      <w:tr w:rsidR="006237CF" w:rsidRPr="003C6634" w:rsidTr="00994782">
        <w:tc>
          <w:tcPr>
            <w:tcW w:w="1611" w:type="dxa"/>
            <w:shd w:val="clear" w:color="auto" w:fill="999999"/>
          </w:tcPr>
          <w:p w:rsidR="006237CF" w:rsidRPr="003C6634" w:rsidRDefault="006237CF" w:rsidP="00994782">
            <w:pPr>
              <w:tabs>
                <w:tab w:val="left" w:pos="1134"/>
              </w:tabs>
              <w:jc w:val="center"/>
              <w:rPr>
                <w:rFonts w:ascii="GHEA Grapalat" w:hAnsi="GHEA Grapalat"/>
                <w:b/>
                <w:i/>
                <w:sz w:val="14"/>
                <w:lang w:val="es-ES"/>
              </w:rPr>
            </w:pPr>
            <w:r w:rsidRPr="003C6634">
              <w:rPr>
                <w:rFonts w:ascii="GHEA Grapalat" w:hAnsi="GHEA Grapalat"/>
                <w:b/>
                <w:i/>
                <w:sz w:val="14"/>
                <w:lang w:val="es-ES"/>
              </w:rPr>
              <w:t>1</w:t>
            </w:r>
          </w:p>
        </w:tc>
        <w:tc>
          <w:tcPr>
            <w:tcW w:w="5193" w:type="dxa"/>
            <w:shd w:val="clear" w:color="auto" w:fill="999999"/>
          </w:tcPr>
          <w:p w:rsidR="006237CF" w:rsidRPr="003C6634" w:rsidRDefault="006237CF" w:rsidP="00994782">
            <w:pPr>
              <w:tabs>
                <w:tab w:val="left" w:pos="1134"/>
              </w:tabs>
              <w:jc w:val="center"/>
              <w:rPr>
                <w:rFonts w:ascii="GHEA Grapalat" w:hAnsi="GHEA Grapalat"/>
                <w:b/>
                <w:i/>
                <w:sz w:val="14"/>
                <w:lang w:val="es-ES"/>
              </w:rPr>
            </w:pPr>
            <w:r w:rsidRPr="003C6634">
              <w:rPr>
                <w:rFonts w:ascii="GHEA Grapalat" w:hAnsi="GHEA Grapalat"/>
                <w:b/>
                <w:i/>
                <w:sz w:val="14"/>
                <w:lang w:val="es-ES"/>
              </w:rPr>
              <w:t>2</w:t>
            </w:r>
          </w:p>
        </w:tc>
      </w:tr>
      <w:tr w:rsidR="00994782" w:rsidRPr="003C6634" w:rsidTr="00994782">
        <w:tc>
          <w:tcPr>
            <w:tcW w:w="1611" w:type="dxa"/>
            <w:vMerge w:val="restart"/>
          </w:tcPr>
          <w:p w:rsidR="00994782" w:rsidRPr="00994782" w:rsidRDefault="00994782" w:rsidP="00994782">
            <w:pPr>
              <w:tabs>
                <w:tab w:val="left" w:pos="1134"/>
              </w:tabs>
              <w:jc w:val="center"/>
              <w:rPr>
                <w:rFonts w:ascii="GHEA Grapalat" w:hAnsi="GHEA Grapalat"/>
                <w:i/>
                <w:sz w:val="20"/>
              </w:rPr>
            </w:pPr>
          </w:p>
          <w:p w:rsidR="00994782" w:rsidRPr="006C6D8C" w:rsidRDefault="00994782" w:rsidP="00994782">
            <w:pPr>
              <w:tabs>
                <w:tab w:val="left" w:pos="1134"/>
              </w:tabs>
              <w:jc w:val="center"/>
              <w:rPr>
                <w:rFonts w:ascii="GHEA Grapalat" w:hAnsi="GHEA Grapalat"/>
                <w:i/>
                <w:sz w:val="20"/>
                <w:lang w:val="ru-RU"/>
              </w:rPr>
            </w:pPr>
            <w:r>
              <w:rPr>
                <w:rFonts w:ascii="GHEA Grapalat" w:hAnsi="GHEA Grapalat"/>
                <w:i/>
                <w:sz w:val="20"/>
                <w:lang w:val="ru-RU"/>
              </w:rPr>
              <w:t>1</w:t>
            </w:r>
          </w:p>
        </w:tc>
        <w:tc>
          <w:tcPr>
            <w:tcW w:w="5193" w:type="dxa"/>
            <w:vAlign w:val="center"/>
          </w:tcPr>
          <w:p w:rsidR="00994782" w:rsidRPr="006237CF" w:rsidRDefault="00994782" w:rsidP="00994782">
            <w:pPr>
              <w:pStyle w:val="BodyTextIndent2"/>
              <w:ind w:firstLine="0"/>
              <w:jc w:val="left"/>
              <w:rPr>
                <w:rFonts w:ascii="GHEA Grapalat" w:hAnsi="GHEA Grapalat" w:cs="Sylfaen"/>
                <w:i/>
                <w:sz w:val="18"/>
                <w:szCs w:val="18"/>
                <w:u w:val="single"/>
                <w:lang w:val="es-ES"/>
              </w:rPr>
            </w:pPr>
            <w:r w:rsidRPr="00FB1EC7">
              <w:rPr>
                <w:rFonts w:ascii="GHEA Grapalat" w:hAnsi="GHEA Grapalat" w:cs="Sylfaen"/>
                <w:i/>
                <w:sz w:val="18"/>
                <w:szCs w:val="18"/>
                <w:u w:val="single"/>
                <w:lang w:val="es-ES"/>
              </w:rPr>
              <w:t>«</w:t>
            </w:r>
            <w:r>
              <w:rPr>
                <w:rFonts w:ascii="GHEA Grapalat" w:hAnsi="GHEA Grapalat" w:cs="Sylfaen"/>
                <w:i/>
                <w:sz w:val="18"/>
                <w:szCs w:val="18"/>
                <w:u w:val="single"/>
                <w:lang w:val="hy-AM"/>
              </w:rPr>
              <w:t>Բնակելի, հասարակական,արտադրական</w:t>
            </w:r>
            <w:r w:rsidRPr="00FB1EC7">
              <w:rPr>
                <w:rFonts w:ascii="GHEA Grapalat" w:hAnsi="GHEA Grapalat" w:cs="Sylfaen"/>
                <w:i/>
                <w:sz w:val="18"/>
                <w:szCs w:val="18"/>
                <w:u w:val="single"/>
                <w:lang w:val="es-ES"/>
              </w:rPr>
              <w:t>»</w:t>
            </w:r>
          </w:p>
        </w:tc>
      </w:tr>
      <w:tr w:rsidR="00994782" w:rsidRPr="003C6634" w:rsidTr="00994782">
        <w:tc>
          <w:tcPr>
            <w:tcW w:w="1611" w:type="dxa"/>
            <w:vMerge/>
          </w:tcPr>
          <w:p w:rsidR="00994782" w:rsidRDefault="00994782" w:rsidP="00994782">
            <w:pPr>
              <w:tabs>
                <w:tab w:val="left" w:pos="1134"/>
              </w:tabs>
              <w:jc w:val="center"/>
              <w:rPr>
                <w:rFonts w:ascii="GHEA Grapalat" w:hAnsi="GHEA Grapalat"/>
                <w:i/>
                <w:sz w:val="20"/>
                <w:lang w:val="ru-RU"/>
              </w:rPr>
            </w:pPr>
          </w:p>
        </w:tc>
        <w:tc>
          <w:tcPr>
            <w:tcW w:w="5193" w:type="dxa"/>
            <w:vAlign w:val="center"/>
          </w:tcPr>
          <w:p w:rsidR="00994782" w:rsidRPr="006237CF" w:rsidRDefault="00994782" w:rsidP="00994782">
            <w:pPr>
              <w:pStyle w:val="BodyTextIndent2"/>
              <w:ind w:firstLine="0"/>
              <w:jc w:val="left"/>
              <w:rPr>
                <w:rFonts w:ascii="GHEA Grapalat" w:hAnsi="GHEA Grapalat" w:cs="Sylfaen"/>
                <w:i/>
                <w:sz w:val="18"/>
                <w:szCs w:val="18"/>
                <w:u w:val="single"/>
                <w:lang w:val="en-US"/>
              </w:rPr>
            </w:pPr>
            <w:r>
              <w:rPr>
                <w:rFonts w:ascii="GHEA Grapalat" w:hAnsi="GHEA Grapalat" w:cs="Sylfaen"/>
                <w:i/>
                <w:sz w:val="18"/>
                <w:szCs w:val="18"/>
                <w:u w:val="single"/>
                <w:lang w:val="en-US"/>
              </w:rPr>
              <w:t>Էներգետիկ</w:t>
            </w:r>
          </w:p>
        </w:tc>
      </w:tr>
    </w:tbl>
    <w:p w:rsidR="00631539" w:rsidRPr="00712340" w:rsidRDefault="00631539" w:rsidP="00631539">
      <w:pPr>
        <w:ind w:firstLine="567"/>
        <w:rPr>
          <w:rFonts w:ascii="GHEA Grapalat" w:hAnsi="GHEA Grapalat" w:cs="Sylfaen"/>
          <w:i/>
          <w:sz w:val="20"/>
          <w:lang w:val="es-ES"/>
        </w:rPr>
      </w:pPr>
    </w:p>
    <w:p w:rsidR="00631539" w:rsidRPr="00712340" w:rsidRDefault="00631539" w:rsidP="00631539">
      <w:pPr>
        <w:jc w:val="center"/>
        <w:rPr>
          <w:rFonts w:ascii="GHEA Grapalat" w:hAnsi="GHEA Grapalat"/>
          <w:b/>
          <w:sz w:val="20"/>
          <w:lang w:val="es-ES"/>
        </w:rPr>
      </w:pPr>
      <w:r w:rsidRPr="00712340">
        <w:rPr>
          <w:rFonts w:ascii="GHEA Grapalat" w:hAnsi="GHEA Grapalat"/>
          <w:b/>
          <w:sz w:val="20"/>
          <w:lang w:val="es-ES"/>
        </w:rPr>
        <w:t xml:space="preserve">2.  </w:t>
      </w:r>
      <w:r w:rsidRPr="00712340">
        <w:rPr>
          <w:rFonts w:ascii="GHEA Grapalat" w:hAnsi="GHEA Grapalat" w:cs="Sylfaen"/>
          <w:b/>
          <w:sz w:val="20"/>
        </w:rPr>
        <w:t>ՄԱՍՆԱԿՑԻ</w:t>
      </w:r>
      <w:r w:rsidRPr="00712340">
        <w:rPr>
          <w:rFonts w:ascii="GHEA Grapalat" w:hAnsi="GHEA Grapalat"/>
          <w:b/>
          <w:sz w:val="20"/>
          <w:lang w:val="es-ES"/>
        </w:rPr>
        <w:t xml:space="preserve"> </w:t>
      </w:r>
      <w:r w:rsidRPr="00712340">
        <w:rPr>
          <w:rFonts w:ascii="GHEA Grapalat" w:hAnsi="GHEA Grapalat" w:cs="Sylfaen"/>
          <w:b/>
          <w:sz w:val="20"/>
        </w:rPr>
        <w:t>ՄԱՍՆԱԿՑՈՒԹՅԱՆ</w:t>
      </w:r>
      <w:r w:rsidRPr="00712340">
        <w:rPr>
          <w:rFonts w:ascii="GHEA Grapalat" w:hAnsi="GHEA Grapalat"/>
          <w:b/>
          <w:sz w:val="20"/>
          <w:lang w:val="es-ES"/>
        </w:rPr>
        <w:t xml:space="preserve"> </w:t>
      </w:r>
      <w:r w:rsidRPr="00712340">
        <w:rPr>
          <w:rFonts w:ascii="GHEA Grapalat" w:hAnsi="GHEA Grapalat" w:cs="Sylfaen"/>
          <w:b/>
          <w:sz w:val="20"/>
        </w:rPr>
        <w:t>ԻՐԱՎՈՒՆՔԻ</w:t>
      </w:r>
      <w:r w:rsidRPr="00712340">
        <w:rPr>
          <w:rFonts w:ascii="GHEA Grapalat" w:hAnsi="GHEA Grapalat"/>
          <w:b/>
          <w:sz w:val="20"/>
          <w:lang w:val="es-ES"/>
        </w:rPr>
        <w:t xml:space="preserve"> </w:t>
      </w:r>
      <w:r w:rsidRPr="00712340">
        <w:rPr>
          <w:rFonts w:ascii="GHEA Grapalat" w:hAnsi="GHEA Grapalat" w:cs="Sylfaen"/>
          <w:b/>
          <w:sz w:val="20"/>
        </w:rPr>
        <w:t>ՊԱՀԱՆՋՆԵՐԸ</w:t>
      </w:r>
      <w:r w:rsidRPr="00712340">
        <w:rPr>
          <w:rFonts w:ascii="GHEA Grapalat" w:hAnsi="GHEA Grapalat"/>
          <w:b/>
          <w:sz w:val="20"/>
          <w:lang w:val="es-ES"/>
        </w:rPr>
        <w:t xml:space="preserve">, </w:t>
      </w:r>
      <w:r w:rsidRPr="00712340">
        <w:rPr>
          <w:rFonts w:ascii="GHEA Grapalat" w:hAnsi="GHEA Grapalat" w:cs="Sylfaen"/>
          <w:b/>
          <w:sz w:val="20"/>
        </w:rPr>
        <w:t>ՈՐԱԿԱՎՈՐՄԱՆ</w:t>
      </w:r>
      <w:r w:rsidRPr="00712340">
        <w:rPr>
          <w:rFonts w:ascii="GHEA Grapalat" w:hAnsi="GHEA Grapalat"/>
          <w:b/>
          <w:sz w:val="20"/>
          <w:lang w:val="es-ES"/>
        </w:rPr>
        <w:t xml:space="preserve"> </w:t>
      </w:r>
      <w:r w:rsidRPr="00712340">
        <w:rPr>
          <w:rFonts w:ascii="GHEA Grapalat" w:hAnsi="GHEA Grapalat" w:cs="Sylfaen"/>
          <w:b/>
          <w:sz w:val="20"/>
        </w:rPr>
        <w:t>ՉԱՓԱՆԻՇՆԵՐԸ</w:t>
      </w:r>
      <w:r w:rsidRPr="00712340">
        <w:rPr>
          <w:rFonts w:ascii="GHEA Grapalat" w:hAnsi="GHEA Grapalat"/>
          <w:b/>
          <w:sz w:val="20"/>
          <w:lang w:val="es-ES"/>
        </w:rPr>
        <w:t xml:space="preserve">  ԵՎ </w:t>
      </w:r>
      <w:r w:rsidRPr="00712340">
        <w:rPr>
          <w:rFonts w:ascii="GHEA Grapalat" w:hAnsi="GHEA Grapalat" w:cs="Sylfaen"/>
          <w:b/>
          <w:sz w:val="20"/>
        </w:rPr>
        <w:t>ԴՐԱՆՑ</w:t>
      </w:r>
      <w:r w:rsidRPr="00712340">
        <w:rPr>
          <w:rFonts w:ascii="GHEA Grapalat" w:hAnsi="GHEA Grapalat"/>
          <w:b/>
          <w:sz w:val="20"/>
          <w:lang w:val="es-ES"/>
        </w:rPr>
        <w:t xml:space="preserve"> </w:t>
      </w:r>
      <w:r w:rsidRPr="00712340">
        <w:rPr>
          <w:rFonts w:ascii="GHEA Grapalat" w:hAnsi="GHEA Grapalat" w:cs="Sylfaen"/>
          <w:b/>
          <w:sz w:val="20"/>
          <w:lang w:val="es-ES"/>
        </w:rPr>
        <w:t>Գ</w:t>
      </w:r>
      <w:r w:rsidRPr="00712340">
        <w:rPr>
          <w:rFonts w:ascii="GHEA Grapalat" w:hAnsi="GHEA Grapalat" w:cs="Sylfaen"/>
          <w:b/>
          <w:sz w:val="20"/>
        </w:rPr>
        <w:t>ՆԱՀԱՏՄԱՆ</w:t>
      </w:r>
      <w:r w:rsidRPr="00712340">
        <w:rPr>
          <w:rFonts w:ascii="GHEA Grapalat" w:hAnsi="GHEA Grapalat"/>
          <w:b/>
          <w:sz w:val="20"/>
          <w:lang w:val="es-ES"/>
        </w:rPr>
        <w:t xml:space="preserve"> </w:t>
      </w:r>
      <w:r w:rsidRPr="00712340">
        <w:rPr>
          <w:rFonts w:ascii="GHEA Grapalat" w:hAnsi="GHEA Grapalat" w:cs="Sylfaen"/>
          <w:b/>
          <w:sz w:val="20"/>
        </w:rPr>
        <w:t>ԿԱՐ</w:t>
      </w:r>
      <w:r w:rsidRPr="00712340">
        <w:rPr>
          <w:rFonts w:ascii="GHEA Grapalat" w:hAnsi="GHEA Grapalat" w:cs="Sylfaen"/>
          <w:b/>
          <w:sz w:val="20"/>
          <w:lang w:val="es-ES"/>
        </w:rPr>
        <w:t>Գ</w:t>
      </w:r>
      <w:r w:rsidRPr="00712340">
        <w:rPr>
          <w:rFonts w:ascii="GHEA Grapalat" w:hAnsi="GHEA Grapalat" w:cs="Sylfaen"/>
          <w:b/>
          <w:sz w:val="20"/>
        </w:rPr>
        <w:t>Ը</w:t>
      </w:r>
      <w:r w:rsidRPr="00712340">
        <w:rPr>
          <w:rFonts w:ascii="GHEA Grapalat" w:hAnsi="GHEA Grapalat"/>
          <w:b/>
          <w:sz w:val="20"/>
          <w:lang w:val="es-ES"/>
        </w:rPr>
        <w:t xml:space="preserve"> </w:t>
      </w:r>
    </w:p>
    <w:p w:rsidR="00631539" w:rsidRPr="00712340" w:rsidRDefault="00631539" w:rsidP="00631539">
      <w:pPr>
        <w:ind w:firstLine="567"/>
        <w:jc w:val="both"/>
        <w:rPr>
          <w:rFonts w:ascii="GHEA Grapalat" w:hAnsi="GHEA Grapalat"/>
          <w:szCs w:val="22"/>
          <w:lang w:val="es-ES"/>
        </w:rPr>
      </w:pPr>
    </w:p>
    <w:p w:rsidR="00631539" w:rsidRPr="00712340" w:rsidRDefault="00631539" w:rsidP="00631539">
      <w:pPr>
        <w:ind w:firstLine="567"/>
        <w:jc w:val="both"/>
        <w:rPr>
          <w:rFonts w:ascii="GHEA Grapalat" w:hAnsi="GHEA Grapalat" w:cs="Arial Armenian"/>
          <w:sz w:val="20"/>
          <w:lang w:val="es-ES"/>
        </w:rPr>
      </w:pPr>
      <w:r w:rsidRPr="00712340">
        <w:rPr>
          <w:rFonts w:ascii="GHEA Grapalat" w:hAnsi="GHEA Grapalat" w:cs="Arial Armenian"/>
          <w:sz w:val="20"/>
          <w:lang w:val="es-ES"/>
        </w:rPr>
        <w:t xml:space="preserve">2.1 </w:t>
      </w:r>
      <w:r w:rsidRPr="00712340">
        <w:rPr>
          <w:rFonts w:ascii="GHEA Grapalat" w:hAnsi="GHEA Grapalat" w:cs="Sylfaen"/>
          <w:sz w:val="20"/>
          <w:lang w:val="ru-RU"/>
        </w:rPr>
        <w:t>Սույն</w:t>
      </w:r>
      <w:r w:rsidRPr="00712340">
        <w:rPr>
          <w:rFonts w:ascii="GHEA Grapalat" w:hAnsi="GHEA Grapalat" w:cs="Arial Armenian"/>
          <w:sz w:val="20"/>
          <w:lang w:val="es-ES"/>
        </w:rPr>
        <w:t xml:space="preserve">  ընթացակարգին </w:t>
      </w:r>
      <w:r w:rsidRPr="00712340">
        <w:rPr>
          <w:rFonts w:ascii="GHEA Grapalat" w:hAnsi="GHEA Grapalat" w:cs="Sylfaen"/>
          <w:sz w:val="20"/>
          <w:lang w:val="ru-RU"/>
        </w:rPr>
        <w:t>մասնակցելու</w:t>
      </w:r>
      <w:r w:rsidRPr="00712340">
        <w:rPr>
          <w:rFonts w:ascii="GHEA Grapalat" w:hAnsi="GHEA Grapalat" w:cs="Arial Armenian"/>
          <w:sz w:val="20"/>
          <w:lang w:val="es-ES"/>
        </w:rPr>
        <w:t xml:space="preserve"> </w:t>
      </w:r>
      <w:r w:rsidRPr="00712340">
        <w:rPr>
          <w:rFonts w:ascii="GHEA Grapalat" w:hAnsi="GHEA Grapalat" w:cs="Sylfaen"/>
          <w:sz w:val="20"/>
          <w:lang w:val="ru-RU"/>
        </w:rPr>
        <w:t>իրավունք</w:t>
      </w:r>
      <w:r w:rsidRPr="00712340">
        <w:rPr>
          <w:rFonts w:ascii="GHEA Grapalat" w:hAnsi="GHEA Grapalat" w:cs="Arial Armenian"/>
          <w:sz w:val="20"/>
          <w:lang w:val="es-ES"/>
        </w:rPr>
        <w:t xml:space="preserve"> </w:t>
      </w:r>
      <w:r w:rsidRPr="00712340">
        <w:rPr>
          <w:rFonts w:ascii="GHEA Grapalat" w:hAnsi="GHEA Grapalat" w:cs="Sylfaen"/>
          <w:sz w:val="20"/>
          <w:lang w:val="ru-RU"/>
        </w:rPr>
        <w:t>չունեն</w:t>
      </w:r>
      <w:r w:rsidRPr="00712340">
        <w:rPr>
          <w:rFonts w:ascii="GHEA Grapalat" w:hAnsi="GHEA Grapalat" w:cs="Arial Armenian"/>
          <w:sz w:val="20"/>
          <w:lang w:val="es-ES"/>
        </w:rPr>
        <w:t xml:space="preserve"> </w:t>
      </w:r>
      <w:r w:rsidRPr="00712340">
        <w:rPr>
          <w:rFonts w:ascii="GHEA Grapalat" w:hAnsi="GHEA Grapalat" w:cs="Sylfaen"/>
          <w:sz w:val="20"/>
          <w:lang w:val="ru-RU"/>
        </w:rPr>
        <w:t>անձինք</w:t>
      </w:r>
      <w:r w:rsidRPr="00712340">
        <w:rPr>
          <w:rFonts w:ascii="GHEA Grapalat" w:hAnsi="GHEA Grapalat" w:cs="Sylfaen"/>
          <w:sz w:val="20"/>
          <w:lang w:val="es-ES"/>
        </w:rPr>
        <w:t>.</w:t>
      </w:r>
    </w:p>
    <w:p w:rsidR="00631539" w:rsidRPr="00712340" w:rsidRDefault="00631539" w:rsidP="00631539">
      <w:pPr>
        <w:ind w:firstLine="720"/>
        <w:jc w:val="both"/>
        <w:rPr>
          <w:rFonts w:ascii="GHEA Grapalat" w:hAnsi="GHEA Grapalat"/>
          <w:sz w:val="20"/>
          <w:szCs w:val="20"/>
          <w:lang w:val="es-ES"/>
        </w:rPr>
      </w:pPr>
      <w:r w:rsidRPr="00712340">
        <w:rPr>
          <w:rFonts w:ascii="GHEA Grapalat" w:hAnsi="GHEA Grapalat"/>
          <w:sz w:val="20"/>
          <w:szCs w:val="20"/>
          <w:lang w:val="es-ES"/>
        </w:rPr>
        <w:t xml:space="preserve">1)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cs="Sylfaen"/>
          <w:sz w:val="20"/>
          <w:szCs w:val="20"/>
        </w:rPr>
        <w:t>դատական</w:t>
      </w:r>
      <w:r w:rsidRPr="00712340">
        <w:rPr>
          <w:rFonts w:ascii="GHEA Grapalat" w:hAnsi="GHEA Grapalat"/>
          <w:sz w:val="20"/>
          <w:szCs w:val="20"/>
          <w:lang w:val="es-ES"/>
        </w:rPr>
        <w:t xml:space="preserve"> </w:t>
      </w:r>
      <w:r w:rsidRPr="00712340">
        <w:rPr>
          <w:rFonts w:ascii="GHEA Grapalat" w:hAnsi="GHEA Grapalat" w:cs="Sylfaen"/>
          <w:sz w:val="20"/>
          <w:szCs w:val="20"/>
        </w:rPr>
        <w:t>կարգով</w:t>
      </w:r>
      <w:r w:rsidRPr="00712340">
        <w:rPr>
          <w:rFonts w:ascii="GHEA Grapalat" w:hAnsi="GHEA Grapalat"/>
          <w:sz w:val="20"/>
          <w:szCs w:val="20"/>
          <w:lang w:val="es-ES"/>
        </w:rPr>
        <w:t xml:space="preserve"> </w:t>
      </w:r>
      <w:r w:rsidRPr="00712340">
        <w:rPr>
          <w:rFonts w:ascii="GHEA Grapalat" w:hAnsi="GHEA Grapalat" w:cs="Sylfaen"/>
          <w:sz w:val="20"/>
          <w:szCs w:val="20"/>
        </w:rPr>
        <w:t>ճանաչվել</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սնանկ</w:t>
      </w:r>
      <w:r w:rsidRPr="00712340">
        <w:rPr>
          <w:rFonts w:ascii="GHEA Grapalat" w:hAnsi="GHEA Grapalat"/>
          <w:sz w:val="20"/>
          <w:szCs w:val="20"/>
          <w:lang w:val="es-ES"/>
        </w:rPr>
        <w:t xml:space="preserve">. </w:t>
      </w:r>
    </w:p>
    <w:p w:rsidR="00631539" w:rsidRPr="00712340" w:rsidRDefault="00631539" w:rsidP="00631539">
      <w:pPr>
        <w:tabs>
          <w:tab w:val="left" w:pos="7200"/>
        </w:tabs>
        <w:ind w:firstLine="720"/>
        <w:jc w:val="both"/>
        <w:rPr>
          <w:rFonts w:ascii="GHEA Grapalat" w:hAnsi="GHEA Grapalat"/>
          <w:sz w:val="20"/>
          <w:szCs w:val="20"/>
          <w:lang w:val="es-ES"/>
        </w:rPr>
      </w:pPr>
      <w:r w:rsidRPr="00712340">
        <w:rPr>
          <w:rFonts w:ascii="GHEA Grapalat" w:hAnsi="GHEA Grapalat"/>
          <w:sz w:val="20"/>
          <w:szCs w:val="20"/>
          <w:lang w:val="es-ES"/>
        </w:rPr>
        <w:t xml:space="preserve">2)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sz w:val="20"/>
          <w:szCs w:val="20"/>
        </w:rPr>
        <w:t>հարկային</w:t>
      </w:r>
      <w:r w:rsidRPr="00712340">
        <w:rPr>
          <w:rFonts w:ascii="GHEA Grapalat" w:hAnsi="GHEA Grapalat"/>
          <w:sz w:val="20"/>
          <w:szCs w:val="20"/>
          <w:lang w:val="es-ES"/>
        </w:rPr>
        <w:t xml:space="preserve"> </w:t>
      </w:r>
      <w:r w:rsidRPr="00712340">
        <w:rPr>
          <w:rFonts w:ascii="GHEA Grapalat" w:hAnsi="GHEA Grapalat"/>
          <w:sz w:val="20"/>
          <w:szCs w:val="20"/>
        </w:rPr>
        <w:t>մարմնի</w:t>
      </w:r>
      <w:r w:rsidRPr="00712340">
        <w:rPr>
          <w:rFonts w:ascii="GHEA Grapalat" w:hAnsi="GHEA Grapalat"/>
          <w:sz w:val="20"/>
          <w:szCs w:val="20"/>
          <w:lang w:val="es-ES"/>
        </w:rPr>
        <w:t xml:space="preserve"> </w:t>
      </w:r>
      <w:r w:rsidRPr="00712340">
        <w:rPr>
          <w:rFonts w:ascii="GHEA Grapalat" w:hAnsi="GHEA Grapalat"/>
          <w:sz w:val="20"/>
          <w:szCs w:val="20"/>
        </w:rPr>
        <w:t>կողմից</w:t>
      </w:r>
      <w:r w:rsidRPr="00712340">
        <w:rPr>
          <w:rFonts w:ascii="GHEA Grapalat" w:hAnsi="GHEA Grapalat"/>
          <w:sz w:val="20"/>
          <w:szCs w:val="20"/>
          <w:lang w:val="es-ES"/>
        </w:rPr>
        <w:t xml:space="preserve"> </w:t>
      </w:r>
      <w:r w:rsidRPr="00712340">
        <w:rPr>
          <w:rFonts w:ascii="GHEA Grapalat" w:hAnsi="GHEA Grapalat"/>
          <w:sz w:val="20"/>
          <w:szCs w:val="20"/>
        </w:rPr>
        <w:t>վերահսկվող</w:t>
      </w:r>
      <w:r w:rsidRPr="00712340">
        <w:rPr>
          <w:rFonts w:ascii="GHEA Grapalat" w:hAnsi="GHEA Grapalat"/>
          <w:sz w:val="20"/>
          <w:szCs w:val="20"/>
          <w:lang w:val="es-ES"/>
        </w:rPr>
        <w:t xml:space="preserve"> </w:t>
      </w:r>
      <w:r w:rsidRPr="00712340">
        <w:rPr>
          <w:rFonts w:ascii="GHEA Grapalat" w:hAnsi="GHEA Grapalat"/>
          <w:sz w:val="20"/>
          <w:szCs w:val="20"/>
        </w:rPr>
        <w:t>եկամուտների</w:t>
      </w:r>
      <w:r w:rsidRPr="00712340">
        <w:rPr>
          <w:rFonts w:ascii="GHEA Grapalat" w:hAnsi="GHEA Grapalat"/>
          <w:sz w:val="20"/>
          <w:szCs w:val="20"/>
          <w:lang w:val="es-ES"/>
        </w:rPr>
        <w:t xml:space="preserve"> </w:t>
      </w:r>
      <w:r w:rsidRPr="00712340">
        <w:rPr>
          <w:rFonts w:ascii="GHEA Grapalat" w:hAnsi="GHEA Grapalat"/>
          <w:sz w:val="20"/>
          <w:szCs w:val="20"/>
        </w:rPr>
        <w:t>գծով</w:t>
      </w:r>
      <w:r w:rsidRPr="00712340">
        <w:rPr>
          <w:rFonts w:ascii="GHEA Grapalat" w:hAnsi="GHEA Grapalat"/>
          <w:sz w:val="20"/>
          <w:szCs w:val="20"/>
          <w:lang w:val="es-ES"/>
        </w:rPr>
        <w:t xml:space="preserve"> </w:t>
      </w:r>
      <w:r w:rsidRPr="00712340">
        <w:rPr>
          <w:rFonts w:ascii="GHEA Grapalat" w:hAnsi="GHEA Grapalat" w:cs="Sylfaen"/>
          <w:sz w:val="20"/>
          <w:szCs w:val="20"/>
        </w:rPr>
        <w:t>ունեն</w:t>
      </w:r>
      <w:r w:rsidRPr="00712340">
        <w:rPr>
          <w:rFonts w:ascii="GHEA Grapalat" w:hAnsi="GHEA Grapalat"/>
          <w:sz w:val="20"/>
          <w:szCs w:val="20"/>
          <w:lang w:val="es-ES"/>
        </w:rPr>
        <w:t xml:space="preserve"> </w:t>
      </w:r>
      <w:r w:rsidRPr="00712340">
        <w:rPr>
          <w:rFonts w:ascii="GHEA Grapalat" w:hAnsi="GHEA Grapalat" w:cs="Sylfaen"/>
          <w:sz w:val="20"/>
          <w:szCs w:val="20"/>
        </w:rPr>
        <w:t>իրենց</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ներկայացրած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գնային</w:t>
      </w:r>
      <w:r w:rsidRPr="00712340">
        <w:rPr>
          <w:rFonts w:ascii="GHEA Grapalat" w:hAnsi="GHEA Grapalat" w:cs="Sylfaen"/>
          <w:sz w:val="20"/>
          <w:szCs w:val="20"/>
          <w:lang w:val="es-ES"/>
        </w:rPr>
        <w:t xml:space="preserve"> </w:t>
      </w:r>
      <w:r w:rsidRPr="00712340">
        <w:rPr>
          <w:rFonts w:ascii="GHEA Grapalat" w:hAnsi="GHEA Grapalat" w:cs="Sylfaen"/>
          <w:sz w:val="20"/>
          <w:szCs w:val="20"/>
        </w:rPr>
        <w:t>առաջարկի</w:t>
      </w:r>
      <w:r w:rsidRPr="00712340">
        <w:rPr>
          <w:rFonts w:ascii="GHEA Grapalat" w:hAnsi="GHEA Grapalat" w:cs="Sylfaen"/>
          <w:sz w:val="20"/>
          <w:szCs w:val="20"/>
          <w:lang w:val="es-ES"/>
        </w:rPr>
        <w:t xml:space="preserve"> </w:t>
      </w:r>
      <w:r w:rsidRPr="00712340">
        <w:rPr>
          <w:rFonts w:ascii="GHEA Grapalat" w:hAnsi="GHEA Grapalat" w:cs="Sylfaen"/>
          <w:sz w:val="20"/>
          <w:szCs w:val="20"/>
        </w:rPr>
        <w:t>մինչև</w:t>
      </w:r>
      <w:r w:rsidRPr="00712340">
        <w:rPr>
          <w:rFonts w:ascii="GHEA Grapalat" w:hAnsi="GHEA Grapalat" w:cs="Sylfaen"/>
          <w:sz w:val="20"/>
          <w:szCs w:val="20"/>
          <w:lang w:val="es-ES"/>
        </w:rPr>
        <w:t xml:space="preserve"> </w:t>
      </w:r>
      <w:r w:rsidRPr="00712340">
        <w:rPr>
          <w:rFonts w:ascii="GHEA Grapalat" w:hAnsi="GHEA Grapalat" w:cs="Sylfaen"/>
          <w:sz w:val="20"/>
          <w:szCs w:val="20"/>
        </w:rPr>
        <w:t>մեկ</w:t>
      </w:r>
      <w:r w:rsidRPr="00712340">
        <w:rPr>
          <w:rFonts w:ascii="GHEA Grapalat" w:hAnsi="GHEA Grapalat" w:cs="Sylfaen"/>
          <w:sz w:val="20"/>
          <w:szCs w:val="20"/>
          <w:lang w:val="es-ES"/>
        </w:rPr>
        <w:t xml:space="preserve"> </w:t>
      </w:r>
      <w:r w:rsidRPr="00712340">
        <w:rPr>
          <w:rFonts w:ascii="GHEA Grapalat" w:hAnsi="GHEA Grapalat" w:cs="Sylfaen"/>
          <w:sz w:val="20"/>
          <w:szCs w:val="20"/>
        </w:rPr>
        <w:t>տոկոսը</w:t>
      </w:r>
      <w:r w:rsidRPr="00712340">
        <w:rPr>
          <w:rFonts w:ascii="GHEA Grapalat" w:hAnsi="GHEA Grapalat" w:cs="Sylfaen"/>
          <w:sz w:val="20"/>
          <w:szCs w:val="20"/>
          <w:lang w:val="es-ES"/>
        </w:rPr>
        <w:t xml:space="preserve">, </w:t>
      </w:r>
      <w:r w:rsidRPr="00712340">
        <w:rPr>
          <w:rFonts w:ascii="GHEA Grapalat" w:hAnsi="GHEA Grapalat" w:cs="Sylfaen"/>
          <w:sz w:val="20"/>
          <w:szCs w:val="20"/>
        </w:rPr>
        <w:t>բայց</w:t>
      </w:r>
      <w:r w:rsidRPr="00712340">
        <w:rPr>
          <w:rFonts w:ascii="GHEA Grapalat" w:hAnsi="GHEA Grapalat" w:cs="Sylfaen"/>
          <w:sz w:val="20"/>
          <w:szCs w:val="20"/>
          <w:lang w:val="es-ES"/>
        </w:rPr>
        <w:t xml:space="preserve"> </w:t>
      </w:r>
      <w:r w:rsidRPr="00712340">
        <w:rPr>
          <w:rFonts w:ascii="GHEA Grapalat" w:hAnsi="GHEA Grapalat" w:cs="Sylfaen"/>
          <w:sz w:val="20"/>
          <w:szCs w:val="20"/>
        </w:rPr>
        <w:t>ոչ</w:t>
      </w:r>
      <w:r w:rsidRPr="00712340">
        <w:rPr>
          <w:rFonts w:ascii="GHEA Grapalat" w:hAnsi="GHEA Grapalat" w:cs="Sylfaen"/>
          <w:sz w:val="20"/>
          <w:szCs w:val="20"/>
          <w:lang w:val="es-ES"/>
        </w:rPr>
        <w:t xml:space="preserve"> </w:t>
      </w:r>
      <w:r w:rsidRPr="00712340">
        <w:rPr>
          <w:rFonts w:ascii="GHEA Grapalat" w:hAnsi="GHEA Grapalat" w:cs="Sylfaen"/>
          <w:sz w:val="20"/>
          <w:szCs w:val="20"/>
        </w:rPr>
        <w:t>ավելի</w:t>
      </w:r>
      <w:r w:rsidRPr="00712340">
        <w:rPr>
          <w:rFonts w:ascii="GHEA Grapalat" w:hAnsi="GHEA Grapalat" w:cs="Sylfaen"/>
          <w:sz w:val="20"/>
          <w:szCs w:val="20"/>
          <w:lang w:val="es-ES"/>
        </w:rPr>
        <w:t xml:space="preserve">, </w:t>
      </w:r>
      <w:r w:rsidRPr="00712340">
        <w:rPr>
          <w:rFonts w:ascii="GHEA Grapalat" w:hAnsi="GHEA Grapalat" w:cs="Sylfaen"/>
          <w:sz w:val="20"/>
          <w:szCs w:val="20"/>
        </w:rPr>
        <w:t>քան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հիսուն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հազար</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Հայաստանի</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Հանրապետության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դրամը</w:t>
      </w:r>
      <w:r w:rsidRPr="00712340">
        <w:rPr>
          <w:rFonts w:ascii="GHEA Grapalat" w:hAnsi="GHEA Grapalat" w:cs="Sylfaen"/>
          <w:sz w:val="20"/>
          <w:szCs w:val="20"/>
          <w:lang w:val="es-ES"/>
        </w:rPr>
        <w:t xml:space="preserve"> </w:t>
      </w:r>
      <w:r w:rsidRPr="00712340">
        <w:rPr>
          <w:rFonts w:ascii="GHEA Grapalat" w:hAnsi="GHEA Grapalat"/>
          <w:sz w:val="20"/>
          <w:szCs w:val="20"/>
        </w:rPr>
        <w:t>գերազանցող</w:t>
      </w:r>
      <w:r w:rsidRPr="00712340">
        <w:rPr>
          <w:rFonts w:ascii="GHEA Grapalat" w:hAnsi="GHEA Grapalat"/>
          <w:sz w:val="20"/>
          <w:szCs w:val="20"/>
          <w:lang w:val="es-ES"/>
        </w:rPr>
        <w:t xml:space="preserve"> </w:t>
      </w:r>
      <w:r w:rsidRPr="00712340">
        <w:rPr>
          <w:rFonts w:ascii="GHEA Grapalat" w:hAnsi="GHEA Grapalat"/>
          <w:sz w:val="20"/>
          <w:szCs w:val="20"/>
        </w:rPr>
        <w:t>ժամկետանց</w:t>
      </w:r>
      <w:r w:rsidRPr="00712340">
        <w:rPr>
          <w:rFonts w:ascii="GHEA Grapalat" w:hAnsi="GHEA Grapalat"/>
          <w:sz w:val="20"/>
          <w:szCs w:val="20"/>
          <w:lang w:val="es-ES"/>
        </w:rPr>
        <w:t xml:space="preserve"> </w:t>
      </w:r>
      <w:r w:rsidRPr="00712340">
        <w:rPr>
          <w:rFonts w:ascii="GHEA Grapalat" w:hAnsi="GHEA Grapalat"/>
          <w:sz w:val="20"/>
          <w:szCs w:val="20"/>
        </w:rPr>
        <w:t>պարտավորություններ</w:t>
      </w:r>
      <w:r w:rsidRPr="00712340">
        <w:rPr>
          <w:rFonts w:ascii="GHEA Grapalat" w:hAnsi="GHEA Grapalat"/>
          <w:sz w:val="20"/>
          <w:szCs w:val="20"/>
          <w:lang w:val="es-ES"/>
        </w:rPr>
        <w:t>.</w:t>
      </w:r>
    </w:p>
    <w:p w:rsidR="00631539" w:rsidRPr="00712340" w:rsidRDefault="00631539" w:rsidP="00631539">
      <w:pPr>
        <w:ind w:firstLine="720"/>
        <w:jc w:val="both"/>
        <w:rPr>
          <w:rFonts w:ascii="GHEA Grapalat" w:hAnsi="GHEA Grapalat"/>
          <w:sz w:val="20"/>
          <w:szCs w:val="20"/>
          <w:lang w:val="es-ES"/>
        </w:rPr>
      </w:pPr>
      <w:r w:rsidRPr="00712340">
        <w:rPr>
          <w:rFonts w:ascii="GHEA Grapalat" w:hAnsi="GHEA Grapalat"/>
          <w:sz w:val="20"/>
          <w:szCs w:val="20"/>
          <w:lang w:val="es-ES"/>
        </w:rPr>
        <w:t xml:space="preserve">3) </w:t>
      </w:r>
      <w:r w:rsidRPr="00712340">
        <w:rPr>
          <w:rFonts w:ascii="GHEA Grapalat" w:hAnsi="GHEA Grapalat"/>
          <w:sz w:val="20"/>
          <w:szCs w:val="20"/>
        </w:rPr>
        <w:t>որոնք</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որոնց</w:t>
      </w:r>
      <w:r w:rsidRPr="00712340">
        <w:rPr>
          <w:rFonts w:ascii="GHEA Grapalat" w:hAnsi="GHEA Grapalat"/>
          <w:sz w:val="20"/>
          <w:szCs w:val="20"/>
          <w:lang w:val="es-ES"/>
        </w:rPr>
        <w:t xml:space="preserve"> </w:t>
      </w:r>
      <w:r w:rsidRPr="00712340">
        <w:rPr>
          <w:rFonts w:ascii="GHEA Grapalat" w:hAnsi="GHEA Grapalat" w:cs="Sylfaen"/>
          <w:sz w:val="20"/>
          <w:szCs w:val="20"/>
        </w:rPr>
        <w:t>գործադիր</w:t>
      </w:r>
      <w:r w:rsidRPr="00712340">
        <w:rPr>
          <w:rFonts w:ascii="GHEA Grapalat" w:hAnsi="GHEA Grapalat"/>
          <w:sz w:val="20"/>
          <w:szCs w:val="20"/>
          <w:lang w:val="es-ES"/>
        </w:rPr>
        <w:t xml:space="preserve"> </w:t>
      </w:r>
      <w:r w:rsidRPr="00712340">
        <w:rPr>
          <w:rFonts w:ascii="GHEA Grapalat" w:hAnsi="GHEA Grapalat" w:cs="Sylfaen"/>
          <w:sz w:val="20"/>
          <w:szCs w:val="20"/>
        </w:rPr>
        <w:t>մարմնի</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ներկայացուցիչը</w:t>
      </w:r>
      <w:r w:rsidRPr="00712340">
        <w:rPr>
          <w:rFonts w:ascii="GHEA Grapalat" w:hAnsi="GHEA Grapalat"/>
          <w:sz w:val="20"/>
          <w:szCs w:val="20"/>
          <w:lang w:val="es-ES"/>
        </w:rPr>
        <w:t xml:space="preserve"> </w:t>
      </w:r>
      <w:r w:rsidRPr="00712340">
        <w:rPr>
          <w:rFonts w:ascii="GHEA Grapalat" w:hAnsi="GHEA Grapalat" w:cs="Sylfaen"/>
          <w:sz w:val="20"/>
          <w:szCs w:val="20"/>
        </w:rPr>
        <w:t>հայտը</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sz w:val="20"/>
          <w:szCs w:val="20"/>
          <w:lang w:val="es-ES"/>
        </w:rPr>
        <w:t xml:space="preserve"> </w:t>
      </w:r>
      <w:r w:rsidRPr="00712340">
        <w:rPr>
          <w:rFonts w:ascii="GHEA Grapalat" w:hAnsi="GHEA Grapalat" w:cs="Sylfaen"/>
          <w:sz w:val="20"/>
          <w:szCs w:val="20"/>
        </w:rPr>
        <w:t>օրվան</w:t>
      </w:r>
      <w:r w:rsidRPr="00712340">
        <w:rPr>
          <w:rFonts w:ascii="GHEA Grapalat" w:hAnsi="GHEA Grapalat"/>
          <w:sz w:val="20"/>
          <w:szCs w:val="20"/>
          <w:lang w:val="es-ES"/>
        </w:rPr>
        <w:t xml:space="preserve"> </w:t>
      </w:r>
      <w:r w:rsidRPr="00712340">
        <w:rPr>
          <w:rFonts w:ascii="GHEA Grapalat" w:hAnsi="GHEA Grapalat" w:cs="Sylfaen"/>
          <w:sz w:val="20"/>
          <w:szCs w:val="20"/>
        </w:rPr>
        <w:t>նախորդող</w:t>
      </w:r>
      <w:r w:rsidRPr="00712340">
        <w:rPr>
          <w:rFonts w:ascii="GHEA Grapalat" w:hAnsi="GHEA Grapalat"/>
          <w:sz w:val="20"/>
          <w:szCs w:val="20"/>
          <w:lang w:val="es-ES"/>
        </w:rPr>
        <w:t xml:space="preserve"> </w:t>
      </w:r>
      <w:r w:rsidRPr="00712340">
        <w:rPr>
          <w:rFonts w:ascii="GHEA Grapalat" w:hAnsi="GHEA Grapalat" w:cs="Sylfaen"/>
          <w:sz w:val="20"/>
          <w:szCs w:val="20"/>
        </w:rPr>
        <w:t>երեք</w:t>
      </w:r>
      <w:r w:rsidRPr="00712340">
        <w:rPr>
          <w:rFonts w:ascii="GHEA Grapalat" w:hAnsi="GHEA Grapalat"/>
          <w:sz w:val="20"/>
          <w:szCs w:val="20"/>
          <w:lang w:val="es-ES"/>
        </w:rPr>
        <w:t xml:space="preserve"> </w:t>
      </w:r>
      <w:r w:rsidRPr="00712340">
        <w:rPr>
          <w:rFonts w:ascii="GHEA Grapalat" w:hAnsi="GHEA Grapalat" w:cs="Sylfaen"/>
          <w:sz w:val="20"/>
          <w:szCs w:val="20"/>
        </w:rPr>
        <w:t>տարիների</w:t>
      </w:r>
      <w:r w:rsidRPr="00712340">
        <w:rPr>
          <w:rFonts w:ascii="GHEA Grapalat" w:hAnsi="GHEA Grapalat"/>
          <w:sz w:val="20"/>
          <w:szCs w:val="20"/>
          <w:lang w:val="es-ES"/>
        </w:rPr>
        <w:t xml:space="preserve"> </w:t>
      </w:r>
      <w:r w:rsidRPr="00712340">
        <w:rPr>
          <w:rFonts w:ascii="GHEA Grapalat" w:hAnsi="GHEA Grapalat" w:cs="Sylfaen"/>
          <w:sz w:val="20"/>
          <w:szCs w:val="20"/>
        </w:rPr>
        <w:t>ընթացքում</w:t>
      </w:r>
      <w:r w:rsidRPr="00712340">
        <w:rPr>
          <w:rFonts w:ascii="GHEA Grapalat" w:hAnsi="GHEA Grapalat"/>
          <w:sz w:val="20"/>
          <w:szCs w:val="20"/>
          <w:lang w:val="es-ES"/>
        </w:rPr>
        <w:t xml:space="preserve"> </w:t>
      </w:r>
      <w:r w:rsidRPr="00712340">
        <w:rPr>
          <w:rFonts w:ascii="GHEA Grapalat" w:hAnsi="GHEA Grapalat" w:cs="Sylfaen"/>
          <w:sz w:val="20"/>
          <w:szCs w:val="20"/>
        </w:rPr>
        <w:t>դատապարտված</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cs="Sylfaen"/>
          <w:sz w:val="20"/>
          <w:szCs w:val="20"/>
        </w:rPr>
        <w:t>եղել</w:t>
      </w:r>
      <w:r w:rsidRPr="00712340">
        <w:rPr>
          <w:rFonts w:ascii="GHEA Grapalat" w:hAnsi="GHEA Grapalat"/>
          <w:sz w:val="20"/>
          <w:szCs w:val="20"/>
          <w:lang w:val="es-ES"/>
        </w:rPr>
        <w:t xml:space="preserve"> </w:t>
      </w:r>
      <w:r w:rsidRPr="00712340">
        <w:rPr>
          <w:rFonts w:ascii="GHEA Grapalat" w:hAnsi="GHEA Grapalat"/>
          <w:sz w:val="20"/>
          <w:szCs w:val="20"/>
        </w:rPr>
        <w:t>ահաբեկչության</w:t>
      </w:r>
      <w:r w:rsidRPr="00712340">
        <w:rPr>
          <w:rFonts w:ascii="GHEA Grapalat" w:hAnsi="GHEA Grapalat"/>
          <w:sz w:val="20"/>
          <w:szCs w:val="20"/>
          <w:lang w:val="es-ES"/>
        </w:rPr>
        <w:t xml:space="preserve"> </w:t>
      </w:r>
      <w:r w:rsidRPr="00712340">
        <w:rPr>
          <w:rFonts w:ascii="GHEA Grapalat" w:hAnsi="GHEA Grapalat"/>
          <w:sz w:val="20"/>
          <w:szCs w:val="20"/>
        </w:rPr>
        <w:t>ֆինանսավորման</w:t>
      </w:r>
      <w:r w:rsidRPr="00712340">
        <w:rPr>
          <w:rFonts w:ascii="GHEA Grapalat" w:hAnsi="GHEA Grapalat"/>
          <w:sz w:val="20"/>
          <w:szCs w:val="20"/>
          <w:lang w:val="es-ES"/>
        </w:rPr>
        <w:t xml:space="preserve">, </w:t>
      </w:r>
      <w:r w:rsidRPr="00712340">
        <w:rPr>
          <w:rFonts w:ascii="GHEA Grapalat" w:hAnsi="GHEA Grapalat"/>
          <w:sz w:val="20"/>
          <w:szCs w:val="20"/>
        </w:rPr>
        <w:t>երեխայի</w:t>
      </w:r>
      <w:r w:rsidRPr="00712340">
        <w:rPr>
          <w:rFonts w:ascii="GHEA Grapalat" w:hAnsi="GHEA Grapalat"/>
          <w:sz w:val="20"/>
          <w:szCs w:val="20"/>
          <w:lang w:val="es-ES"/>
        </w:rPr>
        <w:t xml:space="preserve"> </w:t>
      </w:r>
      <w:r w:rsidRPr="00712340">
        <w:rPr>
          <w:rFonts w:ascii="GHEA Grapalat" w:hAnsi="GHEA Grapalat"/>
          <w:sz w:val="20"/>
          <w:szCs w:val="20"/>
        </w:rPr>
        <w:t>շահագործման</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մարդկային</w:t>
      </w:r>
      <w:r w:rsidRPr="00712340">
        <w:rPr>
          <w:rFonts w:ascii="GHEA Grapalat" w:hAnsi="GHEA Grapalat"/>
          <w:sz w:val="20"/>
          <w:szCs w:val="20"/>
          <w:lang w:val="es-ES"/>
        </w:rPr>
        <w:t xml:space="preserve"> </w:t>
      </w:r>
      <w:r w:rsidRPr="00712340">
        <w:rPr>
          <w:rFonts w:ascii="GHEA Grapalat" w:hAnsi="GHEA Grapalat"/>
          <w:sz w:val="20"/>
          <w:szCs w:val="20"/>
        </w:rPr>
        <w:t>թրաֆիքինգ</w:t>
      </w:r>
      <w:r w:rsidRPr="00712340">
        <w:rPr>
          <w:rFonts w:ascii="GHEA Grapalat" w:hAnsi="GHEA Grapalat"/>
          <w:sz w:val="20"/>
          <w:szCs w:val="20"/>
          <w:lang w:val="es-ES"/>
        </w:rPr>
        <w:t xml:space="preserve"> </w:t>
      </w:r>
      <w:r w:rsidRPr="00712340">
        <w:rPr>
          <w:rFonts w:ascii="GHEA Grapalat" w:hAnsi="GHEA Grapalat"/>
          <w:sz w:val="20"/>
          <w:szCs w:val="20"/>
        </w:rPr>
        <w:t>ներառող</w:t>
      </w:r>
      <w:r w:rsidRPr="00712340">
        <w:rPr>
          <w:rFonts w:ascii="GHEA Grapalat" w:hAnsi="GHEA Grapalat"/>
          <w:sz w:val="20"/>
          <w:szCs w:val="20"/>
          <w:lang w:val="es-ES"/>
        </w:rPr>
        <w:t xml:space="preserve"> </w:t>
      </w:r>
      <w:r w:rsidRPr="00712340">
        <w:rPr>
          <w:rFonts w:ascii="GHEA Grapalat" w:hAnsi="GHEA Grapalat"/>
          <w:sz w:val="20"/>
          <w:szCs w:val="20"/>
        </w:rPr>
        <w:t>հանցագործության</w:t>
      </w:r>
      <w:r w:rsidRPr="00712340">
        <w:rPr>
          <w:rFonts w:ascii="GHEA Grapalat" w:hAnsi="GHEA Grapalat"/>
          <w:sz w:val="20"/>
          <w:szCs w:val="20"/>
          <w:lang w:val="es-ES"/>
        </w:rPr>
        <w:t xml:space="preserve">, </w:t>
      </w:r>
      <w:r w:rsidRPr="00712340">
        <w:rPr>
          <w:rFonts w:ascii="GHEA Grapalat" w:hAnsi="GHEA Grapalat" w:cs="Sylfaen"/>
          <w:sz w:val="20"/>
          <w:szCs w:val="20"/>
        </w:rPr>
        <w:t>հանցավոր</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համագործակցություն</w:t>
      </w:r>
      <w:r w:rsidRPr="00712340">
        <w:rPr>
          <w:rFonts w:ascii="GHEA Grapalat" w:hAnsi="GHEA Grapalat" w:cs="Sylfaen"/>
          <w:sz w:val="20"/>
          <w:szCs w:val="20"/>
          <w:lang w:val="es-ES"/>
        </w:rPr>
        <w:t xml:space="preserve"> </w:t>
      </w:r>
      <w:r w:rsidRPr="00712340">
        <w:rPr>
          <w:rFonts w:ascii="GHEA Grapalat" w:hAnsi="GHEA Grapalat" w:cs="Sylfaen"/>
          <w:sz w:val="20"/>
          <w:szCs w:val="20"/>
        </w:rPr>
        <w:t>ստեղծելու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կամ</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կաշառք</w:t>
      </w:r>
      <w:r w:rsidRPr="00712340">
        <w:rPr>
          <w:rFonts w:ascii="GHEA Grapalat" w:hAnsi="GHEA Grapalat" w:cs="Sylfaen"/>
          <w:sz w:val="20"/>
          <w:szCs w:val="20"/>
          <w:lang w:val="es-ES"/>
        </w:rPr>
        <w:t xml:space="preserve"> </w:t>
      </w:r>
      <w:r w:rsidRPr="00712340">
        <w:rPr>
          <w:rFonts w:ascii="GHEA Grapalat" w:hAnsi="GHEA Grapalat" w:cs="Sylfaen"/>
          <w:sz w:val="20"/>
          <w:szCs w:val="20"/>
        </w:rPr>
        <w:t>ստանալու</w:t>
      </w:r>
      <w:r w:rsidRPr="00712340">
        <w:rPr>
          <w:rFonts w:ascii="GHEA Grapalat" w:hAnsi="GHEA Grapalat"/>
          <w:sz w:val="20"/>
          <w:szCs w:val="20"/>
          <w:lang w:val="es-ES"/>
        </w:rPr>
        <w:t xml:space="preserve">, </w:t>
      </w:r>
      <w:r w:rsidRPr="00712340">
        <w:rPr>
          <w:rFonts w:ascii="GHEA Grapalat" w:hAnsi="GHEA Grapalat"/>
          <w:sz w:val="20"/>
          <w:szCs w:val="20"/>
        </w:rPr>
        <w:t>կաշառք</w:t>
      </w:r>
      <w:r w:rsidRPr="00712340">
        <w:rPr>
          <w:rFonts w:ascii="GHEA Grapalat" w:hAnsi="GHEA Grapalat"/>
          <w:sz w:val="20"/>
          <w:szCs w:val="20"/>
          <w:lang w:val="es-ES"/>
        </w:rPr>
        <w:t xml:space="preserve"> </w:t>
      </w:r>
      <w:r w:rsidRPr="00712340">
        <w:rPr>
          <w:rFonts w:ascii="GHEA Grapalat" w:hAnsi="GHEA Grapalat"/>
          <w:sz w:val="20"/>
          <w:szCs w:val="20"/>
        </w:rPr>
        <w:t>տալու</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կաշառքի</w:t>
      </w:r>
      <w:r w:rsidRPr="00712340">
        <w:rPr>
          <w:rFonts w:ascii="GHEA Grapalat" w:hAnsi="GHEA Grapalat"/>
          <w:sz w:val="20"/>
          <w:szCs w:val="20"/>
          <w:lang w:val="es-ES"/>
        </w:rPr>
        <w:t xml:space="preserve"> </w:t>
      </w:r>
      <w:r w:rsidRPr="00712340">
        <w:rPr>
          <w:rFonts w:ascii="GHEA Grapalat" w:hAnsi="GHEA Grapalat"/>
          <w:sz w:val="20"/>
          <w:szCs w:val="20"/>
        </w:rPr>
        <w:t>միջնորդության</w:t>
      </w:r>
      <w:r w:rsidRPr="00712340">
        <w:rPr>
          <w:rFonts w:ascii="GHEA Grapalat" w:hAnsi="GHEA Grapalat"/>
          <w:sz w:val="20"/>
          <w:szCs w:val="20"/>
          <w:lang w:val="es-ES"/>
        </w:rPr>
        <w:t xml:space="preserve"> </w:t>
      </w:r>
      <w:r w:rsidRPr="00712340">
        <w:rPr>
          <w:rFonts w:ascii="GHEA Grapalat" w:hAnsi="GHEA Grapalat"/>
          <w:sz w:val="20"/>
          <w:szCs w:val="20"/>
        </w:rPr>
        <w:t>և</w:t>
      </w:r>
      <w:r w:rsidRPr="00712340">
        <w:rPr>
          <w:rFonts w:ascii="GHEA Grapalat" w:hAnsi="GHEA Grapalat"/>
          <w:sz w:val="20"/>
          <w:szCs w:val="20"/>
          <w:lang w:val="es-ES"/>
        </w:rPr>
        <w:t xml:space="preserve"> </w:t>
      </w:r>
      <w:r w:rsidRPr="00712340">
        <w:rPr>
          <w:rFonts w:ascii="GHEA Grapalat" w:hAnsi="GHEA Grapalat"/>
          <w:sz w:val="20"/>
          <w:szCs w:val="20"/>
        </w:rPr>
        <w:t>օրենքով</w:t>
      </w:r>
      <w:r w:rsidRPr="00712340">
        <w:rPr>
          <w:rFonts w:ascii="GHEA Grapalat" w:hAnsi="GHEA Grapalat"/>
          <w:sz w:val="20"/>
          <w:szCs w:val="20"/>
          <w:lang w:val="es-ES"/>
        </w:rPr>
        <w:t xml:space="preserve"> </w:t>
      </w:r>
      <w:r w:rsidRPr="00712340">
        <w:rPr>
          <w:rFonts w:ascii="GHEA Grapalat" w:hAnsi="GHEA Grapalat"/>
          <w:sz w:val="20"/>
          <w:szCs w:val="20"/>
        </w:rPr>
        <w:t>նախատեսված</w:t>
      </w:r>
      <w:r w:rsidRPr="00712340">
        <w:rPr>
          <w:rFonts w:ascii="GHEA Grapalat" w:hAnsi="GHEA Grapalat"/>
          <w:sz w:val="20"/>
          <w:szCs w:val="20"/>
          <w:lang w:val="es-ES"/>
        </w:rPr>
        <w:t xml:space="preserve"> </w:t>
      </w:r>
      <w:r w:rsidRPr="00712340">
        <w:rPr>
          <w:rFonts w:ascii="GHEA Grapalat" w:hAnsi="GHEA Grapalat"/>
          <w:sz w:val="20"/>
          <w:szCs w:val="20"/>
        </w:rPr>
        <w:t>տնտեսական</w:t>
      </w:r>
      <w:r w:rsidRPr="00712340">
        <w:rPr>
          <w:rFonts w:ascii="GHEA Grapalat" w:hAnsi="GHEA Grapalat"/>
          <w:sz w:val="20"/>
          <w:szCs w:val="20"/>
          <w:lang w:val="es-ES"/>
        </w:rPr>
        <w:t xml:space="preserve"> </w:t>
      </w:r>
      <w:r w:rsidRPr="00712340">
        <w:rPr>
          <w:rFonts w:ascii="GHEA Grapalat" w:hAnsi="GHEA Grapalat"/>
          <w:sz w:val="20"/>
          <w:szCs w:val="20"/>
        </w:rPr>
        <w:t>գործունեության</w:t>
      </w:r>
      <w:r w:rsidRPr="00712340">
        <w:rPr>
          <w:rFonts w:ascii="GHEA Grapalat" w:hAnsi="GHEA Grapalat"/>
          <w:sz w:val="20"/>
          <w:szCs w:val="20"/>
          <w:lang w:val="es-ES"/>
        </w:rPr>
        <w:t xml:space="preserve"> </w:t>
      </w:r>
      <w:r w:rsidRPr="00712340">
        <w:rPr>
          <w:rFonts w:ascii="GHEA Grapalat" w:hAnsi="GHEA Grapalat"/>
          <w:sz w:val="20"/>
          <w:szCs w:val="20"/>
        </w:rPr>
        <w:t>դեմ</w:t>
      </w:r>
      <w:r w:rsidRPr="00712340">
        <w:rPr>
          <w:rFonts w:ascii="GHEA Grapalat" w:hAnsi="GHEA Grapalat"/>
          <w:sz w:val="20"/>
          <w:szCs w:val="20"/>
          <w:lang w:val="es-ES"/>
        </w:rPr>
        <w:t xml:space="preserve"> </w:t>
      </w:r>
      <w:r w:rsidRPr="00712340">
        <w:rPr>
          <w:rFonts w:ascii="GHEA Grapalat" w:hAnsi="GHEA Grapalat"/>
          <w:sz w:val="20"/>
          <w:szCs w:val="20"/>
        </w:rPr>
        <w:t>ուղղված</w:t>
      </w:r>
      <w:r w:rsidRPr="00712340">
        <w:rPr>
          <w:rFonts w:ascii="GHEA Grapalat" w:hAnsi="GHEA Grapalat"/>
          <w:sz w:val="20"/>
          <w:szCs w:val="20"/>
          <w:lang w:val="es-ES"/>
        </w:rPr>
        <w:t xml:space="preserve"> </w:t>
      </w:r>
      <w:r w:rsidRPr="00712340">
        <w:rPr>
          <w:rFonts w:ascii="GHEA Grapalat" w:hAnsi="GHEA Grapalat"/>
          <w:sz w:val="20"/>
          <w:szCs w:val="20"/>
        </w:rPr>
        <w:t>հանցագործությունների</w:t>
      </w:r>
      <w:r w:rsidRPr="00712340">
        <w:rPr>
          <w:rFonts w:ascii="GHEA Grapalat" w:hAnsi="GHEA Grapalat"/>
          <w:sz w:val="20"/>
          <w:szCs w:val="20"/>
          <w:lang w:val="es-ES"/>
        </w:rPr>
        <w:t xml:space="preserve"> </w:t>
      </w:r>
      <w:r w:rsidRPr="00712340">
        <w:rPr>
          <w:rFonts w:ascii="GHEA Grapalat" w:hAnsi="GHEA Grapalat"/>
          <w:sz w:val="20"/>
          <w:szCs w:val="20"/>
        </w:rPr>
        <w:t>համար</w:t>
      </w:r>
      <w:r w:rsidRPr="00712340">
        <w:rPr>
          <w:rFonts w:ascii="GHEA Grapalat" w:hAnsi="GHEA Grapalat"/>
          <w:sz w:val="20"/>
          <w:szCs w:val="20"/>
          <w:lang w:val="es-ES"/>
        </w:rPr>
        <w:t>,</w:t>
      </w:r>
      <w:r w:rsidRPr="00712340">
        <w:rPr>
          <w:rFonts w:ascii="GHEA Grapalat" w:hAnsi="GHEA Grapalat" w:cs="Sylfaen"/>
          <w:sz w:val="20"/>
          <w:szCs w:val="20"/>
          <w:lang w:val="es-ES"/>
        </w:rPr>
        <w:t xml:space="preserve"> </w:t>
      </w:r>
      <w:r w:rsidRPr="00712340">
        <w:rPr>
          <w:rFonts w:ascii="GHEA Grapalat" w:hAnsi="GHEA Grapalat" w:cs="Sylfaen"/>
          <w:sz w:val="20"/>
          <w:szCs w:val="20"/>
        </w:rPr>
        <w:t>բացառությամբ</w:t>
      </w:r>
      <w:r w:rsidRPr="00712340">
        <w:rPr>
          <w:rFonts w:ascii="GHEA Grapalat" w:hAnsi="GHEA Grapalat"/>
          <w:sz w:val="20"/>
          <w:szCs w:val="20"/>
          <w:lang w:val="es-ES"/>
        </w:rPr>
        <w:t xml:space="preserve"> </w:t>
      </w:r>
      <w:r w:rsidRPr="00712340">
        <w:rPr>
          <w:rFonts w:ascii="GHEA Grapalat" w:hAnsi="GHEA Grapalat" w:cs="Sylfaen"/>
          <w:sz w:val="20"/>
          <w:szCs w:val="20"/>
        </w:rPr>
        <w:t>այն</w:t>
      </w:r>
      <w:r w:rsidRPr="00712340">
        <w:rPr>
          <w:rFonts w:ascii="GHEA Grapalat" w:hAnsi="GHEA Grapalat"/>
          <w:sz w:val="20"/>
          <w:szCs w:val="20"/>
          <w:lang w:val="es-ES"/>
        </w:rPr>
        <w:t xml:space="preserve"> </w:t>
      </w:r>
      <w:r w:rsidRPr="00712340">
        <w:rPr>
          <w:rFonts w:ascii="GHEA Grapalat" w:hAnsi="GHEA Grapalat" w:cs="Sylfaen"/>
          <w:sz w:val="20"/>
          <w:szCs w:val="20"/>
        </w:rPr>
        <w:t>դեպքերի</w:t>
      </w:r>
      <w:r w:rsidRPr="00712340">
        <w:rPr>
          <w:rFonts w:ascii="GHEA Grapalat" w:hAnsi="GHEA Grapalat"/>
          <w:sz w:val="20"/>
          <w:szCs w:val="20"/>
          <w:lang w:val="es-ES"/>
        </w:rPr>
        <w:t xml:space="preserve">, </w:t>
      </w:r>
      <w:r w:rsidRPr="00712340">
        <w:rPr>
          <w:rFonts w:ascii="GHEA Grapalat" w:hAnsi="GHEA Grapalat" w:cs="Sylfaen"/>
          <w:sz w:val="20"/>
          <w:szCs w:val="20"/>
        </w:rPr>
        <w:t>երբ</w:t>
      </w:r>
      <w:r w:rsidRPr="00712340">
        <w:rPr>
          <w:rFonts w:ascii="GHEA Grapalat" w:hAnsi="GHEA Grapalat"/>
          <w:sz w:val="20"/>
          <w:szCs w:val="20"/>
          <w:lang w:val="es-ES"/>
        </w:rPr>
        <w:t xml:space="preserve"> </w:t>
      </w:r>
      <w:r w:rsidRPr="00712340">
        <w:rPr>
          <w:rFonts w:ascii="GHEA Grapalat" w:hAnsi="GHEA Grapalat" w:cs="Sylfaen"/>
          <w:sz w:val="20"/>
          <w:szCs w:val="20"/>
        </w:rPr>
        <w:t>դատվածությունը</w:t>
      </w:r>
      <w:r w:rsidRPr="00712340">
        <w:rPr>
          <w:rFonts w:ascii="GHEA Grapalat" w:hAnsi="GHEA Grapalat"/>
          <w:sz w:val="20"/>
          <w:szCs w:val="20"/>
          <w:lang w:val="es-ES"/>
        </w:rPr>
        <w:t xml:space="preserve"> </w:t>
      </w:r>
      <w:r w:rsidRPr="00712340">
        <w:rPr>
          <w:rFonts w:ascii="GHEA Grapalat" w:hAnsi="GHEA Grapalat" w:cs="Sylfaen"/>
          <w:sz w:val="20"/>
          <w:szCs w:val="20"/>
        </w:rPr>
        <w:t>օրենքով</w:t>
      </w:r>
      <w:r w:rsidRPr="00712340">
        <w:rPr>
          <w:rFonts w:ascii="GHEA Grapalat" w:hAnsi="GHEA Grapalat"/>
          <w:sz w:val="20"/>
          <w:szCs w:val="20"/>
          <w:lang w:val="es-ES"/>
        </w:rPr>
        <w:t xml:space="preserve"> </w:t>
      </w:r>
      <w:r w:rsidRPr="00712340">
        <w:rPr>
          <w:rFonts w:ascii="GHEA Grapalat" w:hAnsi="GHEA Grapalat" w:cs="Sylfaen"/>
          <w:sz w:val="20"/>
          <w:szCs w:val="20"/>
        </w:rPr>
        <w:t>սահմանված</w:t>
      </w:r>
      <w:r w:rsidRPr="00712340">
        <w:rPr>
          <w:rFonts w:ascii="GHEA Grapalat" w:hAnsi="GHEA Grapalat"/>
          <w:sz w:val="20"/>
          <w:szCs w:val="20"/>
          <w:lang w:val="es-ES"/>
        </w:rPr>
        <w:t xml:space="preserve"> </w:t>
      </w:r>
      <w:r w:rsidRPr="00712340">
        <w:rPr>
          <w:rFonts w:ascii="GHEA Grapalat" w:hAnsi="GHEA Grapalat" w:cs="Sylfaen"/>
          <w:sz w:val="20"/>
          <w:szCs w:val="20"/>
        </w:rPr>
        <w:t>կարգով</w:t>
      </w:r>
      <w:r w:rsidRPr="00712340">
        <w:rPr>
          <w:rFonts w:ascii="GHEA Grapalat" w:hAnsi="GHEA Grapalat"/>
          <w:sz w:val="20"/>
          <w:szCs w:val="20"/>
          <w:lang w:val="es-ES"/>
        </w:rPr>
        <w:t xml:space="preserve"> </w:t>
      </w:r>
      <w:r w:rsidRPr="00712340">
        <w:rPr>
          <w:rFonts w:ascii="GHEA Grapalat" w:hAnsi="GHEA Grapalat" w:cs="Sylfaen"/>
          <w:sz w:val="20"/>
          <w:szCs w:val="20"/>
        </w:rPr>
        <w:t>հանված</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մարված</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p>
    <w:p w:rsidR="00631539" w:rsidRPr="00712340" w:rsidRDefault="00631539" w:rsidP="00631539">
      <w:pPr>
        <w:ind w:firstLine="720"/>
        <w:jc w:val="both"/>
        <w:rPr>
          <w:rFonts w:ascii="GHEA Grapalat" w:hAnsi="GHEA Grapalat"/>
          <w:sz w:val="20"/>
          <w:szCs w:val="20"/>
          <w:lang w:val="es-ES"/>
        </w:rPr>
      </w:pPr>
      <w:r w:rsidRPr="00712340">
        <w:rPr>
          <w:rFonts w:ascii="GHEA Grapalat" w:hAnsi="GHEA Grapalat" w:cs="Sylfaen"/>
          <w:sz w:val="20"/>
          <w:szCs w:val="20"/>
          <w:lang w:val="es-ES"/>
        </w:rPr>
        <w:t>4)</w:t>
      </w:r>
      <w:r w:rsidRPr="00712340">
        <w:rPr>
          <w:rFonts w:ascii="GHEA Grapalat" w:hAnsi="GHEA Grapalat"/>
          <w:sz w:val="20"/>
          <w:szCs w:val="20"/>
          <w:lang w:val="es-ES"/>
        </w:rPr>
        <w:t xml:space="preserve"> </w:t>
      </w:r>
      <w:r w:rsidRPr="00712340">
        <w:rPr>
          <w:rFonts w:ascii="GHEA Grapalat" w:hAnsi="GHEA Grapalat"/>
          <w:sz w:val="20"/>
          <w:szCs w:val="20"/>
        </w:rPr>
        <w:t>որոնց</w:t>
      </w:r>
      <w:r w:rsidRPr="00712340">
        <w:rPr>
          <w:rFonts w:ascii="GHEA Grapalat" w:hAnsi="GHEA Grapalat"/>
          <w:sz w:val="20"/>
          <w:szCs w:val="20"/>
          <w:lang w:val="es-ES"/>
        </w:rPr>
        <w:t xml:space="preserve"> </w:t>
      </w:r>
      <w:r w:rsidRPr="00712340">
        <w:rPr>
          <w:rFonts w:ascii="GHEA Grapalat" w:hAnsi="GHEA Grapalat"/>
          <w:sz w:val="20"/>
          <w:szCs w:val="20"/>
        </w:rPr>
        <w:t>վերաբերյալ</w:t>
      </w:r>
      <w:r w:rsidRPr="00712340">
        <w:rPr>
          <w:rFonts w:ascii="GHEA Grapalat" w:hAnsi="GHEA Grapalat"/>
          <w:sz w:val="20"/>
          <w:szCs w:val="20"/>
          <w:lang w:val="es-ES"/>
        </w:rPr>
        <w:t xml:space="preserve"> </w:t>
      </w:r>
      <w:r w:rsidRPr="00712340">
        <w:rPr>
          <w:rFonts w:ascii="GHEA Grapalat" w:hAnsi="GHEA Grapalat"/>
          <w:sz w:val="20"/>
          <w:szCs w:val="20"/>
        </w:rPr>
        <w:t>հայտը</w:t>
      </w:r>
      <w:r w:rsidRPr="00712340">
        <w:rPr>
          <w:rFonts w:ascii="GHEA Grapalat" w:hAnsi="GHEA Grapalat"/>
          <w:sz w:val="20"/>
          <w:szCs w:val="20"/>
          <w:lang w:val="es-ES"/>
        </w:rPr>
        <w:t xml:space="preserve"> </w:t>
      </w:r>
      <w:r w:rsidRPr="00712340">
        <w:rPr>
          <w:rFonts w:ascii="GHEA Grapalat" w:hAnsi="GHEA Grapalat"/>
          <w:sz w:val="20"/>
          <w:szCs w:val="20"/>
        </w:rPr>
        <w:t>ներկայացվելու</w:t>
      </w:r>
      <w:r w:rsidRPr="00712340">
        <w:rPr>
          <w:rFonts w:ascii="GHEA Grapalat" w:hAnsi="GHEA Grapalat"/>
          <w:sz w:val="20"/>
          <w:szCs w:val="20"/>
          <w:lang w:val="es-ES"/>
        </w:rPr>
        <w:t xml:space="preserve"> </w:t>
      </w:r>
      <w:r w:rsidRPr="00712340">
        <w:rPr>
          <w:rFonts w:ascii="GHEA Grapalat" w:hAnsi="GHEA Grapalat"/>
          <w:sz w:val="20"/>
          <w:szCs w:val="20"/>
        </w:rPr>
        <w:t>օրվան</w:t>
      </w:r>
      <w:r w:rsidRPr="00712340">
        <w:rPr>
          <w:rFonts w:ascii="GHEA Grapalat" w:hAnsi="GHEA Grapalat"/>
          <w:sz w:val="20"/>
          <w:szCs w:val="20"/>
          <w:lang w:val="es-ES"/>
        </w:rPr>
        <w:t xml:space="preserve"> </w:t>
      </w:r>
      <w:r w:rsidRPr="00712340">
        <w:rPr>
          <w:rFonts w:ascii="GHEA Grapalat" w:hAnsi="GHEA Grapalat"/>
          <w:sz w:val="20"/>
          <w:szCs w:val="20"/>
        </w:rPr>
        <w:t>նախորդող</w:t>
      </w:r>
      <w:r w:rsidRPr="00712340">
        <w:rPr>
          <w:rFonts w:ascii="GHEA Grapalat" w:hAnsi="GHEA Grapalat"/>
          <w:sz w:val="20"/>
          <w:szCs w:val="20"/>
          <w:lang w:val="es-ES"/>
        </w:rPr>
        <w:t xml:space="preserve"> </w:t>
      </w:r>
      <w:r w:rsidRPr="00712340">
        <w:rPr>
          <w:rFonts w:ascii="GHEA Grapalat" w:hAnsi="GHEA Grapalat"/>
          <w:sz w:val="20"/>
          <w:szCs w:val="20"/>
        </w:rPr>
        <w:t>մեկ</w:t>
      </w:r>
      <w:r w:rsidRPr="00712340">
        <w:rPr>
          <w:rFonts w:ascii="GHEA Grapalat" w:hAnsi="GHEA Grapalat"/>
          <w:sz w:val="20"/>
          <w:szCs w:val="20"/>
          <w:lang w:val="es-ES"/>
        </w:rPr>
        <w:t xml:space="preserve"> </w:t>
      </w:r>
      <w:r w:rsidRPr="00712340">
        <w:rPr>
          <w:rFonts w:ascii="GHEA Grapalat" w:hAnsi="GHEA Grapalat"/>
          <w:sz w:val="20"/>
          <w:szCs w:val="20"/>
        </w:rPr>
        <w:t>տարվա</w:t>
      </w:r>
      <w:r w:rsidRPr="00712340">
        <w:rPr>
          <w:rFonts w:ascii="GHEA Grapalat" w:hAnsi="GHEA Grapalat"/>
          <w:sz w:val="20"/>
          <w:szCs w:val="20"/>
          <w:lang w:val="es-ES"/>
        </w:rPr>
        <w:t xml:space="preserve"> </w:t>
      </w:r>
      <w:r w:rsidRPr="00712340">
        <w:rPr>
          <w:rFonts w:ascii="GHEA Grapalat" w:hAnsi="GHEA Grapalat"/>
          <w:sz w:val="20"/>
          <w:szCs w:val="20"/>
        </w:rPr>
        <w:t>ընթացքում</w:t>
      </w:r>
      <w:r w:rsidRPr="00712340">
        <w:rPr>
          <w:rFonts w:ascii="GHEA Grapalat" w:hAnsi="GHEA Grapalat"/>
          <w:sz w:val="20"/>
          <w:szCs w:val="20"/>
          <w:lang w:val="es-ES"/>
        </w:rPr>
        <w:t xml:space="preserve"> </w:t>
      </w:r>
      <w:r w:rsidRPr="00712340">
        <w:rPr>
          <w:rFonts w:ascii="GHEA Grapalat" w:hAnsi="GHEA Grapalat"/>
          <w:sz w:val="20"/>
          <w:szCs w:val="20"/>
        </w:rPr>
        <w:t>առկա</w:t>
      </w:r>
      <w:r w:rsidRPr="00712340">
        <w:rPr>
          <w:rFonts w:ascii="GHEA Grapalat" w:hAnsi="GHEA Grapalat"/>
          <w:sz w:val="20"/>
          <w:szCs w:val="20"/>
          <w:lang w:val="es-ES"/>
        </w:rPr>
        <w:t xml:space="preserve"> </w:t>
      </w:r>
      <w:r w:rsidRPr="00712340">
        <w:rPr>
          <w:rFonts w:ascii="GHEA Grapalat" w:hAnsi="GHEA Grapalat"/>
          <w:sz w:val="20"/>
          <w:szCs w:val="20"/>
        </w:rPr>
        <w:t>է</w:t>
      </w:r>
      <w:r w:rsidRPr="00712340">
        <w:rPr>
          <w:rFonts w:ascii="GHEA Grapalat" w:hAnsi="GHEA Grapalat"/>
          <w:sz w:val="20"/>
          <w:szCs w:val="20"/>
          <w:lang w:val="es-ES"/>
        </w:rPr>
        <w:t xml:space="preserve"> </w:t>
      </w:r>
      <w:r w:rsidRPr="00712340">
        <w:rPr>
          <w:rFonts w:ascii="GHEA Grapalat" w:hAnsi="GHEA Grapalat"/>
          <w:sz w:val="20"/>
          <w:szCs w:val="20"/>
        </w:rPr>
        <w:t>օրենքով</w:t>
      </w:r>
      <w:r w:rsidRPr="00712340">
        <w:rPr>
          <w:rFonts w:ascii="GHEA Grapalat" w:hAnsi="GHEA Grapalat"/>
          <w:sz w:val="20"/>
          <w:szCs w:val="20"/>
          <w:lang w:val="es-ES"/>
        </w:rPr>
        <w:t xml:space="preserve"> </w:t>
      </w:r>
      <w:r w:rsidRPr="00712340">
        <w:rPr>
          <w:rFonts w:ascii="GHEA Grapalat" w:hAnsi="GHEA Grapalat"/>
          <w:sz w:val="20"/>
          <w:szCs w:val="20"/>
        </w:rPr>
        <w:t>սահմանված</w:t>
      </w:r>
      <w:r w:rsidRPr="00712340">
        <w:rPr>
          <w:rFonts w:ascii="GHEA Grapalat" w:hAnsi="GHEA Grapalat"/>
          <w:sz w:val="20"/>
          <w:szCs w:val="20"/>
          <w:lang w:val="es-ES"/>
        </w:rPr>
        <w:t xml:space="preserve"> </w:t>
      </w:r>
      <w:r w:rsidRPr="00712340">
        <w:rPr>
          <w:rFonts w:ascii="GHEA Grapalat" w:hAnsi="GHEA Grapalat"/>
          <w:sz w:val="20"/>
          <w:szCs w:val="20"/>
        </w:rPr>
        <w:t>կարգով</w:t>
      </w:r>
      <w:r w:rsidRPr="00712340">
        <w:rPr>
          <w:rFonts w:ascii="GHEA Grapalat" w:hAnsi="GHEA Grapalat"/>
          <w:sz w:val="20"/>
          <w:szCs w:val="20"/>
          <w:lang w:val="es-ES"/>
        </w:rPr>
        <w:t xml:space="preserve"> </w:t>
      </w:r>
      <w:r w:rsidRPr="00712340">
        <w:rPr>
          <w:rFonts w:ascii="GHEA Grapalat" w:hAnsi="GHEA Grapalat"/>
          <w:sz w:val="20"/>
          <w:szCs w:val="20"/>
        </w:rPr>
        <w:t>կայացված</w:t>
      </w:r>
      <w:r w:rsidRPr="00712340">
        <w:rPr>
          <w:rFonts w:ascii="GHEA Grapalat" w:hAnsi="GHEA Grapalat"/>
          <w:sz w:val="20"/>
          <w:szCs w:val="20"/>
          <w:lang w:val="es-ES"/>
        </w:rPr>
        <w:t xml:space="preserve"> </w:t>
      </w:r>
      <w:r w:rsidRPr="00712340">
        <w:rPr>
          <w:rFonts w:ascii="GHEA Grapalat" w:hAnsi="GHEA Grapalat"/>
          <w:sz w:val="20"/>
          <w:szCs w:val="20"/>
        </w:rPr>
        <w:t>անբողոքարկելի</w:t>
      </w:r>
      <w:r w:rsidRPr="00712340">
        <w:rPr>
          <w:rFonts w:ascii="GHEA Grapalat" w:hAnsi="GHEA Grapalat"/>
          <w:sz w:val="20"/>
          <w:szCs w:val="20"/>
          <w:lang w:val="es-ES"/>
        </w:rPr>
        <w:t xml:space="preserve"> </w:t>
      </w:r>
      <w:r w:rsidRPr="00712340">
        <w:rPr>
          <w:rFonts w:ascii="GHEA Grapalat" w:hAnsi="GHEA Grapalat"/>
          <w:sz w:val="20"/>
          <w:szCs w:val="20"/>
        </w:rPr>
        <w:t>վարչական</w:t>
      </w:r>
      <w:r w:rsidRPr="00712340">
        <w:rPr>
          <w:rFonts w:ascii="GHEA Grapalat" w:hAnsi="GHEA Grapalat"/>
          <w:sz w:val="20"/>
          <w:szCs w:val="20"/>
          <w:lang w:val="es-ES"/>
        </w:rPr>
        <w:t xml:space="preserve"> </w:t>
      </w:r>
      <w:r w:rsidRPr="00712340">
        <w:rPr>
          <w:rFonts w:ascii="GHEA Grapalat" w:hAnsi="GHEA Grapalat"/>
          <w:sz w:val="20"/>
          <w:szCs w:val="20"/>
        </w:rPr>
        <w:t>ակտ</w:t>
      </w:r>
      <w:r w:rsidRPr="00712340">
        <w:rPr>
          <w:rFonts w:ascii="GHEA Grapalat" w:hAnsi="GHEA Grapalat"/>
          <w:sz w:val="20"/>
          <w:szCs w:val="20"/>
          <w:lang w:val="es-ES"/>
        </w:rPr>
        <w:t xml:space="preserve">` </w:t>
      </w:r>
      <w:r w:rsidRPr="00712340">
        <w:rPr>
          <w:rFonts w:ascii="GHEA Grapalat" w:hAnsi="GHEA Grapalat"/>
          <w:sz w:val="20"/>
          <w:szCs w:val="20"/>
        </w:rPr>
        <w:t>գնումների</w:t>
      </w:r>
      <w:r w:rsidRPr="00712340">
        <w:rPr>
          <w:rFonts w:ascii="GHEA Grapalat" w:hAnsi="GHEA Grapalat"/>
          <w:sz w:val="20"/>
          <w:szCs w:val="20"/>
          <w:lang w:val="es-ES"/>
        </w:rPr>
        <w:t xml:space="preserve"> </w:t>
      </w:r>
      <w:r w:rsidRPr="00712340">
        <w:rPr>
          <w:rFonts w:ascii="GHEA Grapalat" w:hAnsi="GHEA Grapalat"/>
          <w:sz w:val="20"/>
          <w:szCs w:val="20"/>
        </w:rPr>
        <w:t>ոլորտում</w:t>
      </w:r>
      <w:r w:rsidRPr="00712340">
        <w:rPr>
          <w:rFonts w:ascii="GHEA Grapalat" w:hAnsi="GHEA Grapalat"/>
          <w:sz w:val="20"/>
          <w:szCs w:val="20"/>
          <w:lang w:val="es-ES"/>
        </w:rPr>
        <w:t xml:space="preserve"> </w:t>
      </w:r>
      <w:r w:rsidRPr="00712340">
        <w:rPr>
          <w:rFonts w:ascii="GHEA Grapalat" w:hAnsi="GHEA Grapalat" w:cs="Sylfaen"/>
          <w:sz w:val="20"/>
          <w:szCs w:val="20"/>
        </w:rPr>
        <w:t>հակամրցակցային</w:t>
      </w:r>
      <w:r w:rsidRPr="00712340">
        <w:rPr>
          <w:rFonts w:ascii="GHEA Grapalat" w:hAnsi="GHEA Grapalat"/>
          <w:sz w:val="20"/>
          <w:szCs w:val="20"/>
          <w:lang w:val="es-ES"/>
        </w:rPr>
        <w:t xml:space="preserve"> </w:t>
      </w:r>
      <w:r w:rsidRPr="00712340">
        <w:rPr>
          <w:rFonts w:ascii="GHEA Grapalat" w:hAnsi="GHEA Grapalat" w:cs="Sylfaen"/>
          <w:sz w:val="20"/>
          <w:szCs w:val="20"/>
        </w:rPr>
        <w:t>համաձայնության</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գերիշխող</w:t>
      </w:r>
      <w:r w:rsidRPr="00712340">
        <w:rPr>
          <w:rFonts w:ascii="GHEA Grapalat" w:hAnsi="GHEA Grapalat"/>
          <w:sz w:val="20"/>
          <w:szCs w:val="20"/>
          <w:lang w:val="es-ES"/>
        </w:rPr>
        <w:t xml:space="preserve"> </w:t>
      </w:r>
      <w:r w:rsidRPr="00712340">
        <w:rPr>
          <w:rFonts w:ascii="GHEA Grapalat" w:hAnsi="GHEA Grapalat" w:cs="Sylfaen"/>
          <w:sz w:val="20"/>
          <w:szCs w:val="20"/>
        </w:rPr>
        <w:t>դիրքի</w:t>
      </w:r>
      <w:r w:rsidRPr="00712340">
        <w:rPr>
          <w:rFonts w:ascii="GHEA Grapalat" w:hAnsi="GHEA Grapalat"/>
          <w:sz w:val="20"/>
          <w:szCs w:val="20"/>
          <w:lang w:val="es-ES"/>
        </w:rPr>
        <w:t xml:space="preserve"> </w:t>
      </w:r>
      <w:r w:rsidRPr="00712340">
        <w:rPr>
          <w:rFonts w:ascii="GHEA Grapalat" w:hAnsi="GHEA Grapalat" w:cs="Sylfaen"/>
          <w:sz w:val="20"/>
          <w:szCs w:val="20"/>
        </w:rPr>
        <w:t>չարաշահման</w:t>
      </w:r>
      <w:r w:rsidRPr="00712340">
        <w:rPr>
          <w:rFonts w:ascii="GHEA Grapalat" w:hAnsi="GHEA Grapalat"/>
          <w:sz w:val="20"/>
          <w:szCs w:val="20"/>
          <w:lang w:val="es-ES"/>
        </w:rPr>
        <w:t xml:space="preserve"> </w:t>
      </w:r>
      <w:r w:rsidRPr="00712340">
        <w:rPr>
          <w:rFonts w:ascii="GHEA Grapalat" w:hAnsi="GHEA Grapalat" w:cs="Sylfaen"/>
          <w:sz w:val="20"/>
          <w:szCs w:val="20"/>
        </w:rPr>
        <w:t>համար</w:t>
      </w:r>
      <w:r w:rsidRPr="00712340">
        <w:rPr>
          <w:rFonts w:ascii="GHEA Grapalat" w:hAnsi="GHEA Grapalat" w:cs="Sylfaen"/>
          <w:sz w:val="20"/>
          <w:szCs w:val="20"/>
          <w:lang w:val="es-ES"/>
        </w:rPr>
        <w:t>.</w:t>
      </w:r>
    </w:p>
    <w:p w:rsidR="00631539" w:rsidRPr="00712340" w:rsidRDefault="00631539" w:rsidP="00631539">
      <w:pPr>
        <w:ind w:firstLine="720"/>
        <w:jc w:val="both"/>
        <w:rPr>
          <w:rFonts w:ascii="GHEA Grapalat" w:hAnsi="GHEA Grapalat"/>
          <w:sz w:val="20"/>
          <w:szCs w:val="20"/>
          <w:lang w:val="es-ES"/>
        </w:rPr>
      </w:pPr>
      <w:r w:rsidRPr="00712340">
        <w:rPr>
          <w:rFonts w:ascii="GHEA Grapalat" w:hAnsi="GHEA Grapalat" w:cs="Sylfaen"/>
          <w:sz w:val="20"/>
          <w:szCs w:val="20"/>
          <w:lang w:val="es-ES"/>
        </w:rPr>
        <w:t xml:space="preserve">5)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են</w:t>
      </w:r>
      <w:r w:rsidRPr="00712340">
        <w:rPr>
          <w:rFonts w:ascii="GHEA Grapalat" w:hAnsi="GHEA Grapalat" w:cs="Sylfaen"/>
          <w:sz w:val="20"/>
          <w:szCs w:val="20"/>
          <w:lang w:val="es-ES"/>
        </w:rPr>
        <w:t xml:space="preserve"> </w:t>
      </w:r>
      <w:r w:rsidRPr="00712340">
        <w:rPr>
          <w:rFonts w:ascii="GHEA Grapalat" w:hAnsi="GHEA Grapalat" w:cs="Sylfaen"/>
          <w:sz w:val="20"/>
          <w:szCs w:val="20"/>
        </w:rPr>
        <w:t>Եվրասիական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տնտեսական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միությանն</w:t>
      </w:r>
      <w:r w:rsidRPr="00712340">
        <w:rPr>
          <w:rFonts w:ascii="GHEA Grapalat" w:hAnsi="GHEA Grapalat" w:cs="Sylfaen"/>
          <w:sz w:val="20"/>
          <w:szCs w:val="20"/>
          <w:lang w:val="es-ES"/>
        </w:rPr>
        <w:t xml:space="preserve"> </w:t>
      </w:r>
      <w:r w:rsidRPr="00712340">
        <w:rPr>
          <w:rFonts w:ascii="GHEA Grapalat" w:hAnsi="GHEA Grapalat" w:cs="Sylfaen"/>
          <w:sz w:val="20"/>
          <w:szCs w:val="20"/>
        </w:rPr>
        <w:t>անդամակցող</w:t>
      </w:r>
      <w:r w:rsidRPr="00712340">
        <w:rPr>
          <w:rFonts w:ascii="GHEA Grapalat" w:hAnsi="GHEA Grapalat" w:cs="Sylfaen"/>
          <w:sz w:val="20"/>
          <w:szCs w:val="20"/>
          <w:lang w:val="es-ES"/>
        </w:rPr>
        <w:t xml:space="preserve"> </w:t>
      </w:r>
      <w:r w:rsidRPr="00712340">
        <w:rPr>
          <w:rFonts w:ascii="GHEA Grapalat" w:hAnsi="GHEA Grapalat" w:cs="Sylfaen"/>
          <w:sz w:val="20"/>
          <w:szCs w:val="20"/>
        </w:rPr>
        <w:t>երկրների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օրենսդրության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համաձայն</w:t>
      </w:r>
      <w:r w:rsidRPr="00712340">
        <w:rPr>
          <w:rFonts w:ascii="GHEA Grapalat" w:hAnsi="GHEA Grapalat" w:cs="Sylfaen"/>
          <w:sz w:val="20"/>
          <w:szCs w:val="20"/>
          <w:lang w:val="es-ES"/>
        </w:rPr>
        <w:t xml:space="preserve"> </w:t>
      </w:r>
      <w:r w:rsidRPr="00712340">
        <w:rPr>
          <w:rFonts w:ascii="GHEA Grapalat" w:hAnsi="GHEA Grapalat" w:cs="Sylfaen"/>
          <w:sz w:val="20"/>
          <w:szCs w:val="20"/>
        </w:rPr>
        <w:t>հրապարակված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գործընթացին</w:t>
      </w:r>
      <w:r w:rsidRPr="00712340">
        <w:rPr>
          <w:rFonts w:ascii="GHEA Grapalat" w:hAnsi="GHEA Grapalat"/>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sz w:val="20"/>
          <w:szCs w:val="20"/>
          <w:lang w:val="es-ES"/>
        </w:rPr>
        <w:t xml:space="preserve"> </w:t>
      </w:r>
      <w:r w:rsidRPr="00712340">
        <w:rPr>
          <w:rFonts w:ascii="GHEA Grapalat" w:hAnsi="GHEA Grapalat" w:cs="Sylfaen"/>
          <w:sz w:val="20"/>
          <w:szCs w:val="20"/>
        </w:rPr>
        <w:t>իրավունք</w:t>
      </w:r>
      <w:r w:rsidRPr="00712340">
        <w:rPr>
          <w:rFonts w:ascii="GHEA Grapalat" w:hAnsi="GHEA Grapalat"/>
          <w:sz w:val="20"/>
          <w:szCs w:val="20"/>
          <w:lang w:val="es-ES"/>
        </w:rPr>
        <w:t xml:space="preserve"> </w:t>
      </w:r>
      <w:r w:rsidRPr="00712340">
        <w:rPr>
          <w:rFonts w:ascii="GHEA Grapalat" w:hAnsi="GHEA Grapalat" w:cs="Sylfaen"/>
          <w:sz w:val="20"/>
          <w:szCs w:val="20"/>
        </w:rPr>
        <w:t>չունեցող</w:t>
      </w:r>
      <w:r w:rsidRPr="00712340">
        <w:rPr>
          <w:rFonts w:ascii="GHEA Grapalat" w:hAnsi="GHEA Grapalat"/>
          <w:sz w:val="20"/>
          <w:szCs w:val="20"/>
          <w:lang w:val="es-ES"/>
        </w:rPr>
        <w:t xml:space="preserve"> </w:t>
      </w:r>
      <w:r w:rsidRPr="00712340">
        <w:rPr>
          <w:rFonts w:ascii="GHEA Grapalat" w:hAnsi="GHEA Grapalat" w:cs="Sylfaen"/>
          <w:sz w:val="20"/>
          <w:szCs w:val="20"/>
        </w:rPr>
        <w:t>մասնակիցների</w:t>
      </w:r>
      <w:r w:rsidRPr="00712340">
        <w:rPr>
          <w:rFonts w:ascii="GHEA Grapalat" w:hAnsi="GHEA Grapalat"/>
          <w:sz w:val="20"/>
          <w:szCs w:val="20"/>
          <w:lang w:val="es-ES"/>
        </w:rPr>
        <w:t xml:space="preserve"> </w:t>
      </w:r>
      <w:r w:rsidRPr="00712340">
        <w:rPr>
          <w:rFonts w:ascii="GHEA Grapalat" w:hAnsi="GHEA Grapalat" w:cs="Sylfaen"/>
          <w:sz w:val="20"/>
          <w:szCs w:val="20"/>
        </w:rPr>
        <w:t>ցուցակում</w:t>
      </w:r>
      <w:r w:rsidRPr="00712340">
        <w:rPr>
          <w:rFonts w:ascii="GHEA Grapalat" w:hAnsi="GHEA Grapalat" w:cs="Sylfaen"/>
          <w:sz w:val="20"/>
          <w:szCs w:val="20"/>
          <w:lang w:val="es-ES"/>
        </w:rPr>
        <w:t xml:space="preserve">. </w:t>
      </w:r>
    </w:p>
    <w:p w:rsidR="00631539" w:rsidRPr="00712340" w:rsidRDefault="00631539" w:rsidP="00631539">
      <w:pPr>
        <w:ind w:firstLine="567"/>
        <w:jc w:val="both"/>
        <w:rPr>
          <w:rFonts w:ascii="GHEA Grapalat" w:hAnsi="GHEA Grapalat"/>
          <w:sz w:val="20"/>
          <w:szCs w:val="20"/>
          <w:lang w:val="es-ES"/>
        </w:rPr>
      </w:pPr>
      <w:r w:rsidRPr="00712340">
        <w:rPr>
          <w:rFonts w:ascii="GHEA Grapalat" w:hAnsi="GHEA Grapalat"/>
          <w:sz w:val="20"/>
          <w:szCs w:val="20"/>
          <w:lang w:val="es-ES"/>
        </w:rPr>
        <w:t xml:space="preserve">   6) </w:t>
      </w:r>
      <w:r w:rsidRPr="00712340">
        <w:rPr>
          <w:rFonts w:ascii="GHEA Grapalat" w:hAnsi="GHEA Grapalat"/>
          <w:sz w:val="20"/>
          <w:szCs w:val="20"/>
        </w:rPr>
        <w:t>որոնք</w:t>
      </w:r>
      <w:r w:rsidRPr="00712340">
        <w:rPr>
          <w:rFonts w:ascii="GHEA Grapalat" w:hAnsi="GHEA Grapalat"/>
          <w:sz w:val="20"/>
          <w:szCs w:val="20"/>
          <w:lang w:val="es-ES"/>
        </w:rPr>
        <w:t xml:space="preserve"> </w:t>
      </w:r>
      <w:r w:rsidRPr="00712340">
        <w:rPr>
          <w:rFonts w:ascii="GHEA Grapalat" w:hAnsi="GHEA Grapalat"/>
          <w:sz w:val="20"/>
          <w:szCs w:val="20"/>
        </w:rPr>
        <w:t>հայտը</w:t>
      </w:r>
      <w:r w:rsidRPr="00712340">
        <w:rPr>
          <w:rFonts w:ascii="GHEA Grapalat" w:hAnsi="GHEA Grapalat"/>
          <w:sz w:val="20"/>
          <w:szCs w:val="20"/>
          <w:lang w:val="es-ES"/>
        </w:rPr>
        <w:t xml:space="preserve"> </w:t>
      </w:r>
      <w:r w:rsidRPr="00712340">
        <w:rPr>
          <w:rFonts w:ascii="GHEA Grapalat" w:hAnsi="GHEA Grapalat"/>
          <w:sz w:val="20"/>
          <w:szCs w:val="20"/>
        </w:rPr>
        <w:t>ներկայացնելու</w:t>
      </w:r>
      <w:r w:rsidRPr="00712340">
        <w:rPr>
          <w:rFonts w:ascii="GHEA Grapalat" w:hAnsi="GHEA Grapalat"/>
          <w:sz w:val="20"/>
          <w:szCs w:val="20"/>
          <w:lang w:val="es-ES"/>
        </w:rPr>
        <w:t xml:space="preserve"> </w:t>
      </w:r>
      <w:r w:rsidRPr="00712340">
        <w:rPr>
          <w:rFonts w:ascii="GHEA Grapalat" w:hAnsi="GHEA Grapalat"/>
          <w:sz w:val="20"/>
          <w:szCs w:val="20"/>
        </w:rPr>
        <w:t>օրվա</w:t>
      </w:r>
      <w:r w:rsidRPr="00712340">
        <w:rPr>
          <w:rFonts w:ascii="GHEA Grapalat" w:hAnsi="GHEA Grapalat"/>
          <w:sz w:val="20"/>
          <w:szCs w:val="20"/>
          <w:lang w:val="es-ES"/>
        </w:rPr>
        <w:t xml:space="preserve"> </w:t>
      </w:r>
      <w:r w:rsidRPr="00712340">
        <w:rPr>
          <w:rFonts w:ascii="GHEA Grapalat" w:hAnsi="GHEA Grapalat"/>
          <w:sz w:val="20"/>
          <w:szCs w:val="20"/>
        </w:rPr>
        <w:t>դրությամբ</w:t>
      </w:r>
      <w:r w:rsidRPr="00712340">
        <w:rPr>
          <w:rFonts w:ascii="GHEA Grapalat" w:hAnsi="GHEA Grapalat"/>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գործընթացին</w:t>
      </w:r>
      <w:r w:rsidRPr="00712340">
        <w:rPr>
          <w:rFonts w:ascii="GHEA Grapalat" w:hAnsi="GHEA Grapalat"/>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sz w:val="20"/>
          <w:szCs w:val="20"/>
          <w:lang w:val="es-ES"/>
        </w:rPr>
        <w:t xml:space="preserve"> </w:t>
      </w:r>
      <w:r w:rsidRPr="00712340">
        <w:rPr>
          <w:rFonts w:ascii="GHEA Grapalat" w:hAnsi="GHEA Grapalat" w:cs="Sylfaen"/>
          <w:sz w:val="20"/>
          <w:szCs w:val="20"/>
        </w:rPr>
        <w:t>իրավունք</w:t>
      </w:r>
      <w:r w:rsidRPr="00712340">
        <w:rPr>
          <w:rFonts w:ascii="GHEA Grapalat" w:hAnsi="GHEA Grapalat"/>
          <w:sz w:val="20"/>
          <w:szCs w:val="20"/>
          <w:lang w:val="es-ES"/>
        </w:rPr>
        <w:t xml:space="preserve"> </w:t>
      </w:r>
      <w:r w:rsidRPr="00712340">
        <w:rPr>
          <w:rFonts w:ascii="GHEA Grapalat" w:hAnsi="GHEA Grapalat" w:cs="Sylfaen"/>
          <w:sz w:val="20"/>
          <w:szCs w:val="20"/>
        </w:rPr>
        <w:t>չունեցող</w:t>
      </w:r>
      <w:r w:rsidRPr="00712340">
        <w:rPr>
          <w:rFonts w:ascii="GHEA Grapalat" w:hAnsi="GHEA Grapalat"/>
          <w:sz w:val="20"/>
          <w:szCs w:val="20"/>
          <w:lang w:val="es-ES"/>
        </w:rPr>
        <w:t xml:space="preserve"> </w:t>
      </w:r>
      <w:r w:rsidRPr="00712340">
        <w:rPr>
          <w:rFonts w:ascii="GHEA Grapalat" w:hAnsi="GHEA Grapalat" w:cs="Sylfaen"/>
          <w:sz w:val="20"/>
          <w:szCs w:val="20"/>
        </w:rPr>
        <w:t>մասնակիցների</w:t>
      </w:r>
      <w:r w:rsidRPr="00712340">
        <w:rPr>
          <w:rFonts w:ascii="GHEA Grapalat" w:hAnsi="GHEA Grapalat"/>
          <w:sz w:val="20"/>
          <w:szCs w:val="20"/>
          <w:lang w:val="es-ES"/>
        </w:rPr>
        <w:t xml:space="preserve"> </w:t>
      </w:r>
      <w:r w:rsidRPr="00712340">
        <w:rPr>
          <w:rFonts w:ascii="GHEA Grapalat" w:hAnsi="GHEA Grapalat" w:cs="Sylfaen"/>
          <w:sz w:val="20"/>
          <w:szCs w:val="20"/>
        </w:rPr>
        <w:t>ցուցակում</w:t>
      </w:r>
      <w:r w:rsidRPr="00712340">
        <w:rPr>
          <w:rFonts w:ascii="GHEA Grapalat" w:hAnsi="GHEA Grapalat"/>
          <w:sz w:val="20"/>
          <w:szCs w:val="20"/>
          <w:lang w:val="es-ES"/>
        </w:rPr>
        <w:t>:</w:t>
      </w:r>
    </w:p>
    <w:p w:rsidR="00631539" w:rsidRPr="00712340" w:rsidRDefault="00631539" w:rsidP="00631539">
      <w:pPr>
        <w:ind w:firstLine="567"/>
        <w:jc w:val="both"/>
        <w:rPr>
          <w:rFonts w:ascii="GHEA Grapalat" w:hAnsi="GHEA Grapalat" w:cs="Sylfaen"/>
          <w:sz w:val="20"/>
          <w:lang w:val="es-ES"/>
        </w:rPr>
      </w:pPr>
      <w:r w:rsidRPr="0071234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1539" w:rsidRPr="00712340" w:rsidRDefault="00631539" w:rsidP="00631539">
      <w:pPr>
        <w:ind w:firstLine="567"/>
        <w:jc w:val="both"/>
        <w:rPr>
          <w:rFonts w:ascii="GHEA Grapalat" w:hAnsi="GHEA Grapalat" w:cs="Sylfaen"/>
          <w:sz w:val="20"/>
          <w:lang w:val="es-ES"/>
        </w:rPr>
      </w:pPr>
      <w:r w:rsidRPr="0071234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12340">
        <w:rPr>
          <w:rFonts w:ascii="GHEA Grapalat" w:hAnsi="GHEA Grapalat" w:cs="Arial"/>
          <w:sz w:val="20"/>
          <w:lang w:val="es-ES"/>
        </w:rPr>
        <w:t xml:space="preserve"> </w:t>
      </w:r>
      <w:r w:rsidRPr="00712340">
        <w:rPr>
          <w:rFonts w:ascii="GHEA Grapalat" w:hAnsi="GHEA Grapalat" w:cs="Sylfaen"/>
          <w:sz w:val="20"/>
          <w:lang w:val="es-ES"/>
        </w:rPr>
        <w:t>հրավերի</w:t>
      </w:r>
      <w:r w:rsidRPr="00712340">
        <w:rPr>
          <w:rFonts w:ascii="GHEA Grapalat" w:hAnsi="GHEA Grapalat" w:cs="Arial"/>
          <w:sz w:val="20"/>
          <w:lang w:val="es-ES"/>
        </w:rPr>
        <w:t xml:space="preserve"> 2-րդ </w:t>
      </w:r>
      <w:r w:rsidRPr="00712340">
        <w:rPr>
          <w:rFonts w:ascii="GHEA Grapalat" w:hAnsi="GHEA Grapalat" w:cs="Sylfaen"/>
          <w:sz w:val="20"/>
          <w:lang w:val="es-ES"/>
        </w:rPr>
        <w:t>մասի</w:t>
      </w:r>
      <w:r w:rsidRPr="00712340">
        <w:rPr>
          <w:rFonts w:ascii="GHEA Grapalat" w:hAnsi="GHEA Grapalat" w:cs="Arial"/>
          <w:sz w:val="20"/>
          <w:lang w:val="es-ES"/>
        </w:rPr>
        <w:t xml:space="preserve"> 2.2 </w:t>
      </w:r>
      <w:r w:rsidRPr="00712340">
        <w:rPr>
          <w:rFonts w:ascii="GHEA Grapalat" w:hAnsi="GHEA Grapalat" w:cs="Sylfaen"/>
          <w:sz w:val="20"/>
          <w:lang w:val="es-ES"/>
        </w:rPr>
        <w:t>կետով</w:t>
      </w:r>
      <w:r w:rsidRPr="00712340">
        <w:rPr>
          <w:rFonts w:ascii="GHEA Grapalat" w:hAnsi="GHEA Grapalat" w:cs="Arial"/>
          <w:sz w:val="20"/>
          <w:lang w:val="es-ES"/>
        </w:rPr>
        <w:t xml:space="preserve"> </w:t>
      </w:r>
      <w:r w:rsidRPr="00712340">
        <w:rPr>
          <w:rFonts w:ascii="GHEA Grapalat" w:hAnsi="GHEA Grapalat" w:cs="Sylfaen"/>
          <w:sz w:val="20"/>
          <w:lang w:val="es-ES"/>
        </w:rPr>
        <w:t>նախատեսված</w:t>
      </w:r>
      <w:r w:rsidRPr="00712340">
        <w:rPr>
          <w:rFonts w:ascii="GHEA Grapalat" w:hAnsi="GHEA Grapalat" w:cs="Arial"/>
          <w:sz w:val="20"/>
          <w:lang w:val="es-ES"/>
        </w:rPr>
        <w:t xml:space="preserve"> </w:t>
      </w:r>
      <w:r w:rsidRPr="00712340">
        <w:rPr>
          <w:rFonts w:ascii="GHEA Grapalat" w:hAnsi="GHEA Grapalat" w:cs="Sylfaen"/>
          <w:sz w:val="20"/>
          <w:lang w:val="es-ES"/>
        </w:rPr>
        <w:t>գրավոր</w:t>
      </w:r>
      <w:r w:rsidRPr="00712340">
        <w:rPr>
          <w:rFonts w:ascii="GHEA Grapalat" w:hAnsi="GHEA Grapalat" w:cs="Arial"/>
          <w:sz w:val="20"/>
          <w:lang w:val="es-ES"/>
        </w:rPr>
        <w:t xml:space="preserve"> </w:t>
      </w:r>
      <w:r w:rsidRPr="00712340">
        <w:rPr>
          <w:rFonts w:ascii="GHEA Grapalat" w:hAnsi="GHEA Grapalat" w:cs="Sylfaen"/>
          <w:sz w:val="20"/>
          <w:lang w:val="es-ES"/>
        </w:rPr>
        <w:t xml:space="preserve">հայտարարություն: </w:t>
      </w:r>
      <w:r w:rsidRPr="00712340">
        <w:rPr>
          <w:rFonts w:ascii="GHEA Grapalat" w:hAnsi="GHEA Grapalat" w:cs="Sylfaen"/>
          <w:sz w:val="20"/>
        </w:rPr>
        <w:t>Բացի</w:t>
      </w:r>
      <w:r w:rsidRPr="00712340">
        <w:rPr>
          <w:rFonts w:ascii="GHEA Grapalat" w:hAnsi="GHEA Grapalat" w:cs="Sylfaen"/>
          <w:sz w:val="20"/>
          <w:lang w:val="es-ES"/>
        </w:rPr>
        <w:t xml:space="preserve"> </w:t>
      </w:r>
      <w:r w:rsidRPr="00712340">
        <w:rPr>
          <w:rFonts w:ascii="GHEA Grapalat" w:hAnsi="GHEA Grapalat" w:cs="Sylfaen"/>
          <w:sz w:val="20"/>
        </w:rPr>
        <w:t>սույն</w:t>
      </w:r>
      <w:r w:rsidRPr="00712340">
        <w:rPr>
          <w:rFonts w:ascii="GHEA Grapalat" w:hAnsi="GHEA Grapalat" w:cs="Sylfaen"/>
          <w:sz w:val="20"/>
          <w:lang w:val="es-ES"/>
        </w:rPr>
        <w:t xml:space="preserve"> </w:t>
      </w:r>
      <w:r w:rsidRPr="00712340">
        <w:rPr>
          <w:rFonts w:ascii="GHEA Grapalat" w:hAnsi="GHEA Grapalat" w:cs="Sylfaen"/>
          <w:sz w:val="20"/>
        </w:rPr>
        <w:t>կետով</w:t>
      </w:r>
      <w:r w:rsidRPr="00712340">
        <w:rPr>
          <w:rFonts w:ascii="GHEA Grapalat" w:hAnsi="GHEA Grapalat" w:cs="Sylfaen"/>
          <w:sz w:val="20"/>
          <w:lang w:val="es-ES"/>
        </w:rPr>
        <w:t xml:space="preserve"> </w:t>
      </w:r>
      <w:r w:rsidRPr="00712340">
        <w:rPr>
          <w:rFonts w:ascii="GHEA Grapalat" w:hAnsi="GHEA Grapalat" w:cs="Sylfaen"/>
          <w:sz w:val="20"/>
        </w:rPr>
        <w:t>նախատեսված</w:t>
      </w:r>
      <w:r w:rsidRPr="00712340">
        <w:rPr>
          <w:rFonts w:ascii="GHEA Grapalat" w:hAnsi="GHEA Grapalat" w:cs="Sylfaen"/>
          <w:sz w:val="20"/>
          <w:lang w:val="es-ES"/>
        </w:rPr>
        <w:t xml:space="preserve"> </w:t>
      </w:r>
      <w:r w:rsidRPr="00712340">
        <w:rPr>
          <w:rFonts w:ascii="GHEA Grapalat" w:hAnsi="GHEA Grapalat" w:cs="Sylfaen"/>
          <w:sz w:val="20"/>
        </w:rPr>
        <w:t>հայտարարությունից</w:t>
      </w:r>
      <w:r w:rsidRPr="00712340">
        <w:rPr>
          <w:rFonts w:ascii="GHEA Grapalat" w:hAnsi="GHEA Grapalat" w:cs="Sylfaen"/>
          <w:sz w:val="20"/>
          <w:lang w:val="es-ES"/>
        </w:rPr>
        <w:t xml:space="preserve"> </w:t>
      </w:r>
      <w:r w:rsidRPr="00712340">
        <w:rPr>
          <w:rFonts w:ascii="GHEA Grapalat" w:hAnsi="GHEA Grapalat" w:cs="Sylfaen"/>
          <w:sz w:val="20"/>
        </w:rPr>
        <w:t>մասնակցության</w:t>
      </w:r>
      <w:r w:rsidRPr="00712340">
        <w:rPr>
          <w:rFonts w:ascii="GHEA Grapalat" w:hAnsi="GHEA Grapalat" w:cs="Sylfaen"/>
          <w:sz w:val="20"/>
          <w:lang w:val="es-ES"/>
        </w:rPr>
        <w:t xml:space="preserve"> </w:t>
      </w:r>
      <w:r w:rsidRPr="00712340">
        <w:rPr>
          <w:rFonts w:ascii="GHEA Grapalat" w:hAnsi="GHEA Grapalat" w:cs="Sylfaen"/>
          <w:sz w:val="20"/>
        </w:rPr>
        <w:t>իրավունքի</w:t>
      </w:r>
      <w:r w:rsidRPr="00712340">
        <w:rPr>
          <w:rFonts w:ascii="GHEA Grapalat" w:hAnsi="GHEA Grapalat" w:cs="Sylfaen"/>
          <w:sz w:val="20"/>
          <w:lang w:val="es-ES"/>
        </w:rPr>
        <w:t xml:space="preserve"> </w:t>
      </w:r>
      <w:r w:rsidRPr="00712340">
        <w:rPr>
          <w:rFonts w:ascii="GHEA Grapalat" w:hAnsi="GHEA Grapalat" w:cs="Sylfaen"/>
          <w:sz w:val="20"/>
        </w:rPr>
        <w:t>գնահատման</w:t>
      </w:r>
      <w:r w:rsidRPr="00712340">
        <w:rPr>
          <w:rFonts w:ascii="GHEA Grapalat" w:hAnsi="GHEA Grapalat" w:cs="Sylfaen"/>
          <w:sz w:val="20"/>
          <w:lang w:val="es-ES"/>
        </w:rPr>
        <w:t xml:space="preserve"> </w:t>
      </w:r>
      <w:r w:rsidRPr="00712340">
        <w:rPr>
          <w:rFonts w:ascii="GHEA Grapalat" w:hAnsi="GHEA Grapalat" w:cs="Sylfaen"/>
          <w:sz w:val="20"/>
        </w:rPr>
        <w:t>համար</w:t>
      </w:r>
      <w:r w:rsidRPr="00712340">
        <w:rPr>
          <w:rFonts w:ascii="GHEA Grapalat" w:hAnsi="GHEA Grapalat" w:cs="Sylfaen"/>
          <w:sz w:val="20"/>
          <w:lang w:val="es-ES"/>
        </w:rPr>
        <w:t xml:space="preserve"> </w:t>
      </w:r>
      <w:r w:rsidRPr="00712340">
        <w:rPr>
          <w:rFonts w:ascii="GHEA Grapalat" w:hAnsi="GHEA Grapalat" w:cs="Sylfaen"/>
          <w:sz w:val="20"/>
        </w:rPr>
        <w:t>մասնակցից</w:t>
      </w:r>
      <w:r w:rsidRPr="00712340">
        <w:rPr>
          <w:rFonts w:ascii="GHEA Grapalat" w:hAnsi="GHEA Grapalat" w:cs="Sylfaen"/>
          <w:sz w:val="20"/>
          <w:lang w:val="es-ES"/>
        </w:rPr>
        <w:t xml:space="preserve">, </w:t>
      </w:r>
      <w:r w:rsidRPr="00712340">
        <w:rPr>
          <w:rFonts w:ascii="GHEA Grapalat" w:hAnsi="GHEA Grapalat" w:cs="Sylfaen"/>
          <w:sz w:val="20"/>
        </w:rPr>
        <w:t>այդ</w:t>
      </w:r>
      <w:r w:rsidRPr="00712340">
        <w:rPr>
          <w:rFonts w:ascii="GHEA Grapalat" w:hAnsi="GHEA Grapalat" w:cs="Sylfaen"/>
          <w:sz w:val="20"/>
          <w:lang w:val="es-ES"/>
        </w:rPr>
        <w:t xml:space="preserve"> </w:t>
      </w:r>
      <w:r w:rsidRPr="00712340">
        <w:rPr>
          <w:rFonts w:ascii="GHEA Grapalat" w:hAnsi="GHEA Grapalat" w:cs="Sylfaen"/>
          <w:sz w:val="20"/>
        </w:rPr>
        <w:t>թվում</w:t>
      </w:r>
      <w:r w:rsidRPr="00712340">
        <w:rPr>
          <w:rFonts w:ascii="GHEA Grapalat" w:hAnsi="GHEA Grapalat" w:cs="Sylfaen"/>
          <w:sz w:val="20"/>
          <w:lang w:val="es-ES"/>
        </w:rPr>
        <w:t xml:space="preserve"> </w:t>
      </w:r>
      <w:r w:rsidRPr="00712340">
        <w:rPr>
          <w:rFonts w:ascii="GHEA Grapalat" w:hAnsi="GHEA Grapalat" w:cs="Sylfaen"/>
          <w:sz w:val="20"/>
        </w:rPr>
        <w:t>ընտրված</w:t>
      </w:r>
      <w:r w:rsidRPr="00712340">
        <w:rPr>
          <w:rFonts w:ascii="GHEA Grapalat" w:hAnsi="GHEA Grapalat" w:cs="Sylfaen"/>
          <w:sz w:val="20"/>
          <w:lang w:val="es-ES"/>
        </w:rPr>
        <w:t xml:space="preserve"> </w:t>
      </w:r>
      <w:r w:rsidRPr="00712340">
        <w:rPr>
          <w:rFonts w:ascii="GHEA Grapalat" w:hAnsi="GHEA Grapalat" w:cs="Sylfaen"/>
          <w:sz w:val="20"/>
        </w:rPr>
        <w:t>մասնակցից</w:t>
      </w:r>
      <w:r w:rsidRPr="00712340">
        <w:rPr>
          <w:rFonts w:ascii="GHEA Grapalat" w:hAnsi="GHEA Grapalat" w:cs="Sylfaen"/>
          <w:sz w:val="20"/>
          <w:lang w:val="es-ES"/>
        </w:rPr>
        <w:t xml:space="preserve"> </w:t>
      </w:r>
      <w:r w:rsidRPr="00712340">
        <w:rPr>
          <w:rFonts w:ascii="GHEA Grapalat" w:hAnsi="GHEA Grapalat" w:cs="Sylfaen"/>
          <w:sz w:val="20"/>
        </w:rPr>
        <w:t>այլ</w:t>
      </w:r>
      <w:r w:rsidRPr="00712340">
        <w:rPr>
          <w:rFonts w:ascii="GHEA Grapalat" w:hAnsi="GHEA Grapalat" w:cs="Sylfaen"/>
          <w:sz w:val="20"/>
          <w:lang w:val="es-ES"/>
        </w:rPr>
        <w:t xml:space="preserve"> </w:t>
      </w:r>
      <w:r w:rsidRPr="00712340">
        <w:rPr>
          <w:rFonts w:ascii="GHEA Grapalat" w:hAnsi="GHEA Grapalat" w:cs="Sylfaen"/>
          <w:sz w:val="20"/>
        </w:rPr>
        <w:t>փաստաթղթեր</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հիմնավորումներ</w:t>
      </w:r>
      <w:r w:rsidRPr="00712340">
        <w:rPr>
          <w:rFonts w:ascii="GHEA Grapalat" w:hAnsi="GHEA Grapalat" w:cs="Sylfaen"/>
          <w:sz w:val="20"/>
          <w:lang w:val="es-ES"/>
        </w:rPr>
        <w:t xml:space="preserve"> </w:t>
      </w:r>
      <w:r w:rsidRPr="00712340">
        <w:rPr>
          <w:rFonts w:ascii="GHEA Grapalat" w:hAnsi="GHEA Grapalat" w:cs="Sylfaen"/>
          <w:sz w:val="20"/>
        </w:rPr>
        <w:t>չեն</w:t>
      </w:r>
      <w:r w:rsidRPr="00712340">
        <w:rPr>
          <w:rFonts w:ascii="GHEA Grapalat" w:hAnsi="GHEA Grapalat" w:cs="Sylfaen"/>
          <w:sz w:val="20"/>
          <w:lang w:val="es-ES"/>
        </w:rPr>
        <w:t xml:space="preserve"> </w:t>
      </w:r>
      <w:r w:rsidRPr="00712340">
        <w:rPr>
          <w:rFonts w:ascii="GHEA Grapalat" w:hAnsi="GHEA Grapalat" w:cs="Sylfaen"/>
          <w:sz w:val="20"/>
        </w:rPr>
        <w:t>կարող</w:t>
      </w:r>
      <w:r w:rsidRPr="00712340">
        <w:rPr>
          <w:rFonts w:ascii="GHEA Grapalat" w:hAnsi="GHEA Grapalat" w:cs="Sylfaen"/>
          <w:sz w:val="20"/>
          <w:lang w:val="es-ES"/>
        </w:rPr>
        <w:t xml:space="preserve"> </w:t>
      </w:r>
      <w:r w:rsidRPr="00712340">
        <w:rPr>
          <w:rFonts w:ascii="GHEA Grapalat" w:hAnsi="GHEA Grapalat" w:cs="Sylfaen"/>
          <w:sz w:val="20"/>
        </w:rPr>
        <w:t>պահանջվել</w:t>
      </w:r>
      <w:r w:rsidRPr="00712340">
        <w:rPr>
          <w:rFonts w:ascii="GHEA Grapalat" w:hAnsi="GHEA Grapalat" w:cs="Sylfaen"/>
          <w:sz w:val="20"/>
          <w:lang w:val="es-ES"/>
        </w:rPr>
        <w:t>:</w:t>
      </w:r>
      <w:r w:rsidRPr="00712340">
        <w:rPr>
          <w:rFonts w:ascii="GHEA Grapalat" w:hAnsi="GHEA Grapalat" w:cs="Tahoma"/>
          <w:sz w:val="20"/>
          <w:lang w:val="hy-AM"/>
        </w:rPr>
        <w:t xml:space="preserve"> </w:t>
      </w:r>
      <w:r w:rsidRPr="00712340">
        <w:rPr>
          <w:rFonts w:ascii="GHEA Grapalat" w:hAnsi="GHEA Grapalat" w:cs="Tahoma"/>
          <w:sz w:val="20"/>
        </w:rPr>
        <w:t>Մասնակցի</w:t>
      </w:r>
      <w:r w:rsidRPr="00712340">
        <w:rPr>
          <w:rFonts w:ascii="GHEA Grapalat" w:hAnsi="GHEA Grapalat" w:cs="Tahoma"/>
          <w:sz w:val="20"/>
          <w:lang w:val="es-ES"/>
        </w:rPr>
        <w:t xml:space="preserve"> </w:t>
      </w:r>
      <w:r w:rsidRPr="00712340">
        <w:rPr>
          <w:rFonts w:ascii="GHEA Grapalat" w:hAnsi="GHEA Grapalat" w:cs="Tahoma"/>
          <w:sz w:val="20"/>
        </w:rPr>
        <w:lastRenderedPageBreak/>
        <w:t>հայտարարության</w:t>
      </w:r>
      <w:r w:rsidRPr="00712340">
        <w:rPr>
          <w:rFonts w:ascii="GHEA Grapalat" w:hAnsi="GHEA Grapalat" w:cs="Tahoma"/>
          <w:sz w:val="20"/>
          <w:lang w:val="es-ES"/>
        </w:rPr>
        <w:t xml:space="preserve"> </w:t>
      </w:r>
      <w:r w:rsidRPr="00712340">
        <w:rPr>
          <w:rFonts w:ascii="GHEA Grapalat" w:hAnsi="GHEA Grapalat" w:cs="Tahoma"/>
          <w:sz w:val="20"/>
        </w:rPr>
        <w:t>իսկությունը</w:t>
      </w:r>
      <w:r w:rsidRPr="00712340">
        <w:rPr>
          <w:rFonts w:ascii="GHEA Grapalat" w:hAnsi="GHEA Grapalat" w:cs="Tahoma"/>
          <w:sz w:val="20"/>
          <w:lang w:val="es-ES"/>
        </w:rPr>
        <w:t xml:space="preserve"> </w:t>
      </w:r>
      <w:r w:rsidRPr="00712340">
        <w:rPr>
          <w:rFonts w:ascii="GHEA Grapalat" w:hAnsi="GHEA Grapalat" w:cs="Tahoma"/>
          <w:sz w:val="20"/>
        </w:rPr>
        <w:t>գնահատող</w:t>
      </w:r>
      <w:r w:rsidRPr="00712340">
        <w:rPr>
          <w:rFonts w:ascii="GHEA Grapalat" w:hAnsi="GHEA Grapalat" w:cs="Tahoma"/>
          <w:sz w:val="20"/>
          <w:lang w:val="es-ES"/>
        </w:rPr>
        <w:t xml:space="preserve"> </w:t>
      </w:r>
      <w:r w:rsidRPr="00712340">
        <w:rPr>
          <w:rFonts w:ascii="GHEA Grapalat" w:hAnsi="GHEA Grapalat" w:cs="Tahoma"/>
          <w:sz w:val="20"/>
        </w:rPr>
        <w:t>հանձնաժողովը</w:t>
      </w:r>
      <w:r w:rsidRPr="00712340">
        <w:rPr>
          <w:rFonts w:ascii="GHEA Grapalat" w:hAnsi="GHEA Grapalat" w:cs="Tahoma"/>
          <w:sz w:val="20"/>
          <w:lang w:val="es-ES"/>
        </w:rPr>
        <w:t xml:space="preserve"> (</w:t>
      </w:r>
      <w:r w:rsidRPr="00712340">
        <w:rPr>
          <w:rFonts w:ascii="GHEA Grapalat" w:hAnsi="GHEA Grapalat" w:cs="Tahoma"/>
          <w:sz w:val="20"/>
        </w:rPr>
        <w:t>այսուհետ</w:t>
      </w:r>
      <w:r w:rsidRPr="00712340">
        <w:rPr>
          <w:rFonts w:ascii="GHEA Grapalat" w:hAnsi="GHEA Grapalat" w:cs="Tahoma"/>
          <w:sz w:val="20"/>
          <w:lang w:val="es-ES"/>
        </w:rPr>
        <w:t xml:space="preserve">` </w:t>
      </w:r>
      <w:r w:rsidRPr="00712340">
        <w:rPr>
          <w:rFonts w:ascii="GHEA Grapalat" w:hAnsi="GHEA Grapalat" w:cs="Tahoma"/>
          <w:sz w:val="20"/>
        </w:rPr>
        <w:t>հանձնաժողով</w:t>
      </w:r>
      <w:r w:rsidRPr="00712340">
        <w:rPr>
          <w:rFonts w:ascii="GHEA Grapalat" w:hAnsi="GHEA Grapalat" w:cs="Tahoma"/>
          <w:sz w:val="20"/>
          <w:lang w:val="es-ES"/>
        </w:rPr>
        <w:t xml:space="preserve">) </w:t>
      </w:r>
      <w:r w:rsidRPr="00712340">
        <w:rPr>
          <w:rFonts w:ascii="GHEA Grapalat" w:hAnsi="GHEA Grapalat" w:cs="Tahoma"/>
          <w:sz w:val="20"/>
        </w:rPr>
        <w:t>գնահատում</w:t>
      </w:r>
      <w:r w:rsidRPr="00712340">
        <w:rPr>
          <w:rFonts w:ascii="GHEA Grapalat" w:hAnsi="GHEA Grapalat" w:cs="Tahoma"/>
          <w:sz w:val="20"/>
          <w:lang w:val="es-ES"/>
        </w:rPr>
        <w:t xml:space="preserve"> </w:t>
      </w:r>
      <w:r w:rsidRPr="00712340">
        <w:rPr>
          <w:rFonts w:ascii="GHEA Grapalat" w:hAnsi="GHEA Grapalat" w:cs="Tahoma"/>
          <w:sz w:val="20"/>
        </w:rPr>
        <w:t>է</w:t>
      </w:r>
      <w:r w:rsidRPr="00712340">
        <w:rPr>
          <w:rFonts w:ascii="GHEA Grapalat" w:hAnsi="GHEA Grapalat" w:cs="Tahoma"/>
          <w:sz w:val="20"/>
          <w:lang w:val="es-ES"/>
        </w:rPr>
        <w:t xml:space="preserve"> </w:t>
      </w:r>
      <w:r w:rsidRPr="00712340">
        <w:rPr>
          <w:rFonts w:ascii="GHEA Grapalat" w:hAnsi="GHEA Grapalat" w:cs="Tahoma"/>
          <w:sz w:val="20"/>
        </w:rPr>
        <w:t>սույն</w:t>
      </w:r>
      <w:r w:rsidRPr="00712340">
        <w:rPr>
          <w:rFonts w:ascii="GHEA Grapalat" w:hAnsi="GHEA Grapalat" w:cs="Tahoma"/>
          <w:sz w:val="20"/>
          <w:lang w:val="es-ES"/>
        </w:rPr>
        <w:t xml:space="preserve"> </w:t>
      </w:r>
      <w:r w:rsidRPr="00712340">
        <w:rPr>
          <w:rFonts w:ascii="GHEA Grapalat" w:hAnsi="GHEA Grapalat" w:cs="Tahoma"/>
          <w:sz w:val="20"/>
        </w:rPr>
        <w:t>հրավերով</w:t>
      </w:r>
      <w:r w:rsidRPr="00712340">
        <w:rPr>
          <w:rFonts w:ascii="GHEA Grapalat" w:hAnsi="GHEA Grapalat" w:cs="Tahoma"/>
          <w:sz w:val="20"/>
          <w:lang w:val="es-ES"/>
        </w:rPr>
        <w:t xml:space="preserve"> </w:t>
      </w:r>
      <w:r w:rsidRPr="00712340">
        <w:rPr>
          <w:rFonts w:ascii="GHEA Grapalat" w:hAnsi="GHEA Grapalat" w:cs="Tahoma"/>
          <w:sz w:val="20"/>
        </w:rPr>
        <w:t>սահմանված</w:t>
      </w:r>
      <w:r w:rsidRPr="00712340">
        <w:rPr>
          <w:rFonts w:ascii="GHEA Grapalat" w:hAnsi="GHEA Grapalat" w:cs="Tahoma"/>
          <w:sz w:val="20"/>
          <w:lang w:val="es-ES"/>
        </w:rPr>
        <w:t xml:space="preserve"> </w:t>
      </w:r>
      <w:r w:rsidRPr="00712340">
        <w:rPr>
          <w:rFonts w:ascii="GHEA Grapalat" w:hAnsi="GHEA Grapalat" w:cs="Tahoma"/>
          <w:sz w:val="20"/>
        </w:rPr>
        <w:t>պայմաններով</w:t>
      </w:r>
      <w:r w:rsidRPr="00712340">
        <w:rPr>
          <w:rFonts w:ascii="GHEA Grapalat" w:hAnsi="GHEA Grapalat" w:cs="Tahoma"/>
          <w:sz w:val="20"/>
          <w:lang w:val="es-ES"/>
        </w:rPr>
        <w:t>:</w:t>
      </w:r>
    </w:p>
    <w:p w:rsidR="00631539" w:rsidRPr="00712340" w:rsidRDefault="00631539" w:rsidP="00631539">
      <w:pPr>
        <w:ind w:firstLine="720"/>
        <w:jc w:val="both"/>
        <w:rPr>
          <w:rFonts w:ascii="GHEA Grapalat" w:hAnsi="GHEA Grapalat"/>
          <w:sz w:val="20"/>
          <w:szCs w:val="20"/>
          <w:lang w:val="es-ES"/>
        </w:rPr>
      </w:pPr>
      <w:r w:rsidRPr="00712340">
        <w:rPr>
          <w:rFonts w:ascii="GHEA Grapalat" w:hAnsi="GHEA Grapalat" w:cs="Tahoma"/>
          <w:sz w:val="20"/>
          <w:szCs w:val="20"/>
          <w:lang w:val="es-ES"/>
        </w:rPr>
        <w:t xml:space="preserve">2.3 </w:t>
      </w:r>
      <w:r w:rsidRPr="00712340">
        <w:rPr>
          <w:rFonts w:ascii="GHEA Grapalat" w:hAnsi="GHEA Grapalat" w:cs="Sylfaen"/>
          <w:sz w:val="20"/>
          <w:szCs w:val="20"/>
        </w:rPr>
        <w:t>Արգելվում</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sz w:val="20"/>
          <w:szCs w:val="20"/>
        </w:rPr>
        <w:t>սույն</w:t>
      </w:r>
      <w:r w:rsidRPr="00712340">
        <w:rPr>
          <w:rFonts w:ascii="GHEA Grapalat" w:hAnsi="GHEA Grapalat"/>
          <w:sz w:val="20"/>
          <w:szCs w:val="20"/>
          <w:lang w:val="es-ES"/>
        </w:rPr>
        <w:t xml:space="preserve"> </w:t>
      </w:r>
      <w:r w:rsidRPr="00712340">
        <w:rPr>
          <w:rFonts w:ascii="GHEA Grapalat" w:hAnsi="GHEA Grapalat"/>
          <w:sz w:val="20"/>
          <w:szCs w:val="20"/>
        </w:rPr>
        <w:t>կետով</w:t>
      </w:r>
      <w:r w:rsidRPr="00712340">
        <w:rPr>
          <w:rFonts w:ascii="GHEA Grapalat" w:hAnsi="GHEA Grapalat"/>
          <w:sz w:val="20"/>
          <w:szCs w:val="20"/>
          <w:lang w:val="es-ES"/>
        </w:rPr>
        <w:t xml:space="preserve"> </w:t>
      </w:r>
      <w:r w:rsidRPr="00712340">
        <w:rPr>
          <w:rFonts w:ascii="GHEA Grapalat" w:hAnsi="GHEA Grapalat"/>
          <w:sz w:val="20"/>
          <w:szCs w:val="20"/>
        </w:rPr>
        <w:t>սահմանված</w:t>
      </w:r>
      <w:r w:rsidRPr="00712340">
        <w:rPr>
          <w:rFonts w:ascii="GHEA Grapalat" w:hAnsi="GHEA Grapalat"/>
          <w:sz w:val="20"/>
          <w:szCs w:val="20"/>
          <w:lang w:val="es-ES"/>
        </w:rPr>
        <w:t xml:space="preserve"> </w:t>
      </w:r>
      <w:r w:rsidRPr="00712340">
        <w:rPr>
          <w:rFonts w:ascii="GHEA Grapalat" w:hAnsi="GHEA Grapalat"/>
          <w:sz w:val="20"/>
          <w:szCs w:val="20"/>
        </w:rPr>
        <w:t>փոխկապակցված</w:t>
      </w:r>
      <w:r w:rsidRPr="00712340">
        <w:rPr>
          <w:rFonts w:ascii="GHEA Grapalat" w:hAnsi="GHEA Grapalat"/>
          <w:sz w:val="20"/>
          <w:szCs w:val="20"/>
          <w:lang w:val="es-ES"/>
        </w:rPr>
        <w:t xml:space="preserve"> </w:t>
      </w:r>
      <w:r w:rsidRPr="00712340">
        <w:rPr>
          <w:rFonts w:ascii="GHEA Grapalat" w:hAnsi="GHEA Grapalat"/>
          <w:sz w:val="20"/>
          <w:szCs w:val="20"/>
        </w:rPr>
        <w:t>անձանց</w:t>
      </w:r>
      <w:r w:rsidRPr="00712340">
        <w:rPr>
          <w:rFonts w:ascii="GHEA Grapalat" w:hAnsi="GHEA Grapalat"/>
          <w:sz w:val="20"/>
          <w:szCs w:val="20"/>
          <w:lang w:val="es-ES"/>
        </w:rPr>
        <w:t xml:space="preserve"> </w:t>
      </w:r>
      <w:r w:rsidRPr="00712340">
        <w:rPr>
          <w:rFonts w:ascii="GHEA Grapalat" w:hAnsi="GHEA Grapalat"/>
          <w:sz w:val="20"/>
          <w:szCs w:val="20"/>
        </w:rPr>
        <w:t>և</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միևնույն</w:t>
      </w:r>
      <w:r w:rsidRPr="00712340">
        <w:rPr>
          <w:rFonts w:ascii="GHEA Grapalat" w:hAnsi="GHEA Grapalat"/>
          <w:sz w:val="20"/>
          <w:szCs w:val="20"/>
          <w:lang w:val="es-ES"/>
        </w:rPr>
        <w:t xml:space="preserve"> </w:t>
      </w:r>
      <w:r w:rsidRPr="00712340">
        <w:rPr>
          <w:rFonts w:ascii="GHEA Grapalat" w:hAnsi="GHEA Grapalat" w:cs="Sylfaen"/>
          <w:sz w:val="20"/>
          <w:szCs w:val="20"/>
        </w:rPr>
        <w:t>անձի</w:t>
      </w:r>
      <w:r w:rsidRPr="00712340">
        <w:rPr>
          <w:rFonts w:ascii="GHEA Grapalat" w:hAnsi="GHEA Grapalat"/>
          <w:sz w:val="20"/>
          <w:szCs w:val="20"/>
          <w:lang w:val="es-ES"/>
        </w:rPr>
        <w:t xml:space="preserve"> (</w:t>
      </w:r>
      <w:r w:rsidRPr="00712340">
        <w:rPr>
          <w:rFonts w:ascii="GHEA Grapalat" w:hAnsi="GHEA Grapalat" w:cs="Sylfaen"/>
          <w:sz w:val="20"/>
          <w:szCs w:val="20"/>
        </w:rPr>
        <w:t>անձանց</w:t>
      </w:r>
      <w:r w:rsidRPr="00712340">
        <w:rPr>
          <w:rFonts w:ascii="GHEA Grapalat" w:hAnsi="GHEA Grapalat"/>
          <w:sz w:val="20"/>
          <w:szCs w:val="20"/>
          <w:lang w:val="es-ES"/>
        </w:rPr>
        <w:t xml:space="preserve">) </w:t>
      </w:r>
      <w:r w:rsidRPr="00712340">
        <w:rPr>
          <w:rFonts w:ascii="GHEA Grapalat" w:hAnsi="GHEA Grapalat" w:cs="Sylfaen"/>
          <w:sz w:val="20"/>
          <w:szCs w:val="20"/>
        </w:rPr>
        <w:t>կողմից</w:t>
      </w:r>
      <w:r w:rsidRPr="00712340">
        <w:rPr>
          <w:rFonts w:ascii="GHEA Grapalat" w:hAnsi="GHEA Grapalat"/>
          <w:sz w:val="20"/>
          <w:szCs w:val="20"/>
          <w:lang w:val="es-ES"/>
        </w:rPr>
        <w:t xml:space="preserve"> </w:t>
      </w:r>
      <w:r w:rsidRPr="00712340">
        <w:rPr>
          <w:rFonts w:ascii="GHEA Grapalat" w:hAnsi="GHEA Grapalat" w:cs="Sylfaen"/>
          <w:sz w:val="20"/>
          <w:szCs w:val="20"/>
        </w:rPr>
        <w:t>հիմնադրված</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ավելի</w:t>
      </w:r>
      <w:r w:rsidRPr="00712340">
        <w:rPr>
          <w:rFonts w:ascii="GHEA Grapalat" w:hAnsi="GHEA Grapalat"/>
          <w:sz w:val="20"/>
          <w:szCs w:val="20"/>
          <w:lang w:val="es-ES"/>
        </w:rPr>
        <w:t xml:space="preserve"> </w:t>
      </w:r>
      <w:r w:rsidRPr="00712340">
        <w:rPr>
          <w:rFonts w:ascii="GHEA Grapalat" w:hAnsi="GHEA Grapalat" w:cs="Sylfaen"/>
          <w:sz w:val="20"/>
          <w:szCs w:val="20"/>
        </w:rPr>
        <w:t>քան</w:t>
      </w:r>
      <w:r w:rsidRPr="00712340">
        <w:rPr>
          <w:rFonts w:ascii="GHEA Grapalat" w:hAnsi="GHEA Grapalat"/>
          <w:sz w:val="20"/>
          <w:szCs w:val="20"/>
          <w:lang w:val="es-ES"/>
        </w:rPr>
        <w:t xml:space="preserve"> </w:t>
      </w:r>
      <w:r w:rsidRPr="00712340">
        <w:rPr>
          <w:rFonts w:ascii="GHEA Grapalat" w:hAnsi="GHEA Grapalat" w:cs="Sylfaen"/>
          <w:sz w:val="20"/>
          <w:szCs w:val="20"/>
        </w:rPr>
        <w:t>հիսուն</w:t>
      </w:r>
      <w:r w:rsidRPr="00712340">
        <w:rPr>
          <w:rFonts w:ascii="GHEA Grapalat" w:hAnsi="GHEA Grapalat"/>
          <w:sz w:val="20"/>
          <w:szCs w:val="20"/>
          <w:lang w:val="es-ES"/>
        </w:rPr>
        <w:t xml:space="preserve"> </w:t>
      </w:r>
      <w:r w:rsidRPr="00712340">
        <w:rPr>
          <w:rFonts w:ascii="GHEA Grapalat" w:hAnsi="GHEA Grapalat" w:cs="Sylfaen"/>
          <w:sz w:val="20"/>
          <w:szCs w:val="20"/>
        </w:rPr>
        <w:t>տոկոս</w:t>
      </w:r>
      <w:r w:rsidRPr="00712340">
        <w:rPr>
          <w:rFonts w:ascii="GHEA Grapalat" w:hAnsi="GHEA Grapalat"/>
          <w:sz w:val="20"/>
          <w:szCs w:val="20"/>
          <w:lang w:val="es-ES"/>
        </w:rPr>
        <w:t xml:space="preserve"> </w:t>
      </w:r>
      <w:r w:rsidRPr="00712340">
        <w:rPr>
          <w:rFonts w:ascii="GHEA Grapalat" w:hAnsi="GHEA Grapalat" w:cs="Sylfaen"/>
          <w:sz w:val="20"/>
          <w:szCs w:val="20"/>
        </w:rPr>
        <w:t>միևնույն</w:t>
      </w:r>
      <w:r w:rsidRPr="00712340">
        <w:rPr>
          <w:rFonts w:ascii="GHEA Grapalat" w:hAnsi="GHEA Grapalat"/>
          <w:sz w:val="20"/>
          <w:szCs w:val="20"/>
          <w:lang w:val="es-ES"/>
        </w:rPr>
        <w:t xml:space="preserve"> </w:t>
      </w:r>
      <w:r w:rsidRPr="00712340">
        <w:rPr>
          <w:rFonts w:ascii="GHEA Grapalat" w:hAnsi="GHEA Grapalat" w:cs="Sylfaen"/>
          <w:sz w:val="20"/>
          <w:szCs w:val="20"/>
        </w:rPr>
        <w:t>անձի</w:t>
      </w:r>
      <w:r w:rsidRPr="00712340">
        <w:rPr>
          <w:rFonts w:ascii="GHEA Grapalat" w:hAnsi="GHEA Grapalat"/>
          <w:sz w:val="20"/>
          <w:szCs w:val="20"/>
          <w:lang w:val="es-ES"/>
        </w:rPr>
        <w:t xml:space="preserve"> (</w:t>
      </w:r>
      <w:r w:rsidRPr="00712340">
        <w:rPr>
          <w:rFonts w:ascii="GHEA Grapalat" w:hAnsi="GHEA Grapalat" w:cs="Sylfaen"/>
          <w:sz w:val="20"/>
          <w:szCs w:val="20"/>
        </w:rPr>
        <w:t>անձանց</w:t>
      </w:r>
      <w:r w:rsidRPr="00712340">
        <w:rPr>
          <w:rFonts w:ascii="GHEA Grapalat" w:hAnsi="GHEA Grapalat"/>
          <w:sz w:val="20"/>
          <w:szCs w:val="20"/>
          <w:lang w:val="es-ES"/>
        </w:rPr>
        <w:t xml:space="preserve">) </w:t>
      </w:r>
      <w:r w:rsidRPr="00712340">
        <w:rPr>
          <w:rFonts w:ascii="GHEA Grapalat" w:hAnsi="GHEA Grapalat" w:cs="Sylfaen"/>
          <w:sz w:val="20"/>
          <w:szCs w:val="20"/>
        </w:rPr>
        <w:t>պատկանող</w:t>
      </w:r>
      <w:r w:rsidRPr="00712340">
        <w:rPr>
          <w:rFonts w:ascii="GHEA Grapalat" w:hAnsi="GHEA Grapalat"/>
          <w:sz w:val="20"/>
          <w:szCs w:val="20"/>
          <w:lang w:val="es-ES"/>
        </w:rPr>
        <w:t xml:space="preserve"> </w:t>
      </w:r>
      <w:r w:rsidRPr="00712340">
        <w:rPr>
          <w:rFonts w:ascii="GHEA Grapalat" w:hAnsi="GHEA Grapalat" w:cs="Sylfaen"/>
          <w:sz w:val="20"/>
          <w:szCs w:val="20"/>
        </w:rPr>
        <w:t>բաժնեմաս</w:t>
      </w:r>
      <w:r w:rsidRPr="00712340">
        <w:rPr>
          <w:rFonts w:ascii="GHEA Grapalat" w:hAnsi="GHEA Grapalat"/>
          <w:sz w:val="20"/>
          <w:szCs w:val="20"/>
          <w:lang w:val="es-ES"/>
        </w:rPr>
        <w:t xml:space="preserve"> (</w:t>
      </w:r>
      <w:r w:rsidRPr="00712340">
        <w:rPr>
          <w:rFonts w:ascii="GHEA Grapalat" w:hAnsi="GHEA Grapalat"/>
          <w:sz w:val="20"/>
          <w:szCs w:val="20"/>
        </w:rPr>
        <w:t>փայաբաժին</w:t>
      </w:r>
      <w:r w:rsidRPr="00712340">
        <w:rPr>
          <w:rFonts w:ascii="GHEA Grapalat" w:hAnsi="GHEA Grapalat"/>
          <w:sz w:val="20"/>
          <w:szCs w:val="20"/>
          <w:lang w:val="es-ES"/>
        </w:rPr>
        <w:t xml:space="preserve">) </w:t>
      </w:r>
      <w:r w:rsidRPr="00712340">
        <w:rPr>
          <w:rFonts w:ascii="GHEA Grapalat" w:hAnsi="GHEA Grapalat" w:cs="Sylfaen"/>
          <w:sz w:val="20"/>
          <w:szCs w:val="20"/>
        </w:rPr>
        <w:t>ունեցող</w:t>
      </w:r>
      <w:r w:rsidRPr="00712340">
        <w:rPr>
          <w:rFonts w:ascii="GHEA Grapalat" w:hAnsi="GHEA Grapalat"/>
          <w:sz w:val="20"/>
          <w:szCs w:val="20"/>
          <w:lang w:val="es-ES"/>
        </w:rPr>
        <w:t xml:space="preserve"> </w:t>
      </w:r>
      <w:r w:rsidRPr="00712340">
        <w:rPr>
          <w:rFonts w:ascii="GHEA Grapalat" w:hAnsi="GHEA Grapalat" w:cs="Sylfaen"/>
          <w:sz w:val="20"/>
          <w:szCs w:val="20"/>
        </w:rPr>
        <w:t>կազմակերպությունների</w:t>
      </w:r>
      <w:r w:rsidRPr="00712340">
        <w:rPr>
          <w:rFonts w:ascii="GHEA Grapalat" w:hAnsi="GHEA Grapalat"/>
          <w:sz w:val="20"/>
          <w:szCs w:val="20"/>
          <w:lang w:val="es-ES"/>
        </w:rPr>
        <w:t xml:space="preserve"> </w:t>
      </w:r>
      <w:r w:rsidRPr="00712340">
        <w:rPr>
          <w:rFonts w:ascii="GHEA Grapalat" w:hAnsi="GHEA Grapalat" w:cs="Sylfaen"/>
          <w:sz w:val="20"/>
          <w:szCs w:val="20"/>
        </w:rPr>
        <w:t>միաժամանակյա</w:t>
      </w:r>
      <w:r w:rsidRPr="00712340">
        <w:rPr>
          <w:rFonts w:ascii="GHEA Grapalat" w:hAnsi="GHEA Grapalat"/>
          <w:sz w:val="20"/>
          <w:szCs w:val="20"/>
          <w:lang w:val="es-ES"/>
        </w:rPr>
        <w:t xml:space="preserve"> </w:t>
      </w:r>
      <w:r w:rsidRPr="00712340">
        <w:rPr>
          <w:rFonts w:ascii="GHEA Grapalat" w:hAnsi="GHEA Grapalat" w:cs="Sylfaen"/>
          <w:sz w:val="20"/>
          <w:szCs w:val="20"/>
        </w:rPr>
        <w:t>մասնակցությունը</w:t>
      </w:r>
      <w:r w:rsidRPr="00712340">
        <w:rPr>
          <w:rFonts w:ascii="GHEA Grapalat" w:hAnsi="GHEA Grapalat"/>
          <w:sz w:val="20"/>
          <w:szCs w:val="20"/>
          <w:lang w:val="es-ES"/>
        </w:rPr>
        <w:t xml:space="preserve"> </w:t>
      </w:r>
      <w:r w:rsidRPr="00712340">
        <w:rPr>
          <w:rFonts w:ascii="GHEA Grapalat" w:hAnsi="GHEA Grapalat"/>
          <w:sz w:val="20"/>
          <w:szCs w:val="20"/>
        </w:rPr>
        <w:t>սույն</w:t>
      </w:r>
      <w:r w:rsidRPr="00712340">
        <w:rPr>
          <w:rFonts w:ascii="GHEA Grapalat" w:hAnsi="GHEA Grapalat"/>
          <w:sz w:val="20"/>
          <w:szCs w:val="20"/>
          <w:lang w:val="es-ES"/>
        </w:rPr>
        <w:t xml:space="preserve"> </w:t>
      </w:r>
      <w:r w:rsidRPr="00712340">
        <w:rPr>
          <w:rFonts w:ascii="GHEA Grapalat" w:hAnsi="GHEA Grapalat"/>
          <w:sz w:val="20"/>
          <w:szCs w:val="20"/>
        </w:rPr>
        <w:t>ընթացակարգին</w:t>
      </w:r>
      <w:r w:rsidRPr="00712340">
        <w:rPr>
          <w:rFonts w:ascii="GHEA Grapalat" w:hAnsi="GHEA Grapalat"/>
          <w:sz w:val="20"/>
          <w:szCs w:val="20"/>
          <w:lang w:val="hy-AM"/>
        </w:rPr>
        <w:t xml:space="preserve"> </w:t>
      </w:r>
      <w:r w:rsidRPr="00712340">
        <w:rPr>
          <w:rFonts w:ascii="GHEA Grapalat" w:hAnsi="GHEA Grapalat" w:cs="Sylfaen"/>
          <w:sz w:val="20"/>
          <w:szCs w:val="20"/>
          <w:lang w:val="es-ES"/>
        </w:rPr>
        <w:t>(</w:t>
      </w:r>
      <w:r w:rsidRPr="00712340">
        <w:rPr>
          <w:rFonts w:ascii="GHEA Grapalat" w:hAnsi="GHEA Grapalat" w:cs="Sylfaen"/>
          <w:sz w:val="20"/>
          <w:szCs w:val="20"/>
        </w:rPr>
        <w:t>միևնույն</w:t>
      </w:r>
      <w:r w:rsidRPr="00712340">
        <w:rPr>
          <w:rFonts w:ascii="GHEA Grapalat" w:hAnsi="GHEA Grapalat" w:cs="Sylfaen"/>
          <w:sz w:val="20"/>
          <w:szCs w:val="20"/>
          <w:lang w:val="es-ES"/>
        </w:rPr>
        <w:t xml:space="preserve"> </w:t>
      </w:r>
      <w:r w:rsidRPr="00712340">
        <w:rPr>
          <w:rFonts w:ascii="GHEA Grapalat" w:hAnsi="GHEA Grapalat" w:cs="Sylfaen"/>
          <w:sz w:val="20"/>
          <w:szCs w:val="20"/>
        </w:rPr>
        <w:t>չափաբաժնին</w:t>
      </w:r>
      <w:r w:rsidRPr="00712340">
        <w:rPr>
          <w:rFonts w:ascii="GHEA Grapalat" w:hAnsi="GHEA Grapalat" w:cs="Sylfaen"/>
          <w:sz w:val="20"/>
          <w:szCs w:val="20"/>
          <w:lang w:val="es-ES"/>
        </w:rPr>
        <w:t xml:space="preserve">), </w:t>
      </w:r>
      <w:r w:rsidRPr="00712340">
        <w:rPr>
          <w:rFonts w:ascii="GHEA Grapalat" w:hAnsi="GHEA Grapalat" w:cs="Sylfaen"/>
          <w:sz w:val="20"/>
          <w:szCs w:val="20"/>
        </w:rPr>
        <w:t>բացառությամբ</w:t>
      </w:r>
      <w:r w:rsidRPr="00712340">
        <w:rPr>
          <w:rFonts w:ascii="GHEA Grapalat" w:hAnsi="GHEA Grapalat"/>
          <w:sz w:val="20"/>
          <w:szCs w:val="20"/>
          <w:lang w:val="es-ES"/>
        </w:rPr>
        <w:t xml:space="preserve"> </w:t>
      </w:r>
      <w:r w:rsidRPr="00712340">
        <w:rPr>
          <w:rFonts w:ascii="GHEA Grapalat" w:hAnsi="GHEA Grapalat" w:cs="Sylfaen"/>
          <w:sz w:val="20"/>
          <w:szCs w:val="20"/>
        </w:rPr>
        <w:t>պետության</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համայնքների</w:t>
      </w:r>
      <w:r w:rsidRPr="00712340">
        <w:rPr>
          <w:rFonts w:ascii="GHEA Grapalat" w:hAnsi="GHEA Grapalat"/>
          <w:sz w:val="20"/>
          <w:szCs w:val="20"/>
          <w:lang w:val="es-ES"/>
        </w:rPr>
        <w:t xml:space="preserve"> </w:t>
      </w:r>
      <w:r w:rsidRPr="00712340">
        <w:rPr>
          <w:rFonts w:ascii="GHEA Grapalat" w:hAnsi="GHEA Grapalat" w:cs="Sylfaen"/>
          <w:sz w:val="20"/>
          <w:szCs w:val="20"/>
        </w:rPr>
        <w:t>կողմից</w:t>
      </w:r>
      <w:r w:rsidRPr="00712340">
        <w:rPr>
          <w:rFonts w:ascii="GHEA Grapalat" w:hAnsi="GHEA Grapalat"/>
          <w:sz w:val="20"/>
          <w:szCs w:val="20"/>
          <w:lang w:val="es-ES"/>
        </w:rPr>
        <w:t xml:space="preserve"> </w:t>
      </w:r>
      <w:r w:rsidRPr="00712340">
        <w:rPr>
          <w:rFonts w:ascii="GHEA Grapalat" w:hAnsi="GHEA Grapalat" w:cs="Sylfaen"/>
          <w:sz w:val="20"/>
          <w:szCs w:val="20"/>
        </w:rPr>
        <w:t>հիմնադրված</w:t>
      </w:r>
      <w:r w:rsidRPr="00712340">
        <w:rPr>
          <w:rFonts w:ascii="GHEA Grapalat" w:hAnsi="GHEA Grapalat"/>
          <w:sz w:val="20"/>
          <w:szCs w:val="20"/>
          <w:lang w:val="es-ES"/>
        </w:rPr>
        <w:t xml:space="preserve"> </w:t>
      </w:r>
      <w:r w:rsidRPr="00712340">
        <w:rPr>
          <w:rFonts w:ascii="GHEA Grapalat" w:hAnsi="GHEA Grapalat" w:cs="Sylfaen"/>
          <w:sz w:val="20"/>
          <w:szCs w:val="20"/>
        </w:rPr>
        <w:t>կազմակերպությունների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և</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կամ</w:t>
      </w:r>
      <w:r w:rsidRPr="00712340">
        <w:rPr>
          <w:rFonts w:ascii="GHEA Grapalat" w:hAnsi="GHEA Grapalat" w:cs="Sylfaen"/>
          <w:sz w:val="20"/>
          <w:szCs w:val="20"/>
          <w:lang w:val="es-ES"/>
        </w:rPr>
        <w:t xml:space="preserve">) </w:t>
      </w:r>
      <w:r w:rsidRPr="00712340">
        <w:rPr>
          <w:rFonts w:ascii="GHEA Grapalat" w:hAnsi="GHEA Grapalat" w:cs="Sylfaen"/>
          <w:sz w:val="20"/>
        </w:rPr>
        <w:t>համատեղ</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ործունեության</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ով</w:t>
      </w:r>
      <w:r w:rsidRPr="00712340">
        <w:rPr>
          <w:rFonts w:ascii="GHEA Grapalat" w:hAnsi="GHEA Grapalat" w:cs="Sylfaen"/>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կոնսորցիումով</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ործընթացին</w:t>
      </w:r>
      <w:r w:rsidRPr="00712340">
        <w:rPr>
          <w:rFonts w:ascii="GHEA Grapalat" w:hAnsi="GHEA Grapalat" w:cs="Sylfaen"/>
          <w:sz w:val="20"/>
          <w:lang w:val="es-ES"/>
        </w:rPr>
        <w:t xml:space="preserve"> </w:t>
      </w:r>
      <w:r w:rsidRPr="00712340">
        <w:rPr>
          <w:rFonts w:ascii="GHEA Grapalat" w:hAnsi="GHEA Grapalat" w:cs="Sylfaen"/>
          <w:sz w:val="20"/>
          <w:szCs w:val="20"/>
        </w:rPr>
        <w:t>մասնակցության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դեպքերի</w:t>
      </w:r>
      <w:r w:rsidRPr="00712340">
        <w:rPr>
          <w:rFonts w:ascii="GHEA Grapalat" w:hAnsi="GHEA Grapalat" w:cs="Sylfaen"/>
          <w:sz w:val="20"/>
          <w:szCs w:val="20"/>
          <w:lang w:val="es-ES"/>
        </w:rPr>
        <w:t>:</w:t>
      </w:r>
    </w:p>
    <w:p w:rsidR="00631539" w:rsidRPr="00712340" w:rsidRDefault="00631539" w:rsidP="00631539">
      <w:pPr>
        <w:pStyle w:val="NormalWeb"/>
        <w:spacing w:before="0" w:beforeAutospacing="0" w:after="0" w:afterAutospacing="0"/>
        <w:ind w:firstLine="708"/>
        <w:jc w:val="both"/>
        <w:rPr>
          <w:rFonts w:ascii="GHEA Grapalat" w:hAnsi="GHEA Grapalat"/>
          <w:sz w:val="20"/>
          <w:szCs w:val="20"/>
          <w:lang w:val="hy-AM"/>
        </w:rPr>
      </w:pPr>
      <w:r w:rsidRPr="00712340">
        <w:rPr>
          <w:rFonts w:ascii="GHEA Grapalat" w:hAnsi="GHEA Grapalat"/>
          <w:sz w:val="20"/>
          <w:szCs w:val="20"/>
        </w:rPr>
        <w:t>Կարգի</w:t>
      </w:r>
      <w:r w:rsidRPr="00712340">
        <w:rPr>
          <w:rFonts w:ascii="GHEA Grapalat" w:hAnsi="GHEA Grapalat"/>
          <w:sz w:val="20"/>
          <w:szCs w:val="20"/>
          <w:lang w:val="es-ES"/>
        </w:rPr>
        <w:t xml:space="preserve"> 119-</w:t>
      </w:r>
      <w:r w:rsidRPr="00712340">
        <w:rPr>
          <w:rFonts w:ascii="GHEA Grapalat" w:hAnsi="GHEA Grapalat"/>
          <w:sz w:val="20"/>
          <w:szCs w:val="20"/>
        </w:rPr>
        <w:t>րդ</w:t>
      </w:r>
      <w:r w:rsidRPr="00712340">
        <w:rPr>
          <w:rFonts w:ascii="GHEA Grapalat" w:hAnsi="GHEA Grapalat"/>
          <w:sz w:val="20"/>
          <w:szCs w:val="20"/>
          <w:lang w:val="es-ES"/>
        </w:rPr>
        <w:t xml:space="preserve"> </w:t>
      </w:r>
      <w:r w:rsidRPr="00712340">
        <w:rPr>
          <w:rFonts w:ascii="GHEA Grapalat" w:hAnsi="GHEA Grapalat"/>
          <w:sz w:val="20"/>
          <w:szCs w:val="20"/>
        </w:rPr>
        <w:t>կետի</w:t>
      </w:r>
      <w:r w:rsidRPr="00712340">
        <w:rPr>
          <w:rFonts w:ascii="GHEA Grapalat" w:hAnsi="GHEA Grapalat"/>
          <w:sz w:val="20"/>
          <w:szCs w:val="20"/>
          <w:lang w:val="es-ES"/>
        </w:rPr>
        <w:t xml:space="preserve"> </w:t>
      </w:r>
      <w:r w:rsidRPr="00712340">
        <w:rPr>
          <w:rFonts w:ascii="GHEA Grapalat" w:hAnsi="GHEA Grapalat"/>
          <w:sz w:val="20"/>
          <w:szCs w:val="20"/>
          <w:lang w:val="hy-AM"/>
        </w:rPr>
        <w:t>իմաստով`</w:t>
      </w:r>
    </w:p>
    <w:p w:rsidR="00631539" w:rsidRPr="00712340" w:rsidRDefault="00631539" w:rsidP="00631539">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sz w:val="20"/>
          <w:szCs w:val="20"/>
          <w:lang w:val="hy-AM"/>
        </w:rPr>
        <w:t>1</w:t>
      </w:r>
      <w:r w:rsidRPr="00712340">
        <w:rPr>
          <w:rFonts w:ascii="GHEA Grapalat" w:hAnsi="GHEA Grapalat"/>
          <w:color w:val="000000"/>
          <w:sz w:val="20"/>
          <w:szCs w:val="20"/>
          <w:lang w:val="hy-AM"/>
        </w:rPr>
        <w:t xml:space="preserve">) </w:t>
      </w:r>
      <w:r w:rsidRPr="00712340">
        <w:rPr>
          <w:rFonts w:ascii="GHEA Grapalat" w:hAnsi="GHEA Grapalat"/>
          <w:sz w:val="20"/>
          <w:szCs w:val="20"/>
          <w:lang w:val="hy-AM"/>
        </w:rPr>
        <w:t xml:space="preserve">ֆիզիկական </w:t>
      </w:r>
      <w:r w:rsidRPr="00712340">
        <w:rPr>
          <w:rFonts w:ascii="GHEA Grapalat" w:hAnsi="GHEA Grapalat" w:cs="GHEA Grapalat"/>
          <w:color w:val="000000"/>
          <w:sz w:val="20"/>
          <w:szCs w:val="20"/>
          <w:lang w:val="hy-AM"/>
        </w:rPr>
        <w:t xml:space="preserve">անձինք համարվում են փոխկապակցված, </w:t>
      </w:r>
      <w:r w:rsidRPr="0071234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31539" w:rsidRPr="00712340" w:rsidRDefault="00631539" w:rsidP="00631539">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31539" w:rsidRPr="00712340" w:rsidRDefault="00631539" w:rsidP="00631539">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31539" w:rsidRPr="00712340" w:rsidRDefault="00631539" w:rsidP="00631539">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31539" w:rsidRPr="00712340" w:rsidRDefault="00631539" w:rsidP="00631539">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31539" w:rsidRPr="00712340" w:rsidRDefault="00631539" w:rsidP="00631539">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31539" w:rsidRPr="00712340" w:rsidRDefault="00631539" w:rsidP="00631539">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sz w:val="20"/>
          <w:szCs w:val="20"/>
          <w:lang w:val="hy-AM"/>
        </w:rPr>
        <w:t xml:space="preserve">3) ֆիզիկական անձի կարգավիճակ չունեցող մասնակիցները </w:t>
      </w:r>
      <w:r w:rsidRPr="00712340">
        <w:rPr>
          <w:rFonts w:ascii="GHEA Grapalat" w:hAnsi="GHEA Grapalat"/>
          <w:color w:val="000000"/>
          <w:sz w:val="20"/>
          <w:szCs w:val="20"/>
          <w:lang w:val="hy-AM"/>
        </w:rPr>
        <w:t xml:space="preserve">համարվում են փոխկապակցված, եթե` </w:t>
      </w:r>
    </w:p>
    <w:p w:rsidR="00631539" w:rsidRPr="00712340" w:rsidRDefault="00631539" w:rsidP="00631539">
      <w:pPr>
        <w:pStyle w:val="NormalWeb"/>
        <w:spacing w:before="0" w:beforeAutospacing="0" w:after="0" w:afterAutospacing="0"/>
        <w:ind w:firstLine="269"/>
        <w:jc w:val="both"/>
        <w:rPr>
          <w:rFonts w:ascii="GHEA Grapalat" w:hAnsi="GHEA Grapalat"/>
          <w:color w:val="000000"/>
          <w:sz w:val="20"/>
          <w:szCs w:val="20"/>
          <w:lang w:val="hy-AM"/>
        </w:rPr>
      </w:pPr>
      <w:r w:rsidRPr="0071234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31539" w:rsidRPr="00712340" w:rsidRDefault="00631539" w:rsidP="00631539">
      <w:pPr>
        <w:pStyle w:val="NormalWeb"/>
        <w:spacing w:before="0" w:beforeAutospacing="0" w:after="0" w:afterAutospacing="0"/>
        <w:ind w:firstLine="269"/>
        <w:jc w:val="both"/>
        <w:rPr>
          <w:rFonts w:ascii="GHEA Grapalat" w:hAnsi="GHEA Grapalat"/>
          <w:color w:val="000000"/>
          <w:sz w:val="20"/>
          <w:szCs w:val="20"/>
          <w:lang w:val="hy-AM"/>
        </w:rPr>
      </w:pPr>
      <w:r w:rsidRPr="0071234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31539" w:rsidRPr="00712340" w:rsidRDefault="00631539" w:rsidP="00631539">
      <w:pPr>
        <w:pStyle w:val="NormalWeb"/>
        <w:spacing w:before="0" w:beforeAutospacing="0" w:after="0" w:afterAutospacing="0"/>
        <w:ind w:firstLine="708"/>
        <w:jc w:val="both"/>
        <w:rPr>
          <w:rFonts w:ascii="Sylfaen" w:hAnsi="Sylfaen"/>
          <w:sz w:val="20"/>
          <w:szCs w:val="20"/>
          <w:lang w:val="hy-AM"/>
        </w:rPr>
      </w:pPr>
      <w:r w:rsidRPr="0071234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31539" w:rsidRPr="00712340" w:rsidRDefault="00631539" w:rsidP="00631539">
      <w:pPr>
        <w:pStyle w:val="NormalWeb"/>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31539" w:rsidRPr="00712340" w:rsidRDefault="00631539" w:rsidP="00631539">
      <w:pPr>
        <w:ind w:firstLine="284"/>
        <w:jc w:val="both"/>
        <w:rPr>
          <w:rFonts w:ascii="GHEA Grapalat" w:hAnsi="GHEA Grapalat"/>
          <w:color w:val="000000"/>
          <w:sz w:val="20"/>
          <w:szCs w:val="20"/>
          <w:lang w:val="hy-AM"/>
        </w:rPr>
      </w:pPr>
      <w:r w:rsidRPr="0071234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31539" w:rsidRPr="007B2F09" w:rsidRDefault="00631539" w:rsidP="00631539">
      <w:pPr>
        <w:ind w:firstLine="567"/>
        <w:jc w:val="both"/>
        <w:rPr>
          <w:rFonts w:ascii="GHEA Grapalat" w:hAnsi="GHEA Grapalat" w:cs="Arial"/>
          <w:color w:val="FFFFFF"/>
          <w:sz w:val="20"/>
          <w:lang w:val="hy-AM"/>
        </w:rPr>
      </w:pPr>
      <w:r w:rsidRPr="00712340">
        <w:rPr>
          <w:rFonts w:ascii="GHEA Grapalat" w:hAnsi="GHEA Grapalat" w:cs="Arial Armenian"/>
          <w:sz w:val="20"/>
          <w:lang w:val="hy-AM"/>
        </w:rPr>
        <w:t xml:space="preserve"> </w:t>
      </w:r>
      <w:r w:rsidR="00E82543" w:rsidRPr="00E82543">
        <w:rPr>
          <w:rFonts w:ascii="GHEA Grapalat" w:hAnsi="GHEA Grapalat" w:cs="Sylfaen"/>
          <w:sz w:val="20"/>
          <w:highlight w:val="yellow"/>
          <w:lang w:val="hy-AM"/>
        </w:rPr>
        <w:t>2.4 Մասնակիցը ընտրված մասնակից ճանաչվելու դեպքում, Օրենքի 35-րդ հոդվածով սահմանված ժամկետում և կարգով ներկայացնում է որակավորման ապահովում՝ շինարարական աշխատանքի գնման համար սահմանված կարգով հաստատված և փորձաքննություն անցած նախագծային փաստաթղթերով նախատեսված արժեքի տասը տոկոսի չափով: Շինարարական աշխատանքի գնման արժեքը կազմում է 4395210 ՀՀ դրամ</w:t>
      </w:r>
      <w:r w:rsidRPr="00E82543">
        <w:rPr>
          <w:rFonts w:ascii="GHEA Grapalat" w:hAnsi="GHEA Grapalat" w:cs="Arial"/>
          <w:sz w:val="20"/>
          <w:highlight w:val="yellow"/>
          <w:lang w:val="hy-AM"/>
        </w:rPr>
        <w:t>:</w:t>
      </w:r>
      <w:r w:rsidRPr="00E82543">
        <w:rPr>
          <w:rFonts w:ascii="GHEA Grapalat" w:hAnsi="GHEA Grapalat" w:cs="Arial"/>
          <w:sz w:val="20"/>
          <w:highlight w:val="yellow"/>
          <w:vertAlign w:val="superscript"/>
          <w:lang w:val="hy-AM"/>
        </w:rPr>
        <w:t>5</w:t>
      </w:r>
      <w:r w:rsidRPr="00C849E1">
        <w:rPr>
          <w:rFonts w:ascii="GHEA Grapalat" w:hAnsi="GHEA Grapalat" w:cs="Arial"/>
          <w:sz w:val="20"/>
          <w:lang w:val="hy-AM"/>
        </w:rPr>
        <w:t xml:space="preserve"> </w:t>
      </w:r>
      <w:r w:rsidRPr="007B2F09">
        <w:rPr>
          <w:rStyle w:val="FootnoteReference"/>
          <w:rFonts w:ascii="GHEA Grapalat" w:hAnsi="GHEA Grapalat" w:cs="Sylfaen"/>
          <w:color w:val="FFFFFF"/>
          <w:sz w:val="20"/>
          <w:lang w:val="hy-AM"/>
        </w:rPr>
        <w:footnoteReference w:id="3"/>
      </w:r>
      <w:r w:rsidRPr="007B2F09">
        <w:rPr>
          <w:rFonts w:ascii="GHEA Grapalat" w:hAnsi="GHEA Grapalat" w:cs="Arial"/>
          <w:color w:val="FFFFFF"/>
          <w:sz w:val="20"/>
          <w:lang w:val="hy-AM"/>
        </w:rPr>
        <w:t xml:space="preserve"> </w:t>
      </w:r>
    </w:p>
    <w:p w:rsidR="00631539" w:rsidRPr="00712340" w:rsidRDefault="00631539" w:rsidP="00631539">
      <w:pPr>
        <w:pStyle w:val="norm"/>
        <w:spacing w:line="240" w:lineRule="auto"/>
        <w:ind w:firstLine="540"/>
        <w:rPr>
          <w:rFonts w:ascii="GHEA Grapalat" w:hAnsi="GHEA Grapalat" w:cs="Sylfaen"/>
          <w:sz w:val="20"/>
          <w:szCs w:val="24"/>
          <w:lang w:val="af-ZA" w:eastAsia="en-US"/>
        </w:rPr>
      </w:pPr>
      <w:r w:rsidRPr="00C849E1">
        <w:rPr>
          <w:rFonts w:ascii="GHEA Grapalat" w:hAnsi="GHEA Grapalat" w:cs="Sylfaen"/>
          <w:sz w:val="20"/>
          <w:szCs w:val="24"/>
          <w:lang w:val="hy-AM" w:eastAsia="en-US"/>
        </w:rPr>
        <w:t>2.5 Սույն ընթացակարգի շրջանակում կնքվելիք պայմանագիրը</w:t>
      </w:r>
      <w:r w:rsidRPr="00712340">
        <w:rPr>
          <w:rFonts w:ascii="GHEA Grapalat" w:hAnsi="GHEA Grapalat" w:cs="Sylfaen"/>
          <w:sz w:val="20"/>
          <w:szCs w:val="24"/>
          <w:lang w:val="af-ZA" w:eastAsia="en-US"/>
        </w:rPr>
        <w:t xml:space="preserve"> </w:t>
      </w:r>
      <w:r w:rsidRPr="00C849E1">
        <w:rPr>
          <w:rFonts w:ascii="GHEA Grapalat" w:hAnsi="GHEA Grapalat" w:cs="Sylfaen"/>
          <w:sz w:val="20"/>
          <w:szCs w:val="24"/>
          <w:lang w:val="hy-AM" w:eastAsia="en-US"/>
        </w:rPr>
        <w:t>կարող</w:t>
      </w:r>
      <w:r w:rsidRPr="00712340">
        <w:rPr>
          <w:rFonts w:ascii="GHEA Grapalat" w:hAnsi="GHEA Grapalat" w:cs="Sylfaen"/>
          <w:sz w:val="20"/>
          <w:szCs w:val="24"/>
          <w:lang w:val="af-ZA" w:eastAsia="en-US"/>
        </w:rPr>
        <w:t xml:space="preserve"> է </w:t>
      </w:r>
      <w:r w:rsidRPr="00C849E1">
        <w:rPr>
          <w:rFonts w:ascii="GHEA Grapalat" w:hAnsi="GHEA Grapalat" w:cs="Sylfaen"/>
          <w:sz w:val="20"/>
          <w:szCs w:val="24"/>
          <w:lang w:val="hy-AM" w:eastAsia="en-US"/>
        </w:rPr>
        <w:t>իրականացվել</w:t>
      </w:r>
      <w:r w:rsidRPr="00712340">
        <w:rPr>
          <w:rFonts w:ascii="GHEA Grapalat" w:hAnsi="GHEA Grapalat" w:cs="Sylfaen"/>
          <w:sz w:val="20"/>
          <w:szCs w:val="24"/>
          <w:lang w:val="af-ZA" w:eastAsia="en-US"/>
        </w:rPr>
        <w:t xml:space="preserve"> </w:t>
      </w:r>
      <w:r w:rsidRPr="00C849E1">
        <w:rPr>
          <w:rFonts w:ascii="GHEA Grapalat" w:hAnsi="GHEA Grapalat" w:cs="Sylfaen"/>
          <w:sz w:val="20"/>
          <w:szCs w:val="24"/>
          <w:lang w:val="hy-AM" w:eastAsia="en-US"/>
        </w:rPr>
        <w:t>գործակալության</w:t>
      </w:r>
      <w:r w:rsidRPr="00712340">
        <w:rPr>
          <w:rFonts w:ascii="GHEA Grapalat" w:hAnsi="GHEA Grapalat" w:cs="Sylfaen"/>
          <w:sz w:val="20"/>
          <w:szCs w:val="24"/>
          <w:lang w:val="af-ZA" w:eastAsia="en-US"/>
        </w:rPr>
        <w:t xml:space="preserve"> </w:t>
      </w:r>
      <w:r w:rsidRPr="00C849E1">
        <w:rPr>
          <w:rFonts w:ascii="GHEA Grapalat" w:hAnsi="GHEA Grapalat" w:cs="Sylfaen"/>
          <w:sz w:val="20"/>
          <w:szCs w:val="24"/>
          <w:lang w:val="hy-AM" w:eastAsia="en-US"/>
        </w:rPr>
        <w:t>պայմանագիր</w:t>
      </w:r>
      <w:r w:rsidRPr="00712340">
        <w:rPr>
          <w:rFonts w:ascii="GHEA Grapalat" w:hAnsi="GHEA Grapalat" w:cs="Sylfaen"/>
          <w:sz w:val="20"/>
          <w:szCs w:val="24"/>
          <w:lang w:val="af-ZA" w:eastAsia="en-US"/>
        </w:rPr>
        <w:t xml:space="preserve"> </w:t>
      </w:r>
      <w:r w:rsidRPr="00C849E1">
        <w:rPr>
          <w:rFonts w:ascii="GHEA Grapalat" w:hAnsi="GHEA Grapalat" w:cs="Sylfaen"/>
          <w:sz w:val="20"/>
          <w:szCs w:val="24"/>
          <w:lang w:val="hy-AM" w:eastAsia="en-US"/>
        </w:rPr>
        <w:t>կնքելու</w:t>
      </w:r>
      <w:r w:rsidRPr="00712340">
        <w:rPr>
          <w:rFonts w:ascii="GHEA Grapalat" w:hAnsi="GHEA Grapalat" w:cs="Sylfaen"/>
          <w:sz w:val="20"/>
          <w:szCs w:val="24"/>
          <w:lang w:val="af-ZA" w:eastAsia="en-US"/>
        </w:rPr>
        <w:t xml:space="preserve"> </w:t>
      </w:r>
      <w:r w:rsidRPr="00C849E1">
        <w:rPr>
          <w:rFonts w:ascii="GHEA Grapalat" w:hAnsi="GHEA Grapalat" w:cs="Sylfaen"/>
          <w:sz w:val="20"/>
          <w:szCs w:val="24"/>
          <w:lang w:val="hy-AM" w:eastAsia="en-US"/>
        </w:rPr>
        <w:t>միջոցով։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Գործակալության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կողմ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չի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հանդիսանալ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ընթացակարգին</w:t>
      </w:r>
      <w:r w:rsidRPr="00712340">
        <w:rPr>
          <w:rFonts w:ascii="GHEA Grapalat" w:hAnsi="GHEA Grapalat" w:cs="Sylfaen"/>
          <w:sz w:val="20"/>
          <w:szCs w:val="24"/>
          <w:lang w:val="af-ZA" w:eastAsia="en-US"/>
        </w:rPr>
        <w:t xml:space="preserve"> </w:t>
      </w:r>
      <w:r w:rsidRPr="00712340">
        <w:rPr>
          <w:rFonts w:ascii="GHEA Grapalat" w:hAnsi="GHEA Grapalat" w:cs="Sylfaen"/>
          <w:sz w:val="20"/>
          <w:lang w:val="af-ZA"/>
        </w:rPr>
        <w:t>(</w:t>
      </w:r>
      <w:r w:rsidRPr="00712340">
        <w:rPr>
          <w:rFonts w:ascii="GHEA Grapalat" w:hAnsi="GHEA Grapalat" w:cs="Sylfaen"/>
          <w:sz w:val="20"/>
        </w:rPr>
        <w:t>միևնույն</w:t>
      </w:r>
      <w:r w:rsidRPr="00712340">
        <w:rPr>
          <w:rFonts w:ascii="GHEA Grapalat" w:hAnsi="GHEA Grapalat" w:cs="Sylfaen"/>
          <w:sz w:val="20"/>
          <w:lang w:val="af-ZA"/>
        </w:rPr>
        <w:t xml:space="preserve"> </w:t>
      </w:r>
      <w:r w:rsidRPr="00712340">
        <w:rPr>
          <w:rFonts w:ascii="GHEA Grapalat" w:hAnsi="GHEA Grapalat" w:cs="Sylfaen"/>
          <w:sz w:val="20"/>
        </w:rPr>
        <w:t>չափաբաժնին</w:t>
      </w:r>
      <w:r w:rsidRPr="00712340">
        <w:rPr>
          <w:rFonts w:ascii="GHEA Grapalat" w:hAnsi="GHEA Grapalat" w:cs="Sylfaen"/>
          <w:sz w:val="20"/>
          <w:lang w:val="af-ZA"/>
        </w:rPr>
        <w:t xml:space="preserve">) </w:t>
      </w:r>
      <w:r w:rsidRPr="00712340">
        <w:rPr>
          <w:rFonts w:ascii="GHEA Grapalat" w:hAnsi="GHEA Grapalat" w:cs="Sylfaen"/>
          <w:sz w:val="20"/>
          <w:szCs w:val="24"/>
          <w:lang w:eastAsia="en-US"/>
        </w:rPr>
        <w:t>մասնակցելու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հայտ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մասնակիցը</w:t>
      </w:r>
      <w:r w:rsidRPr="00712340">
        <w:rPr>
          <w:rFonts w:ascii="GHEA Grapalat" w:hAnsi="GHEA Grapalat" w:cs="Sylfaen"/>
          <w:sz w:val="20"/>
          <w:szCs w:val="24"/>
          <w:lang w:val="af-ZA" w:eastAsia="en-US"/>
        </w:rPr>
        <w:t xml:space="preserve">: </w:t>
      </w:r>
    </w:p>
    <w:p w:rsidR="00631539" w:rsidRPr="00712340" w:rsidRDefault="00631539" w:rsidP="00631539">
      <w:pPr>
        <w:pStyle w:val="BodyTextIndent2"/>
        <w:spacing w:line="240" w:lineRule="auto"/>
        <w:rPr>
          <w:rFonts w:ascii="GHEA Grapalat" w:hAnsi="GHEA Grapalat" w:cs="Sylfaen"/>
          <w:szCs w:val="24"/>
        </w:rPr>
      </w:pPr>
      <w:r w:rsidRPr="00712340">
        <w:rPr>
          <w:rFonts w:ascii="GHEA Grapalat" w:hAnsi="GHEA Grapalat" w:cs="Sylfaen"/>
          <w:szCs w:val="24"/>
        </w:rPr>
        <w:t xml:space="preserve"> 2</w:t>
      </w:r>
      <w:r w:rsidRPr="00712340">
        <w:rPr>
          <w:rFonts w:ascii="GHEA Grapalat" w:hAnsi="GHEA Grapalat" w:cs="Sylfaen"/>
          <w:szCs w:val="24"/>
          <w:lang w:val="hy-AM"/>
        </w:rPr>
        <w:t>.</w:t>
      </w:r>
      <w:r w:rsidRPr="00C849E1">
        <w:rPr>
          <w:rFonts w:ascii="GHEA Grapalat" w:hAnsi="GHEA Grapalat" w:cs="Sylfaen"/>
          <w:szCs w:val="24"/>
        </w:rPr>
        <w:t xml:space="preserve">6 </w:t>
      </w:r>
      <w:r w:rsidRPr="00712340">
        <w:rPr>
          <w:rFonts w:ascii="GHEA Grapalat" w:hAnsi="GHEA Grapalat" w:cs="Sylfaen"/>
          <w:szCs w:val="24"/>
          <w:lang w:val="ru-RU"/>
        </w:rPr>
        <w:t>Մասնակիցները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ընթացակարգին</w:t>
      </w:r>
      <w:r w:rsidRPr="00712340">
        <w:rPr>
          <w:rFonts w:ascii="GHEA Grapalat" w:hAnsi="GHEA Grapalat" w:cs="Sylfaen"/>
          <w:szCs w:val="24"/>
        </w:rPr>
        <w:t xml:space="preserve"> </w:t>
      </w:r>
      <w:r w:rsidRPr="00712340">
        <w:rPr>
          <w:rFonts w:ascii="GHEA Grapalat" w:hAnsi="GHEA Grapalat" w:cs="Sylfaen"/>
          <w:szCs w:val="24"/>
          <w:lang w:val="ru-RU"/>
        </w:rPr>
        <w:t>մասնակցել</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գործունեության</w:t>
      </w:r>
      <w:r w:rsidRPr="00712340">
        <w:rPr>
          <w:rFonts w:ascii="GHEA Grapalat" w:hAnsi="GHEA Grapalat" w:cs="Sylfaen"/>
          <w:szCs w:val="24"/>
        </w:rPr>
        <w:t xml:space="preserve"> </w:t>
      </w:r>
      <w:r w:rsidRPr="00712340">
        <w:rPr>
          <w:rFonts w:ascii="GHEA Grapalat" w:hAnsi="GHEA Grapalat" w:cs="Sylfaen"/>
          <w:szCs w:val="24"/>
          <w:lang w:val="ru-RU"/>
        </w:rPr>
        <w:t>կարգով</w:t>
      </w:r>
      <w:r w:rsidRPr="00712340">
        <w:rPr>
          <w:rFonts w:ascii="GHEA Grapalat" w:hAnsi="GHEA Grapalat" w:cs="Sylfaen"/>
          <w:szCs w:val="24"/>
        </w:rPr>
        <w:t xml:space="preserve"> (</w:t>
      </w:r>
      <w:r w:rsidRPr="00712340">
        <w:rPr>
          <w:rFonts w:ascii="GHEA Grapalat" w:hAnsi="GHEA Grapalat" w:cs="Sylfaen"/>
          <w:szCs w:val="24"/>
          <w:lang w:val="ru-RU"/>
        </w:rPr>
        <w:t>կոնսորցիումով</w:t>
      </w:r>
      <w:r w:rsidRPr="00712340">
        <w:rPr>
          <w:rFonts w:ascii="GHEA Grapalat" w:hAnsi="GHEA Grapalat" w:cs="Sylfaen"/>
          <w:szCs w:val="24"/>
        </w:rPr>
        <w:t>)</w:t>
      </w:r>
      <w:r w:rsidRPr="00712340">
        <w:rPr>
          <w:rFonts w:ascii="GHEA Grapalat" w:hAnsi="GHEA Grapalat" w:cs="Sylfaen"/>
          <w:szCs w:val="24"/>
          <w:lang w:val="ru-RU"/>
        </w:rPr>
        <w:t>։</w:t>
      </w:r>
      <w:r w:rsidRPr="00712340">
        <w:rPr>
          <w:rFonts w:ascii="GHEA Grapalat" w:hAnsi="GHEA Grapalat" w:cs="Sylfaen"/>
          <w:szCs w:val="24"/>
        </w:rPr>
        <w:t xml:space="preserve"> </w:t>
      </w:r>
      <w:r w:rsidRPr="00712340">
        <w:rPr>
          <w:rFonts w:ascii="GHEA Grapalat" w:hAnsi="GHEA Grapalat" w:cs="Sylfaen"/>
          <w:szCs w:val="24"/>
          <w:lang w:val="ru-RU"/>
        </w:rPr>
        <w:t>Նման</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w:t>
      </w:r>
    </w:p>
    <w:p w:rsidR="00631539" w:rsidRPr="00712340" w:rsidRDefault="00631539" w:rsidP="00631539">
      <w:pPr>
        <w:pStyle w:val="BodyTextIndent2"/>
        <w:spacing w:line="240" w:lineRule="auto"/>
        <w:rPr>
          <w:rFonts w:ascii="GHEA Grapalat" w:hAnsi="GHEA Grapalat" w:cs="Sylfaen"/>
          <w:szCs w:val="24"/>
        </w:rPr>
      </w:pPr>
      <w:r>
        <w:rPr>
          <w:rFonts w:ascii="GHEA Grapalat" w:hAnsi="GHEA Grapalat" w:cs="Sylfaen"/>
          <w:szCs w:val="24"/>
        </w:rPr>
        <w:lastRenderedPageBreak/>
        <w:t>1</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գործունեության</w:t>
      </w:r>
      <w:r w:rsidRPr="00712340">
        <w:rPr>
          <w:rFonts w:ascii="GHEA Grapalat" w:hAnsi="GHEA Grapalat" w:cs="Sylfaen"/>
          <w:szCs w:val="24"/>
        </w:rPr>
        <w:t xml:space="preserve"> </w:t>
      </w:r>
      <w:r w:rsidRPr="00712340">
        <w:rPr>
          <w:rFonts w:ascii="GHEA Grapalat" w:hAnsi="GHEA Grapalat" w:cs="Sylfaen"/>
          <w:szCs w:val="24"/>
          <w:lang w:val="ru-RU"/>
        </w:rPr>
        <w:t>պայմանագրի</w:t>
      </w:r>
      <w:r w:rsidRPr="00712340">
        <w:rPr>
          <w:rFonts w:ascii="GHEA Grapalat" w:hAnsi="GHEA Grapalat" w:cs="Sylfaen"/>
          <w:szCs w:val="24"/>
        </w:rPr>
        <w:t xml:space="preserve"> </w:t>
      </w:r>
      <w:r w:rsidRPr="00712340">
        <w:rPr>
          <w:rFonts w:ascii="GHEA Grapalat" w:hAnsi="GHEA Grapalat" w:cs="Sylfaen"/>
          <w:szCs w:val="24"/>
          <w:lang w:val="ru-RU"/>
        </w:rPr>
        <w:t>կողմերից</w:t>
      </w:r>
      <w:r w:rsidRPr="00712340">
        <w:rPr>
          <w:rFonts w:ascii="GHEA Grapalat" w:hAnsi="GHEA Grapalat" w:cs="Sylfaen"/>
          <w:szCs w:val="24"/>
        </w:rPr>
        <w:t xml:space="preserve"> </w:t>
      </w:r>
      <w:r w:rsidRPr="00712340">
        <w:rPr>
          <w:rFonts w:ascii="GHEA Grapalat" w:hAnsi="GHEA Grapalat" w:cs="Sylfaen"/>
          <w:szCs w:val="24"/>
          <w:lang w:val="ru-RU"/>
        </w:rPr>
        <w:t>որևէ</w:t>
      </w:r>
      <w:r w:rsidRPr="00712340">
        <w:rPr>
          <w:rFonts w:ascii="GHEA Grapalat" w:hAnsi="GHEA Grapalat" w:cs="Sylfaen"/>
          <w:szCs w:val="24"/>
        </w:rPr>
        <w:t xml:space="preserve"> </w:t>
      </w:r>
      <w:r w:rsidRPr="00712340">
        <w:rPr>
          <w:rFonts w:ascii="GHEA Grapalat" w:hAnsi="GHEA Grapalat" w:cs="Sylfaen"/>
          <w:szCs w:val="24"/>
          <w:lang w:val="ru-RU"/>
        </w:rPr>
        <w:t>մեկը</w:t>
      </w:r>
      <w:r w:rsidRPr="00712340">
        <w:rPr>
          <w:rFonts w:ascii="GHEA Grapalat" w:hAnsi="GHEA Grapalat" w:cs="Sylfaen"/>
          <w:szCs w:val="24"/>
        </w:rPr>
        <w:t xml:space="preserve"> </w:t>
      </w:r>
      <w:r w:rsidRPr="00712340">
        <w:rPr>
          <w:rFonts w:ascii="GHEA Grapalat" w:hAnsi="GHEA Grapalat" w:cs="Sylfaen"/>
          <w:szCs w:val="24"/>
          <w:lang w:val="ru-RU"/>
        </w:rPr>
        <w:t>չի</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նույն</w:t>
      </w:r>
      <w:r w:rsidRPr="00712340">
        <w:rPr>
          <w:rFonts w:ascii="GHEA Grapalat" w:hAnsi="GHEA Grapalat" w:cs="Sylfaen"/>
          <w:szCs w:val="24"/>
        </w:rPr>
        <w:t xml:space="preserve"> </w:t>
      </w:r>
      <w:r w:rsidRPr="00712340">
        <w:rPr>
          <w:rFonts w:ascii="GHEA Grapalat" w:hAnsi="GHEA Grapalat" w:cs="Sylfaen"/>
          <w:szCs w:val="24"/>
          <w:lang w:val="ru-RU"/>
        </w:rPr>
        <w:t>ընթացակարգին</w:t>
      </w:r>
      <w:r w:rsidRPr="00712340">
        <w:rPr>
          <w:rFonts w:ascii="GHEA Grapalat" w:hAnsi="GHEA Grapalat" w:cs="Sylfaen"/>
          <w:szCs w:val="24"/>
        </w:rPr>
        <w:t xml:space="preserve"> </w:t>
      </w:r>
      <w:r w:rsidRPr="00712340">
        <w:rPr>
          <w:rFonts w:ascii="GHEA Grapalat" w:hAnsi="GHEA Grapalat" w:cs="Sylfaen"/>
        </w:rPr>
        <w:t>(</w:t>
      </w:r>
      <w:r w:rsidRPr="00712340">
        <w:rPr>
          <w:rFonts w:ascii="GHEA Grapalat" w:hAnsi="GHEA Grapalat" w:cs="Sylfaen"/>
          <w:lang w:val="en-US"/>
        </w:rPr>
        <w:t>միևնույն</w:t>
      </w:r>
      <w:r w:rsidRPr="00712340">
        <w:rPr>
          <w:rFonts w:ascii="GHEA Grapalat" w:hAnsi="GHEA Grapalat" w:cs="Sylfaen"/>
        </w:rPr>
        <w:t xml:space="preserve"> </w:t>
      </w:r>
      <w:r w:rsidRPr="00712340">
        <w:rPr>
          <w:rFonts w:ascii="GHEA Grapalat" w:hAnsi="GHEA Grapalat" w:cs="Sylfaen"/>
          <w:lang w:val="en-US"/>
        </w:rPr>
        <w:t>չափաբաժնին</w:t>
      </w:r>
      <w:r w:rsidRPr="00712340">
        <w:rPr>
          <w:rFonts w:ascii="GHEA Grapalat" w:hAnsi="GHEA Grapalat" w:cs="Sylfaen"/>
        </w:rPr>
        <w:t xml:space="preserve">) </w:t>
      </w:r>
      <w:r w:rsidRPr="00712340">
        <w:rPr>
          <w:rFonts w:ascii="GHEA Grapalat" w:hAnsi="GHEA Grapalat" w:cs="Sylfaen"/>
          <w:szCs w:val="24"/>
          <w:lang w:val="ru-RU"/>
        </w:rPr>
        <w:t>ներկայացնել</w:t>
      </w:r>
      <w:r w:rsidRPr="00712340">
        <w:rPr>
          <w:rFonts w:ascii="GHEA Grapalat" w:hAnsi="GHEA Grapalat" w:cs="Sylfaen"/>
          <w:szCs w:val="24"/>
        </w:rPr>
        <w:t xml:space="preserve"> </w:t>
      </w:r>
      <w:r w:rsidRPr="00712340">
        <w:rPr>
          <w:rFonts w:ascii="GHEA Grapalat" w:hAnsi="GHEA Grapalat" w:cs="Sylfaen"/>
          <w:szCs w:val="24"/>
          <w:lang w:val="ru-RU"/>
        </w:rPr>
        <w:t>առանձին</w:t>
      </w:r>
      <w:r w:rsidRPr="00712340">
        <w:rPr>
          <w:rFonts w:ascii="GHEA Grapalat" w:hAnsi="GHEA Grapalat" w:cs="Sylfaen"/>
          <w:szCs w:val="24"/>
        </w:rPr>
        <w:t xml:space="preserve"> </w:t>
      </w:r>
      <w:r w:rsidRPr="00712340">
        <w:rPr>
          <w:rFonts w:ascii="GHEA Grapalat" w:hAnsi="GHEA Grapalat" w:cs="Sylfaen"/>
          <w:szCs w:val="24"/>
          <w:lang w:val="ru-RU"/>
        </w:rPr>
        <w:t>հայտ</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պարբերության</w:t>
      </w:r>
      <w:r w:rsidRPr="00712340">
        <w:rPr>
          <w:rFonts w:ascii="GHEA Grapalat" w:hAnsi="GHEA Grapalat" w:cs="Sylfaen"/>
          <w:szCs w:val="24"/>
        </w:rPr>
        <w:t xml:space="preserve"> </w:t>
      </w:r>
      <w:r w:rsidRPr="00712340">
        <w:rPr>
          <w:rFonts w:ascii="GHEA Grapalat" w:hAnsi="GHEA Grapalat" w:cs="Sylfaen"/>
          <w:szCs w:val="24"/>
          <w:lang w:val="ru-RU"/>
        </w:rPr>
        <w:t>պահանջի</w:t>
      </w:r>
      <w:r w:rsidRPr="00712340">
        <w:rPr>
          <w:rFonts w:ascii="GHEA Grapalat" w:hAnsi="GHEA Grapalat" w:cs="Sylfaen"/>
          <w:szCs w:val="24"/>
        </w:rPr>
        <w:t xml:space="preserve"> </w:t>
      </w:r>
      <w:r w:rsidRPr="00712340">
        <w:rPr>
          <w:rFonts w:ascii="GHEA Grapalat" w:hAnsi="GHEA Grapalat" w:cs="Sylfaen"/>
          <w:szCs w:val="24"/>
          <w:lang w:val="ru-RU"/>
        </w:rPr>
        <w:t>չպահպանման</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 xml:space="preserve">` </w:t>
      </w:r>
      <w:r w:rsidRPr="00712340">
        <w:rPr>
          <w:rFonts w:ascii="GHEA Grapalat" w:hAnsi="GHEA Grapalat" w:cs="Sylfaen"/>
          <w:szCs w:val="24"/>
          <w:lang w:val="ru-RU"/>
        </w:rPr>
        <w:t>հայտերի</w:t>
      </w:r>
      <w:r w:rsidRPr="00712340">
        <w:rPr>
          <w:rFonts w:ascii="GHEA Grapalat" w:hAnsi="GHEA Grapalat" w:cs="Sylfaen"/>
          <w:szCs w:val="24"/>
        </w:rPr>
        <w:t xml:space="preserve"> </w:t>
      </w:r>
      <w:r w:rsidRPr="00712340">
        <w:rPr>
          <w:rFonts w:ascii="GHEA Grapalat" w:hAnsi="GHEA Grapalat" w:cs="Sylfaen"/>
          <w:szCs w:val="24"/>
          <w:lang w:val="ru-RU"/>
        </w:rPr>
        <w:t>բացման</w:t>
      </w:r>
      <w:r w:rsidRPr="00712340">
        <w:rPr>
          <w:rFonts w:ascii="GHEA Grapalat" w:hAnsi="GHEA Grapalat" w:cs="Sylfaen"/>
          <w:szCs w:val="24"/>
        </w:rPr>
        <w:t xml:space="preserve"> </w:t>
      </w:r>
      <w:r w:rsidRPr="00712340">
        <w:rPr>
          <w:rFonts w:ascii="GHEA Grapalat" w:hAnsi="GHEA Grapalat" w:cs="Sylfaen"/>
          <w:szCs w:val="24"/>
          <w:lang w:val="ru-RU"/>
        </w:rPr>
        <w:t>նիստում</w:t>
      </w:r>
      <w:r w:rsidRPr="00712340">
        <w:rPr>
          <w:rFonts w:ascii="GHEA Grapalat" w:hAnsi="GHEA Grapalat" w:cs="Sylfaen"/>
          <w:szCs w:val="24"/>
        </w:rPr>
        <w:t xml:space="preserve"> </w:t>
      </w:r>
      <w:r w:rsidRPr="00712340">
        <w:rPr>
          <w:rFonts w:ascii="GHEA Grapalat" w:hAnsi="GHEA Grapalat" w:cs="Sylfaen"/>
          <w:szCs w:val="24"/>
          <w:lang w:val="ru-RU"/>
        </w:rPr>
        <w:t>մերժվում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ինչպես</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գործունեության</w:t>
      </w:r>
      <w:r w:rsidRPr="00712340">
        <w:rPr>
          <w:rFonts w:ascii="GHEA Grapalat" w:hAnsi="GHEA Grapalat" w:cs="Sylfaen"/>
          <w:szCs w:val="24"/>
        </w:rPr>
        <w:t xml:space="preserve"> </w:t>
      </w:r>
      <w:r w:rsidRPr="00712340">
        <w:rPr>
          <w:rFonts w:ascii="GHEA Grapalat" w:hAnsi="GHEA Grapalat" w:cs="Sylfaen"/>
          <w:szCs w:val="24"/>
          <w:lang w:val="ru-RU"/>
        </w:rPr>
        <w:t>կարգով</w:t>
      </w:r>
      <w:r w:rsidRPr="00712340">
        <w:rPr>
          <w:rFonts w:ascii="GHEA Grapalat" w:hAnsi="GHEA Grapalat" w:cs="Sylfaen"/>
          <w:szCs w:val="24"/>
        </w:rPr>
        <w:t xml:space="preserve">, </w:t>
      </w:r>
      <w:r w:rsidRPr="00712340">
        <w:rPr>
          <w:rFonts w:ascii="GHEA Grapalat" w:hAnsi="GHEA Grapalat" w:cs="Sylfaen"/>
          <w:szCs w:val="24"/>
          <w:lang w:val="ru-RU"/>
        </w:rPr>
        <w:t>այնպես</w:t>
      </w:r>
      <w:r w:rsidRPr="00712340">
        <w:rPr>
          <w:rFonts w:ascii="GHEA Grapalat" w:hAnsi="GHEA Grapalat" w:cs="Sylfaen"/>
          <w:szCs w:val="24"/>
        </w:rPr>
        <w:t xml:space="preserve"> </w:t>
      </w:r>
      <w:r w:rsidRPr="00712340">
        <w:rPr>
          <w:rFonts w:ascii="GHEA Grapalat" w:hAnsi="GHEA Grapalat" w:cs="Sylfaen"/>
          <w:szCs w:val="24"/>
          <w:lang w:val="ru-RU"/>
        </w:rPr>
        <w:t>էլ</w:t>
      </w:r>
      <w:r w:rsidRPr="00712340">
        <w:rPr>
          <w:rFonts w:ascii="GHEA Grapalat" w:hAnsi="GHEA Grapalat" w:cs="Sylfaen"/>
          <w:szCs w:val="24"/>
        </w:rPr>
        <w:t xml:space="preserve"> </w:t>
      </w:r>
      <w:r w:rsidRPr="00712340">
        <w:rPr>
          <w:rFonts w:ascii="GHEA Grapalat" w:hAnsi="GHEA Grapalat" w:cs="Sylfaen"/>
          <w:szCs w:val="24"/>
          <w:lang w:val="ru-RU"/>
        </w:rPr>
        <w:t>առանձին</w:t>
      </w:r>
      <w:r w:rsidRPr="00712340">
        <w:rPr>
          <w:rFonts w:ascii="GHEA Grapalat" w:hAnsi="GHEA Grapalat" w:cs="Sylfaen"/>
          <w:szCs w:val="24"/>
        </w:rPr>
        <w:t xml:space="preserve"> </w:t>
      </w:r>
      <w:r w:rsidRPr="00712340">
        <w:rPr>
          <w:rFonts w:ascii="GHEA Grapalat" w:hAnsi="GHEA Grapalat" w:cs="Sylfaen"/>
          <w:szCs w:val="24"/>
          <w:lang w:val="ru-RU"/>
        </w:rPr>
        <w:t>ներկայացված</w:t>
      </w:r>
      <w:r w:rsidRPr="00712340">
        <w:rPr>
          <w:rFonts w:ascii="GHEA Grapalat" w:hAnsi="GHEA Grapalat" w:cs="Sylfaen"/>
          <w:szCs w:val="24"/>
        </w:rPr>
        <w:t xml:space="preserve"> </w:t>
      </w:r>
      <w:r w:rsidRPr="00712340">
        <w:rPr>
          <w:rFonts w:ascii="GHEA Grapalat" w:hAnsi="GHEA Grapalat" w:cs="Sylfaen"/>
          <w:szCs w:val="24"/>
          <w:lang w:val="ru-RU"/>
        </w:rPr>
        <w:t>հայտերը</w:t>
      </w:r>
      <w:r w:rsidRPr="00712340">
        <w:rPr>
          <w:rFonts w:ascii="GHEA Grapalat" w:hAnsi="GHEA Grapalat" w:cs="Sylfaen"/>
          <w:szCs w:val="24"/>
        </w:rPr>
        <w:t>.</w:t>
      </w:r>
    </w:p>
    <w:p w:rsidR="00631539" w:rsidRPr="00712340" w:rsidRDefault="00631539" w:rsidP="00631539">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Pr="00712340">
        <w:rPr>
          <w:rFonts w:ascii="GHEA Grapalat" w:hAnsi="GHEA Grapalat" w:cs="Sylfaen"/>
          <w:szCs w:val="24"/>
        </w:rPr>
        <w:t>) Մ</w:t>
      </w:r>
      <w:r w:rsidRPr="00712340">
        <w:rPr>
          <w:rFonts w:ascii="GHEA Grapalat" w:hAnsi="GHEA Grapalat" w:cs="Sylfaen"/>
          <w:szCs w:val="24"/>
          <w:lang w:val="ru-RU"/>
        </w:rPr>
        <w:t>ասնակիցները</w:t>
      </w:r>
      <w:r w:rsidRPr="00712340">
        <w:rPr>
          <w:rFonts w:ascii="GHEA Grapalat" w:hAnsi="GHEA Grapalat" w:cs="Sylfaen"/>
          <w:szCs w:val="24"/>
        </w:rPr>
        <w:t xml:space="preserve"> </w:t>
      </w:r>
      <w:r w:rsidRPr="00712340">
        <w:rPr>
          <w:rFonts w:ascii="GHEA Grapalat" w:hAnsi="GHEA Grapalat" w:cs="Sylfaen"/>
          <w:szCs w:val="24"/>
          <w:lang w:val="ru-RU"/>
        </w:rPr>
        <w:t>կրում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համապարտ</w:t>
      </w:r>
      <w:r w:rsidRPr="00712340">
        <w:rPr>
          <w:rFonts w:ascii="GHEA Grapalat" w:hAnsi="GHEA Grapalat" w:cs="Sylfaen"/>
          <w:szCs w:val="24"/>
        </w:rPr>
        <w:t xml:space="preserve"> </w:t>
      </w:r>
      <w:r w:rsidRPr="00712340">
        <w:rPr>
          <w:rFonts w:ascii="GHEA Grapalat" w:hAnsi="GHEA Grapalat" w:cs="Sylfaen"/>
          <w:szCs w:val="24"/>
          <w:lang w:val="ru-RU"/>
        </w:rPr>
        <w:t>պատասխանատվություն</w:t>
      </w:r>
      <w:r w:rsidRPr="00712340">
        <w:rPr>
          <w:rFonts w:ascii="GHEA Grapalat" w:hAnsi="GHEA Grapalat" w:cs="Sylfaen"/>
          <w:szCs w:val="24"/>
        </w:rPr>
        <w:t>:</w:t>
      </w:r>
      <w:r w:rsidRPr="00712340">
        <w:rPr>
          <w:rFonts w:ascii="GHEA Grapalat" w:hAnsi="GHEA Grapalat" w:cs="Sylfaen"/>
          <w:szCs w:val="24"/>
          <w:lang w:val="hy-AM"/>
        </w:rPr>
        <w:t xml:space="preserve"> </w:t>
      </w:r>
      <w:r w:rsidRPr="00712340">
        <w:rPr>
          <w:rFonts w:ascii="GHEA Grapalat" w:hAnsi="GHEA Grapalat" w:cs="Sylfaen"/>
          <w:szCs w:val="24"/>
        </w:rPr>
        <w:t>Ընդ որում,</w:t>
      </w:r>
      <w:r w:rsidRPr="00712340">
        <w:rPr>
          <w:rFonts w:ascii="GHEA Grapalat" w:hAnsi="GHEA Grapalat" w:cs="Sylfaen"/>
          <w:szCs w:val="24"/>
          <w:lang w:val="hy-AM"/>
        </w:rPr>
        <w:t xml:space="preserve"> </w:t>
      </w:r>
      <w:r w:rsidRPr="00712340">
        <w:rPr>
          <w:rFonts w:ascii="GHEA Grapalat" w:hAnsi="GHEA Grapalat" w:cs="Sylfaen"/>
          <w:szCs w:val="24"/>
          <w:lang w:val="ru-RU"/>
        </w:rPr>
        <w:t>կոնսորցիումի</w:t>
      </w:r>
      <w:r w:rsidRPr="00712340">
        <w:rPr>
          <w:rFonts w:ascii="GHEA Grapalat" w:hAnsi="GHEA Grapalat" w:cs="Sylfaen"/>
          <w:szCs w:val="24"/>
        </w:rPr>
        <w:t xml:space="preserve"> </w:t>
      </w:r>
      <w:r w:rsidRPr="00712340">
        <w:rPr>
          <w:rFonts w:ascii="GHEA Grapalat" w:hAnsi="GHEA Grapalat" w:cs="Sylfaen"/>
          <w:szCs w:val="24"/>
          <w:lang w:val="ru-RU"/>
        </w:rPr>
        <w:t>անդամի</w:t>
      </w:r>
      <w:r w:rsidRPr="00712340">
        <w:rPr>
          <w:rFonts w:ascii="GHEA Grapalat" w:hAnsi="GHEA Grapalat" w:cs="Sylfaen"/>
          <w:szCs w:val="24"/>
        </w:rPr>
        <w:t xml:space="preserve"> </w:t>
      </w:r>
      <w:r w:rsidRPr="00712340">
        <w:rPr>
          <w:rFonts w:ascii="GHEA Grapalat" w:hAnsi="GHEA Grapalat" w:cs="Sylfaen"/>
          <w:szCs w:val="24"/>
          <w:lang w:val="ru-RU"/>
        </w:rPr>
        <w:t>կոնսորցիումից</w:t>
      </w:r>
      <w:r w:rsidRPr="00712340">
        <w:rPr>
          <w:rFonts w:ascii="GHEA Grapalat" w:hAnsi="GHEA Grapalat" w:cs="Sylfaen"/>
          <w:szCs w:val="24"/>
        </w:rPr>
        <w:t xml:space="preserve"> </w:t>
      </w:r>
      <w:r w:rsidRPr="00712340">
        <w:rPr>
          <w:rFonts w:ascii="GHEA Grapalat" w:hAnsi="GHEA Grapalat" w:cs="Sylfaen"/>
          <w:szCs w:val="24"/>
          <w:lang w:val="ru-RU"/>
        </w:rPr>
        <w:t>դուրս</w:t>
      </w:r>
      <w:r w:rsidRPr="00712340">
        <w:rPr>
          <w:rFonts w:ascii="GHEA Grapalat" w:hAnsi="GHEA Grapalat" w:cs="Sylfaen"/>
          <w:szCs w:val="24"/>
        </w:rPr>
        <w:t xml:space="preserve"> </w:t>
      </w:r>
      <w:r w:rsidRPr="00712340">
        <w:rPr>
          <w:rFonts w:ascii="GHEA Grapalat" w:hAnsi="GHEA Grapalat" w:cs="Sylfaen"/>
          <w:szCs w:val="24"/>
          <w:lang w:val="ru-RU"/>
        </w:rPr>
        <w:t>գալու</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 xml:space="preserve"> </w:t>
      </w:r>
      <w:r w:rsidRPr="00712340">
        <w:rPr>
          <w:rFonts w:ascii="GHEA Grapalat" w:hAnsi="GHEA Grapalat" w:cs="Sylfaen"/>
          <w:szCs w:val="24"/>
          <w:lang w:val="ru-RU"/>
        </w:rPr>
        <w:t>կոնսորցիումի</w:t>
      </w:r>
      <w:r w:rsidRPr="00712340">
        <w:rPr>
          <w:rFonts w:ascii="GHEA Grapalat" w:hAnsi="GHEA Grapalat" w:cs="Sylfaen"/>
          <w:szCs w:val="24"/>
        </w:rPr>
        <w:t xml:space="preserve"> </w:t>
      </w:r>
      <w:r w:rsidRPr="00712340">
        <w:rPr>
          <w:rFonts w:ascii="GHEA Grapalat" w:hAnsi="GHEA Grapalat" w:cs="Sylfaen"/>
          <w:szCs w:val="24"/>
          <w:lang w:val="ru-RU"/>
        </w:rPr>
        <w:t>հետ</w:t>
      </w:r>
      <w:r w:rsidRPr="00712340">
        <w:rPr>
          <w:rFonts w:ascii="GHEA Grapalat" w:hAnsi="GHEA Grapalat" w:cs="Sylfaen"/>
          <w:szCs w:val="24"/>
        </w:rPr>
        <w:t xml:space="preserve"> </w:t>
      </w:r>
      <w:r w:rsidRPr="00712340">
        <w:rPr>
          <w:rFonts w:ascii="GHEA Grapalat" w:hAnsi="GHEA Grapalat" w:cs="Sylfaen"/>
          <w:szCs w:val="24"/>
          <w:lang w:val="en-US"/>
        </w:rPr>
        <w:t>պ</w:t>
      </w:r>
      <w:r w:rsidRPr="00712340">
        <w:rPr>
          <w:rFonts w:ascii="GHEA Grapalat" w:hAnsi="GHEA Grapalat" w:cs="Sylfaen"/>
          <w:szCs w:val="24"/>
          <w:lang w:val="ru-RU"/>
        </w:rPr>
        <w:t>ատվիրատուի</w:t>
      </w:r>
      <w:r w:rsidRPr="00712340">
        <w:rPr>
          <w:rFonts w:ascii="GHEA Grapalat" w:hAnsi="GHEA Grapalat" w:cs="Sylfaen"/>
          <w:szCs w:val="24"/>
        </w:rPr>
        <w:t xml:space="preserve"> </w:t>
      </w:r>
      <w:r w:rsidRPr="00712340">
        <w:rPr>
          <w:rFonts w:ascii="GHEA Grapalat" w:hAnsi="GHEA Grapalat" w:cs="Sylfaen"/>
          <w:szCs w:val="24"/>
          <w:lang w:val="ru-RU"/>
        </w:rPr>
        <w:t>կնքած</w:t>
      </w:r>
      <w:r w:rsidRPr="00712340">
        <w:rPr>
          <w:rFonts w:ascii="GHEA Grapalat" w:hAnsi="GHEA Grapalat" w:cs="Sylfaen"/>
          <w:szCs w:val="24"/>
        </w:rPr>
        <w:t xml:space="preserve"> </w:t>
      </w:r>
      <w:r w:rsidRPr="00712340">
        <w:rPr>
          <w:rFonts w:ascii="GHEA Grapalat" w:hAnsi="GHEA Grapalat" w:cs="Sylfaen"/>
          <w:szCs w:val="24"/>
          <w:lang w:val="ru-RU"/>
        </w:rPr>
        <w:t>պայմանագիրը</w:t>
      </w:r>
      <w:r w:rsidRPr="00712340">
        <w:rPr>
          <w:rFonts w:ascii="GHEA Grapalat" w:hAnsi="GHEA Grapalat" w:cs="Sylfaen"/>
          <w:szCs w:val="24"/>
        </w:rPr>
        <w:t xml:space="preserve"> </w:t>
      </w:r>
      <w:r w:rsidRPr="00712340">
        <w:rPr>
          <w:rFonts w:ascii="GHEA Grapalat" w:hAnsi="GHEA Grapalat" w:cs="Sylfaen"/>
          <w:szCs w:val="24"/>
          <w:lang w:val="ru-RU"/>
        </w:rPr>
        <w:t>միակողմանիորեն</w:t>
      </w:r>
      <w:r w:rsidRPr="00712340">
        <w:rPr>
          <w:rFonts w:ascii="GHEA Grapalat" w:hAnsi="GHEA Grapalat" w:cs="Sylfaen"/>
          <w:szCs w:val="24"/>
        </w:rPr>
        <w:t xml:space="preserve"> </w:t>
      </w:r>
      <w:r w:rsidRPr="00712340">
        <w:rPr>
          <w:rFonts w:ascii="GHEA Grapalat" w:hAnsi="GHEA Grapalat" w:cs="Sylfaen"/>
          <w:szCs w:val="24"/>
          <w:lang w:val="ru-RU"/>
        </w:rPr>
        <w:t>լուծվում</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կոնսորցիումի</w:t>
      </w:r>
      <w:r w:rsidRPr="00712340">
        <w:rPr>
          <w:rFonts w:ascii="GHEA Grapalat" w:hAnsi="GHEA Grapalat" w:cs="Sylfaen"/>
          <w:szCs w:val="24"/>
        </w:rPr>
        <w:t xml:space="preserve"> </w:t>
      </w:r>
      <w:r w:rsidRPr="00712340">
        <w:rPr>
          <w:rFonts w:ascii="GHEA Grapalat" w:hAnsi="GHEA Grapalat" w:cs="Sylfaen"/>
          <w:szCs w:val="24"/>
          <w:lang w:val="ru-RU"/>
        </w:rPr>
        <w:t>անդամների</w:t>
      </w:r>
      <w:r w:rsidRPr="00712340">
        <w:rPr>
          <w:rFonts w:ascii="GHEA Grapalat" w:hAnsi="GHEA Grapalat" w:cs="Sylfaen"/>
          <w:szCs w:val="24"/>
        </w:rPr>
        <w:t xml:space="preserve"> </w:t>
      </w:r>
      <w:r w:rsidRPr="00712340">
        <w:rPr>
          <w:rFonts w:ascii="GHEA Grapalat" w:hAnsi="GHEA Grapalat" w:cs="Sylfaen"/>
          <w:szCs w:val="24"/>
          <w:lang w:val="ru-RU"/>
        </w:rPr>
        <w:t>նկատմամբ</w:t>
      </w:r>
      <w:r w:rsidRPr="00712340">
        <w:rPr>
          <w:rFonts w:ascii="GHEA Grapalat" w:hAnsi="GHEA Grapalat" w:cs="Sylfaen"/>
          <w:szCs w:val="24"/>
        </w:rPr>
        <w:t xml:space="preserve"> </w:t>
      </w:r>
      <w:r w:rsidRPr="00712340">
        <w:rPr>
          <w:rFonts w:ascii="GHEA Grapalat" w:hAnsi="GHEA Grapalat" w:cs="Sylfaen"/>
          <w:szCs w:val="24"/>
          <w:lang w:val="ru-RU"/>
        </w:rPr>
        <w:t>կիրառվում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պայմանագրով</w:t>
      </w:r>
      <w:r w:rsidRPr="00712340">
        <w:rPr>
          <w:rFonts w:ascii="GHEA Grapalat" w:hAnsi="GHEA Grapalat" w:cs="Sylfaen"/>
          <w:szCs w:val="24"/>
        </w:rPr>
        <w:t xml:space="preserve"> </w:t>
      </w:r>
      <w:r w:rsidRPr="00712340">
        <w:rPr>
          <w:rFonts w:ascii="GHEA Grapalat" w:hAnsi="GHEA Grapalat" w:cs="Sylfaen"/>
          <w:szCs w:val="24"/>
          <w:lang w:val="ru-RU"/>
        </w:rPr>
        <w:t>նախատեսված</w:t>
      </w:r>
      <w:r w:rsidRPr="00712340">
        <w:rPr>
          <w:rFonts w:ascii="GHEA Grapalat" w:hAnsi="GHEA Grapalat" w:cs="Sylfaen"/>
          <w:szCs w:val="24"/>
        </w:rPr>
        <w:t xml:space="preserve"> </w:t>
      </w:r>
      <w:r w:rsidRPr="00712340">
        <w:rPr>
          <w:rFonts w:ascii="GHEA Grapalat" w:hAnsi="GHEA Grapalat" w:cs="Sylfaen"/>
          <w:szCs w:val="24"/>
          <w:lang w:val="ru-RU"/>
        </w:rPr>
        <w:t>պատասխանատվության</w:t>
      </w:r>
      <w:r w:rsidRPr="00712340">
        <w:rPr>
          <w:rFonts w:ascii="GHEA Grapalat" w:hAnsi="GHEA Grapalat" w:cs="Sylfaen"/>
          <w:szCs w:val="24"/>
        </w:rPr>
        <w:t xml:space="preserve"> </w:t>
      </w:r>
      <w:r w:rsidRPr="00712340">
        <w:rPr>
          <w:rFonts w:ascii="GHEA Grapalat" w:hAnsi="GHEA Grapalat" w:cs="Sylfaen"/>
          <w:szCs w:val="24"/>
          <w:lang w:val="ru-RU"/>
        </w:rPr>
        <w:t>միջոցները</w:t>
      </w:r>
      <w:r w:rsidRPr="00712340">
        <w:rPr>
          <w:rFonts w:ascii="GHEA Grapalat" w:hAnsi="GHEA Grapalat" w:cs="Sylfaen"/>
          <w:szCs w:val="24"/>
          <w:lang w:val="hy-AM"/>
        </w:rPr>
        <w:t>:</w:t>
      </w:r>
    </w:p>
    <w:p w:rsidR="00631539" w:rsidRPr="00712340" w:rsidRDefault="00631539" w:rsidP="00631539">
      <w:pPr>
        <w:ind w:firstLine="567"/>
        <w:jc w:val="both"/>
        <w:rPr>
          <w:rFonts w:ascii="GHEA Grapalat" w:hAnsi="GHEA Grapalat"/>
          <w:b/>
          <w:sz w:val="20"/>
          <w:lang w:val="af-ZA"/>
        </w:rPr>
      </w:pPr>
    </w:p>
    <w:p w:rsidR="00631539" w:rsidRPr="00712340" w:rsidRDefault="00631539" w:rsidP="00631539">
      <w:pPr>
        <w:ind w:firstLine="567"/>
        <w:jc w:val="both"/>
        <w:rPr>
          <w:rFonts w:ascii="GHEA Grapalat" w:hAnsi="GHEA Grapalat"/>
          <w:b/>
          <w:sz w:val="20"/>
          <w:lang w:val="af-ZA"/>
        </w:rPr>
      </w:pPr>
    </w:p>
    <w:p w:rsidR="00631539" w:rsidRPr="00712340" w:rsidRDefault="00631539" w:rsidP="00631539">
      <w:pPr>
        <w:jc w:val="center"/>
        <w:rPr>
          <w:rFonts w:ascii="GHEA Grapalat" w:hAnsi="GHEA Grapalat" w:cs="Arial"/>
          <w:b/>
          <w:sz w:val="20"/>
          <w:lang w:val="af-ZA"/>
        </w:rPr>
      </w:pPr>
      <w:r w:rsidRPr="00712340">
        <w:rPr>
          <w:rFonts w:ascii="GHEA Grapalat" w:hAnsi="GHEA Grapalat"/>
          <w:b/>
          <w:sz w:val="20"/>
          <w:lang w:val="af-ZA"/>
        </w:rPr>
        <w:t xml:space="preserve">3.  </w:t>
      </w:r>
      <w:proofErr w:type="gramStart"/>
      <w:r w:rsidRPr="00712340">
        <w:rPr>
          <w:rFonts w:ascii="GHEA Grapalat" w:hAnsi="GHEA Grapalat" w:cs="Sylfaen"/>
          <w:b/>
          <w:sz w:val="20"/>
        </w:rPr>
        <w:t>ՀՐԱՎԵՐԻ</w:t>
      </w:r>
      <w:r w:rsidRPr="00712340">
        <w:rPr>
          <w:rFonts w:ascii="GHEA Grapalat" w:hAnsi="GHEA Grapalat" w:cs="Arial"/>
          <w:b/>
          <w:sz w:val="20"/>
          <w:lang w:val="af-ZA"/>
        </w:rPr>
        <w:t xml:space="preserve">  </w:t>
      </w:r>
      <w:r w:rsidRPr="00712340">
        <w:rPr>
          <w:rFonts w:ascii="GHEA Grapalat" w:hAnsi="GHEA Grapalat" w:cs="Sylfaen"/>
          <w:b/>
          <w:sz w:val="20"/>
        </w:rPr>
        <w:t>ՊԱՐԶԱԲԱՆՈՒՄԸ</w:t>
      </w:r>
      <w:proofErr w:type="gramEnd"/>
      <w:r w:rsidRPr="00712340">
        <w:rPr>
          <w:rFonts w:ascii="GHEA Grapalat" w:hAnsi="GHEA Grapalat" w:cs="Arial"/>
          <w:b/>
          <w:sz w:val="20"/>
          <w:lang w:val="af-ZA"/>
        </w:rPr>
        <w:t xml:space="preserve">  </w:t>
      </w:r>
      <w:r w:rsidRPr="00712340">
        <w:rPr>
          <w:rFonts w:ascii="GHEA Grapalat" w:hAnsi="GHEA Grapalat" w:cs="Arial"/>
          <w:b/>
          <w:sz w:val="20"/>
        </w:rPr>
        <w:t>ԵՎ</w:t>
      </w:r>
      <w:r w:rsidRPr="00712340">
        <w:rPr>
          <w:rFonts w:ascii="GHEA Grapalat" w:hAnsi="GHEA Grapalat" w:cs="Arial"/>
          <w:b/>
          <w:sz w:val="20"/>
          <w:lang w:val="af-ZA"/>
        </w:rPr>
        <w:t xml:space="preserve"> </w:t>
      </w:r>
      <w:r w:rsidRPr="00712340">
        <w:rPr>
          <w:rFonts w:ascii="GHEA Grapalat" w:hAnsi="GHEA Grapalat" w:cs="Sylfaen"/>
          <w:b/>
          <w:sz w:val="20"/>
        </w:rPr>
        <w:t>ՀՐԱՎԵՐՈՒՄ</w:t>
      </w:r>
      <w:r w:rsidRPr="00712340">
        <w:rPr>
          <w:rFonts w:ascii="GHEA Grapalat" w:hAnsi="GHEA Grapalat" w:cs="Arial"/>
          <w:b/>
          <w:sz w:val="20"/>
          <w:lang w:val="af-ZA"/>
        </w:rPr>
        <w:t xml:space="preserve"> </w:t>
      </w:r>
      <w:r w:rsidRPr="00712340">
        <w:rPr>
          <w:rFonts w:ascii="GHEA Grapalat" w:hAnsi="GHEA Grapalat" w:cs="Sylfaen"/>
          <w:b/>
          <w:sz w:val="20"/>
        </w:rPr>
        <w:t>ՓՈՓՈԽՈՒԹՅՈՒՆ</w:t>
      </w:r>
      <w:r w:rsidRPr="00712340">
        <w:rPr>
          <w:rFonts w:ascii="GHEA Grapalat" w:hAnsi="GHEA Grapalat" w:cs="Arial"/>
          <w:b/>
          <w:sz w:val="20"/>
          <w:lang w:val="af-ZA"/>
        </w:rPr>
        <w:t xml:space="preserve"> </w:t>
      </w:r>
      <w:r w:rsidRPr="00712340">
        <w:rPr>
          <w:rFonts w:ascii="GHEA Grapalat" w:hAnsi="GHEA Grapalat" w:cs="Sylfaen"/>
          <w:b/>
          <w:sz w:val="20"/>
        </w:rPr>
        <w:t>ԿԱՏԱՐԵԼՈՒ</w:t>
      </w:r>
      <w:r w:rsidRPr="00712340">
        <w:rPr>
          <w:rFonts w:ascii="GHEA Grapalat" w:hAnsi="GHEA Grapalat" w:cs="Arial"/>
          <w:b/>
          <w:sz w:val="20"/>
          <w:lang w:val="af-ZA"/>
        </w:rPr>
        <w:t xml:space="preserve"> </w:t>
      </w:r>
      <w:r w:rsidRPr="00712340">
        <w:rPr>
          <w:rFonts w:ascii="GHEA Grapalat" w:hAnsi="GHEA Grapalat" w:cs="Sylfaen"/>
          <w:b/>
          <w:sz w:val="20"/>
        </w:rPr>
        <w:t>ԿԱՐԳԸ</w:t>
      </w:r>
      <w:r w:rsidRPr="00712340">
        <w:rPr>
          <w:rFonts w:ascii="GHEA Grapalat" w:hAnsi="GHEA Grapalat" w:cs="Arial"/>
          <w:b/>
          <w:sz w:val="20"/>
          <w:lang w:val="af-ZA"/>
        </w:rPr>
        <w:t xml:space="preserve"> </w:t>
      </w:r>
    </w:p>
    <w:p w:rsidR="00631539" w:rsidRPr="00712340" w:rsidRDefault="00631539" w:rsidP="00631539">
      <w:pPr>
        <w:jc w:val="center"/>
        <w:rPr>
          <w:rFonts w:ascii="GHEA Grapalat" w:hAnsi="GHEA Grapalat"/>
          <w:b/>
          <w:sz w:val="20"/>
          <w:lang w:val="af-ZA"/>
        </w:rPr>
      </w:pPr>
    </w:p>
    <w:p w:rsidR="00631539" w:rsidRPr="00712340" w:rsidRDefault="00631539" w:rsidP="00631539">
      <w:pPr>
        <w:ind w:firstLine="567"/>
        <w:jc w:val="both"/>
        <w:rPr>
          <w:rFonts w:ascii="GHEA Grapalat" w:hAnsi="GHEA Grapalat"/>
          <w:sz w:val="20"/>
          <w:lang w:val="af-ZA"/>
        </w:rPr>
      </w:pPr>
      <w:r w:rsidRPr="00712340">
        <w:rPr>
          <w:rFonts w:ascii="GHEA Grapalat" w:hAnsi="GHEA Grapalat"/>
          <w:sz w:val="20"/>
          <w:lang w:val="af-ZA"/>
        </w:rPr>
        <w:t xml:space="preserve">3.1 </w:t>
      </w:r>
      <w:r w:rsidRPr="00712340">
        <w:rPr>
          <w:rFonts w:ascii="GHEA Grapalat" w:hAnsi="GHEA Grapalat" w:cs="Sylfaen"/>
          <w:sz w:val="20"/>
        </w:rPr>
        <w:t>Օրենքի</w:t>
      </w:r>
      <w:r w:rsidRPr="00712340">
        <w:rPr>
          <w:rFonts w:ascii="GHEA Grapalat" w:hAnsi="GHEA Grapalat" w:cs="Arial"/>
          <w:sz w:val="20"/>
          <w:lang w:val="af-ZA"/>
        </w:rPr>
        <w:t xml:space="preserve"> 29-</w:t>
      </w:r>
      <w:r w:rsidRPr="00712340">
        <w:rPr>
          <w:rFonts w:ascii="GHEA Grapalat" w:hAnsi="GHEA Grapalat" w:cs="Sylfaen"/>
          <w:sz w:val="20"/>
        </w:rPr>
        <w:t>րդ</w:t>
      </w:r>
      <w:r w:rsidRPr="00712340">
        <w:rPr>
          <w:rFonts w:ascii="GHEA Grapalat" w:hAnsi="GHEA Grapalat" w:cs="Arial"/>
          <w:sz w:val="20"/>
          <w:lang w:val="af-ZA"/>
        </w:rPr>
        <w:t xml:space="preserve"> </w:t>
      </w:r>
      <w:r w:rsidRPr="00712340">
        <w:rPr>
          <w:rFonts w:ascii="GHEA Grapalat" w:hAnsi="GHEA Grapalat" w:cs="Sylfaen"/>
          <w:sz w:val="20"/>
        </w:rPr>
        <w:t>հոդվածի</w:t>
      </w:r>
      <w:r w:rsidRPr="00712340">
        <w:rPr>
          <w:rFonts w:ascii="GHEA Grapalat" w:hAnsi="GHEA Grapalat" w:cs="Arial"/>
          <w:sz w:val="20"/>
          <w:lang w:val="af-ZA"/>
        </w:rPr>
        <w:t xml:space="preserve"> </w:t>
      </w:r>
      <w:r w:rsidRPr="00712340">
        <w:rPr>
          <w:rFonts w:ascii="GHEA Grapalat" w:hAnsi="GHEA Grapalat" w:cs="Sylfaen"/>
          <w:sz w:val="20"/>
        </w:rPr>
        <w:t>համաձայն</w:t>
      </w:r>
      <w:r w:rsidRPr="00712340">
        <w:rPr>
          <w:rFonts w:ascii="GHEA Grapalat" w:hAnsi="GHEA Grapalat" w:cs="Arial"/>
          <w:sz w:val="20"/>
          <w:lang w:val="af-ZA"/>
        </w:rPr>
        <w:t xml:space="preserve">` </w:t>
      </w:r>
      <w:r w:rsidRPr="00712340">
        <w:rPr>
          <w:rFonts w:ascii="GHEA Grapalat" w:hAnsi="GHEA Grapalat" w:cs="Arial"/>
          <w:sz w:val="20"/>
        </w:rPr>
        <w:t>մ</w:t>
      </w:r>
      <w:r w:rsidRPr="00712340">
        <w:rPr>
          <w:rFonts w:ascii="GHEA Grapalat" w:hAnsi="GHEA Grapalat" w:cs="Sylfaen"/>
          <w:sz w:val="20"/>
        </w:rPr>
        <w:t>ասնակիցն</w:t>
      </w:r>
      <w:r w:rsidRPr="00712340">
        <w:rPr>
          <w:rFonts w:ascii="GHEA Grapalat" w:hAnsi="GHEA Grapalat" w:cs="Arial"/>
          <w:sz w:val="20"/>
          <w:lang w:val="af-ZA"/>
        </w:rPr>
        <w:t xml:space="preserve"> </w:t>
      </w:r>
      <w:r w:rsidRPr="00712340">
        <w:rPr>
          <w:rFonts w:ascii="GHEA Grapalat" w:hAnsi="GHEA Grapalat" w:cs="Sylfaen"/>
          <w:sz w:val="20"/>
        </w:rPr>
        <w:t>իրավունք</w:t>
      </w:r>
      <w:r w:rsidRPr="00712340">
        <w:rPr>
          <w:rFonts w:ascii="GHEA Grapalat" w:hAnsi="GHEA Grapalat" w:cs="Arial"/>
          <w:sz w:val="20"/>
          <w:lang w:val="af-ZA"/>
        </w:rPr>
        <w:t xml:space="preserve"> </w:t>
      </w:r>
      <w:r w:rsidRPr="00712340">
        <w:rPr>
          <w:rFonts w:ascii="GHEA Grapalat" w:hAnsi="GHEA Grapalat" w:cs="Sylfaen"/>
          <w:sz w:val="20"/>
        </w:rPr>
        <w:t>ունի</w:t>
      </w:r>
      <w:r w:rsidRPr="00712340">
        <w:rPr>
          <w:rFonts w:ascii="GHEA Grapalat" w:hAnsi="GHEA Grapalat" w:cs="Arial"/>
          <w:sz w:val="20"/>
          <w:lang w:val="af-ZA"/>
        </w:rPr>
        <w:t xml:space="preserve"> </w:t>
      </w:r>
      <w:r w:rsidRPr="00712340">
        <w:rPr>
          <w:rFonts w:ascii="GHEA Grapalat" w:hAnsi="GHEA Grapalat" w:cs="Sylfaen"/>
          <w:sz w:val="20"/>
        </w:rPr>
        <w:t>պատվիրատուից</w:t>
      </w:r>
      <w:r w:rsidRPr="00712340">
        <w:rPr>
          <w:rFonts w:ascii="GHEA Grapalat" w:hAnsi="GHEA Grapalat" w:cs="Arial"/>
          <w:sz w:val="20"/>
          <w:lang w:val="af-ZA"/>
        </w:rPr>
        <w:t xml:space="preserve"> </w:t>
      </w:r>
      <w:r w:rsidRPr="00712340">
        <w:rPr>
          <w:rFonts w:ascii="GHEA Grapalat" w:hAnsi="GHEA Grapalat" w:cs="Sylfaen"/>
          <w:sz w:val="20"/>
        </w:rPr>
        <w:t>պահանջել</w:t>
      </w:r>
      <w:r w:rsidRPr="00712340">
        <w:rPr>
          <w:rFonts w:ascii="GHEA Grapalat" w:hAnsi="GHEA Grapalat" w:cs="Arial"/>
          <w:sz w:val="20"/>
          <w:lang w:val="af-ZA"/>
        </w:rPr>
        <w:t xml:space="preserve"> </w:t>
      </w:r>
      <w:r w:rsidRPr="00712340">
        <w:rPr>
          <w:rFonts w:ascii="GHEA Grapalat" w:hAnsi="GHEA Grapalat" w:cs="Sylfaen"/>
          <w:sz w:val="20"/>
        </w:rPr>
        <w:t>հրավերի</w:t>
      </w:r>
      <w:r w:rsidRPr="00712340">
        <w:rPr>
          <w:rFonts w:ascii="GHEA Grapalat" w:hAnsi="GHEA Grapalat" w:cs="Arial"/>
          <w:sz w:val="20"/>
          <w:lang w:val="af-ZA"/>
        </w:rPr>
        <w:t xml:space="preserve"> </w:t>
      </w:r>
      <w:r w:rsidRPr="00712340">
        <w:rPr>
          <w:rFonts w:ascii="GHEA Grapalat" w:hAnsi="GHEA Grapalat" w:cs="Sylfaen"/>
          <w:sz w:val="20"/>
        </w:rPr>
        <w:t>պարզաբանում</w:t>
      </w:r>
      <w:r w:rsidRPr="00712340">
        <w:rPr>
          <w:rFonts w:ascii="GHEA Grapalat" w:hAnsi="GHEA Grapalat" w:cs="Tahoma"/>
          <w:sz w:val="20"/>
        </w:rPr>
        <w:t>։</w:t>
      </w:r>
    </w:p>
    <w:p w:rsidR="00631539" w:rsidRPr="00712340" w:rsidRDefault="00631539" w:rsidP="00631539">
      <w:pPr>
        <w:autoSpaceDE w:val="0"/>
        <w:autoSpaceDN w:val="0"/>
        <w:adjustRightInd w:val="0"/>
        <w:ind w:firstLine="567"/>
        <w:jc w:val="both"/>
        <w:rPr>
          <w:rFonts w:ascii="GHEA Grapalat" w:hAnsi="GHEA Grapalat"/>
          <w:sz w:val="20"/>
          <w:lang w:val="af-ZA"/>
        </w:rPr>
      </w:pPr>
      <w:r w:rsidRPr="00712340">
        <w:rPr>
          <w:rFonts w:ascii="GHEA Grapalat" w:hAnsi="GHEA Grapalat" w:cs="Sylfaen"/>
          <w:sz w:val="20"/>
        </w:rPr>
        <w:t>Մասնակիցն</w:t>
      </w:r>
      <w:r w:rsidRPr="00712340">
        <w:rPr>
          <w:rFonts w:ascii="GHEA Grapalat" w:hAnsi="GHEA Grapalat" w:cs="Arial"/>
          <w:sz w:val="20"/>
          <w:lang w:val="af-ZA"/>
        </w:rPr>
        <w:t xml:space="preserve"> </w:t>
      </w:r>
      <w:r w:rsidRPr="00712340">
        <w:rPr>
          <w:rFonts w:ascii="GHEA Grapalat" w:hAnsi="GHEA Grapalat" w:cs="Sylfaen"/>
          <w:sz w:val="20"/>
        </w:rPr>
        <w:t>իրավունք</w:t>
      </w:r>
      <w:r w:rsidRPr="00712340">
        <w:rPr>
          <w:rFonts w:ascii="GHEA Grapalat" w:hAnsi="GHEA Grapalat" w:cs="Arial"/>
          <w:sz w:val="20"/>
          <w:lang w:val="af-ZA"/>
        </w:rPr>
        <w:t xml:space="preserve"> </w:t>
      </w:r>
      <w:r w:rsidRPr="00712340">
        <w:rPr>
          <w:rFonts w:ascii="GHEA Grapalat" w:hAnsi="GHEA Grapalat" w:cs="Sylfaen"/>
          <w:sz w:val="20"/>
        </w:rPr>
        <w:t>ունի</w:t>
      </w:r>
      <w:r w:rsidRPr="00712340">
        <w:rPr>
          <w:rFonts w:ascii="GHEA Grapalat" w:hAnsi="GHEA Grapalat" w:cs="Arial"/>
          <w:sz w:val="20"/>
          <w:lang w:val="af-ZA"/>
        </w:rPr>
        <w:t xml:space="preserve"> </w:t>
      </w:r>
      <w:r w:rsidRPr="00712340">
        <w:rPr>
          <w:rFonts w:ascii="GHEA Grapalat" w:hAnsi="GHEA Grapalat" w:cs="Sylfaen"/>
          <w:sz w:val="20"/>
        </w:rPr>
        <w:t>հայտերի</w:t>
      </w:r>
      <w:r w:rsidRPr="00712340">
        <w:rPr>
          <w:rFonts w:ascii="GHEA Grapalat" w:hAnsi="GHEA Grapalat" w:cs="Arial"/>
          <w:sz w:val="20"/>
          <w:lang w:val="af-ZA"/>
        </w:rPr>
        <w:t xml:space="preserve"> </w:t>
      </w:r>
      <w:r w:rsidRPr="00712340">
        <w:rPr>
          <w:rFonts w:ascii="GHEA Grapalat" w:hAnsi="GHEA Grapalat" w:cs="Sylfaen"/>
          <w:sz w:val="20"/>
        </w:rPr>
        <w:t>ներկայացման</w:t>
      </w:r>
      <w:r w:rsidRPr="00712340">
        <w:rPr>
          <w:rFonts w:ascii="GHEA Grapalat" w:hAnsi="GHEA Grapalat" w:cs="Arial"/>
          <w:sz w:val="20"/>
          <w:lang w:val="af-ZA"/>
        </w:rPr>
        <w:t xml:space="preserve"> </w:t>
      </w:r>
      <w:r w:rsidRPr="00712340">
        <w:rPr>
          <w:rFonts w:ascii="GHEA Grapalat" w:hAnsi="GHEA Grapalat" w:cs="Sylfaen"/>
          <w:sz w:val="20"/>
        </w:rPr>
        <w:t>վերջնաժամկետը</w:t>
      </w:r>
      <w:r w:rsidRPr="00712340">
        <w:rPr>
          <w:rFonts w:ascii="GHEA Grapalat" w:hAnsi="GHEA Grapalat" w:cs="Arial"/>
          <w:sz w:val="20"/>
          <w:lang w:val="af-ZA"/>
        </w:rPr>
        <w:t xml:space="preserve"> </w:t>
      </w:r>
      <w:r w:rsidRPr="00712340">
        <w:rPr>
          <w:rFonts w:ascii="GHEA Grapalat" w:hAnsi="GHEA Grapalat" w:cs="Sylfaen"/>
          <w:sz w:val="20"/>
        </w:rPr>
        <w:t>լրանալուց</w:t>
      </w:r>
      <w:r w:rsidRPr="00712340">
        <w:rPr>
          <w:rFonts w:ascii="GHEA Grapalat" w:hAnsi="GHEA Grapalat" w:cs="Arial"/>
          <w:sz w:val="20"/>
          <w:lang w:val="af-ZA"/>
        </w:rPr>
        <w:t xml:space="preserve"> </w:t>
      </w:r>
      <w:r w:rsidRPr="00712340">
        <w:rPr>
          <w:rFonts w:ascii="GHEA Grapalat" w:hAnsi="GHEA Grapalat" w:cs="Sylfaen"/>
          <w:sz w:val="20"/>
        </w:rPr>
        <w:t>առնվազն</w:t>
      </w:r>
      <w:r w:rsidRPr="00712340">
        <w:rPr>
          <w:rFonts w:ascii="GHEA Grapalat" w:hAnsi="GHEA Grapalat" w:cs="Arial"/>
          <w:sz w:val="20"/>
          <w:lang w:val="af-ZA"/>
        </w:rPr>
        <w:t xml:space="preserve"> </w:t>
      </w:r>
      <w:r w:rsidRPr="00712340">
        <w:rPr>
          <w:rFonts w:ascii="GHEA Grapalat" w:hAnsi="GHEA Grapalat" w:cs="Sylfaen"/>
          <w:sz w:val="20"/>
        </w:rPr>
        <w:t>հինգ</w:t>
      </w:r>
      <w:r w:rsidRPr="00712340">
        <w:rPr>
          <w:rFonts w:ascii="GHEA Grapalat" w:hAnsi="GHEA Grapalat" w:cs="Arial"/>
          <w:sz w:val="20"/>
          <w:lang w:val="af-ZA"/>
        </w:rPr>
        <w:t xml:space="preserve"> </w:t>
      </w:r>
      <w:r w:rsidRPr="00712340">
        <w:rPr>
          <w:rFonts w:ascii="GHEA Grapalat" w:hAnsi="GHEA Grapalat" w:cs="Sylfaen"/>
          <w:sz w:val="20"/>
        </w:rPr>
        <w:t>օրացուցային</w:t>
      </w:r>
      <w:r w:rsidRPr="00712340">
        <w:rPr>
          <w:rFonts w:ascii="GHEA Grapalat" w:hAnsi="GHEA Grapalat" w:cs="Arial"/>
          <w:sz w:val="20"/>
          <w:lang w:val="af-ZA"/>
        </w:rPr>
        <w:t xml:space="preserve"> </w:t>
      </w:r>
      <w:r w:rsidRPr="00712340">
        <w:rPr>
          <w:rFonts w:ascii="GHEA Grapalat" w:hAnsi="GHEA Grapalat" w:cs="Sylfaen"/>
          <w:sz w:val="20"/>
        </w:rPr>
        <w:t>օր</w:t>
      </w:r>
      <w:r w:rsidRPr="00712340">
        <w:rPr>
          <w:rFonts w:ascii="GHEA Grapalat" w:hAnsi="GHEA Grapalat" w:cs="Sylfaen"/>
          <w:sz w:val="20"/>
          <w:lang w:val="af-ZA"/>
        </w:rPr>
        <w:t xml:space="preserve"> </w:t>
      </w:r>
      <w:r w:rsidRPr="00712340">
        <w:rPr>
          <w:rFonts w:ascii="GHEA Grapalat" w:hAnsi="GHEA Grapalat" w:cs="Sylfaen"/>
          <w:sz w:val="20"/>
        </w:rPr>
        <w:t>առաջ</w:t>
      </w:r>
      <w:r w:rsidRPr="00712340">
        <w:rPr>
          <w:rFonts w:ascii="GHEA Grapalat" w:hAnsi="GHEA Grapalat" w:cs="Arial"/>
          <w:sz w:val="20"/>
          <w:lang w:val="af-ZA"/>
        </w:rPr>
        <w:t xml:space="preserve"> գրավոր </w:t>
      </w:r>
      <w:r w:rsidRPr="00712340">
        <w:rPr>
          <w:rFonts w:ascii="GHEA Grapalat" w:hAnsi="GHEA Grapalat" w:cs="Sylfaen"/>
          <w:sz w:val="20"/>
        </w:rPr>
        <w:t>հանձնաժողովից</w:t>
      </w:r>
      <w:r w:rsidRPr="00712340">
        <w:rPr>
          <w:rFonts w:ascii="GHEA Grapalat" w:hAnsi="GHEA Grapalat" w:cs="Sylfaen"/>
          <w:sz w:val="20"/>
          <w:lang w:val="af-ZA"/>
        </w:rPr>
        <w:t xml:space="preserve"> </w:t>
      </w:r>
      <w:r w:rsidRPr="00712340">
        <w:rPr>
          <w:rFonts w:ascii="GHEA Grapalat" w:hAnsi="GHEA Grapalat" w:cs="Sylfaen"/>
          <w:sz w:val="20"/>
        </w:rPr>
        <w:t>պահանջելու</w:t>
      </w:r>
      <w:r w:rsidRPr="00712340">
        <w:rPr>
          <w:rFonts w:ascii="GHEA Grapalat" w:hAnsi="GHEA Grapalat" w:cs="Arial"/>
          <w:sz w:val="20"/>
          <w:lang w:val="af-ZA"/>
        </w:rPr>
        <w:t xml:space="preserve"> </w:t>
      </w:r>
      <w:r w:rsidRPr="00712340">
        <w:rPr>
          <w:rFonts w:ascii="GHEA Grapalat" w:hAnsi="GHEA Grapalat" w:cs="Sylfaen"/>
          <w:sz w:val="20"/>
        </w:rPr>
        <w:t>հրավերի</w:t>
      </w:r>
      <w:r w:rsidRPr="00712340">
        <w:rPr>
          <w:rFonts w:ascii="GHEA Grapalat" w:hAnsi="GHEA Grapalat" w:cs="Arial"/>
          <w:sz w:val="20"/>
          <w:lang w:val="af-ZA"/>
        </w:rPr>
        <w:t xml:space="preserve"> </w:t>
      </w:r>
      <w:r w:rsidRPr="00712340">
        <w:rPr>
          <w:rFonts w:ascii="GHEA Grapalat" w:hAnsi="GHEA Grapalat" w:cs="Sylfaen"/>
          <w:sz w:val="20"/>
        </w:rPr>
        <w:t>պարզաբանում</w:t>
      </w:r>
      <w:r w:rsidRPr="00712340">
        <w:rPr>
          <w:rFonts w:ascii="GHEA Grapalat" w:hAnsi="GHEA Grapalat" w:cs="Tahoma"/>
          <w:sz w:val="20"/>
        </w:rPr>
        <w:t>։</w:t>
      </w:r>
      <w:r w:rsidRPr="00712340">
        <w:rPr>
          <w:rFonts w:ascii="GHEA Grapalat" w:hAnsi="GHEA Grapalat"/>
          <w:sz w:val="20"/>
          <w:lang w:val="af-ZA"/>
        </w:rPr>
        <w:t xml:space="preserve"> </w:t>
      </w:r>
      <w:r w:rsidRPr="00712340">
        <w:rPr>
          <w:rFonts w:ascii="GHEA Grapalat" w:hAnsi="GHEA Grapalat"/>
          <w:sz w:val="20"/>
        </w:rPr>
        <w:t>Հանձնաժողովը</w:t>
      </w:r>
      <w:r w:rsidRPr="00712340">
        <w:rPr>
          <w:rFonts w:ascii="GHEA Grapalat" w:hAnsi="GHEA Grapalat"/>
          <w:sz w:val="20"/>
          <w:lang w:val="af-ZA"/>
        </w:rPr>
        <w:t xml:space="preserve"> </w:t>
      </w:r>
      <w:r w:rsidRPr="00712340">
        <w:rPr>
          <w:rFonts w:ascii="GHEA Grapalat" w:hAnsi="GHEA Grapalat" w:cs="Sylfaen"/>
          <w:sz w:val="20"/>
        </w:rPr>
        <w:t>հարցումը</w:t>
      </w:r>
      <w:r w:rsidRPr="00712340">
        <w:rPr>
          <w:rFonts w:ascii="GHEA Grapalat" w:hAnsi="GHEA Grapalat" w:cs="Arial"/>
          <w:sz w:val="20"/>
          <w:lang w:val="af-ZA"/>
        </w:rPr>
        <w:t xml:space="preserve"> </w:t>
      </w:r>
      <w:r w:rsidRPr="00712340">
        <w:rPr>
          <w:rFonts w:ascii="GHEA Grapalat" w:hAnsi="GHEA Grapalat" w:cs="Sylfaen"/>
          <w:sz w:val="20"/>
        </w:rPr>
        <w:t>կատարած</w:t>
      </w:r>
      <w:r w:rsidRPr="00712340">
        <w:rPr>
          <w:rFonts w:ascii="GHEA Grapalat" w:hAnsi="GHEA Grapalat" w:cs="Arial"/>
          <w:sz w:val="20"/>
          <w:lang w:val="af-ZA"/>
        </w:rPr>
        <w:t xml:space="preserve"> </w:t>
      </w:r>
      <w:r w:rsidRPr="00712340">
        <w:rPr>
          <w:rFonts w:ascii="GHEA Grapalat" w:hAnsi="GHEA Grapalat" w:cs="Arial"/>
          <w:sz w:val="20"/>
        </w:rPr>
        <w:t>մ</w:t>
      </w:r>
      <w:r w:rsidRPr="00712340">
        <w:rPr>
          <w:rFonts w:ascii="GHEA Grapalat" w:hAnsi="GHEA Grapalat" w:cs="Sylfaen"/>
          <w:sz w:val="20"/>
        </w:rPr>
        <w:t>ասնակցին</w:t>
      </w:r>
      <w:r w:rsidRPr="00712340">
        <w:rPr>
          <w:rFonts w:ascii="GHEA Grapalat" w:hAnsi="GHEA Grapalat" w:cs="Arial"/>
          <w:sz w:val="20"/>
          <w:lang w:val="af-ZA"/>
        </w:rPr>
        <w:t xml:space="preserve"> </w:t>
      </w:r>
      <w:r w:rsidRPr="00712340">
        <w:rPr>
          <w:rFonts w:ascii="GHEA Grapalat" w:hAnsi="GHEA Grapalat" w:cs="Sylfaen"/>
          <w:sz w:val="20"/>
        </w:rPr>
        <w:t>պարզաբանումը</w:t>
      </w:r>
      <w:r w:rsidRPr="00712340">
        <w:rPr>
          <w:rFonts w:ascii="GHEA Grapalat" w:hAnsi="GHEA Grapalat" w:cs="Arial"/>
          <w:sz w:val="20"/>
          <w:lang w:val="af-ZA"/>
        </w:rPr>
        <w:t xml:space="preserve"> </w:t>
      </w:r>
      <w:r w:rsidRPr="00712340">
        <w:rPr>
          <w:rFonts w:ascii="GHEA Grapalat" w:hAnsi="GHEA Grapalat" w:cs="Sylfaen"/>
          <w:sz w:val="20"/>
        </w:rPr>
        <w:t>տրամադրում</w:t>
      </w:r>
      <w:r w:rsidRPr="00712340">
        <w:rPr>
          <w:rFonts w:ascii="GHEA Grapalat" w:hAnsi="GHEA Grapalat" w:cs="Arial"/>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գրավոր</w:t>
      </w:r>
      <w:r w:rsidRPr="00C849E1" w:rsidDel="00A3468D">
        <w:rPr>
          <w:rFonts w:ascii="GHEA Grapalat" w:hAnsi="GHEA Grapalat" w:cs="Sylfaen"/>
          <w:sz w:val="20"/>
          <w:lang w:val="af-ZA"/>
        </w:rPr>
        <w:t xml:space="preserve"> </w:t>
      </w:r>
      <w:r w:rsidRPr="00712340">
        <w:rPr>
          <w:rFonts w:ascii="GHEA Grapalat" w:hAnsi="GHEA Grapalat" w:cs="Sylfaen"/>
          <w:sz w:val="20"/>
          <w:lang w:val="af-ZA"/>
        </w:rPr>
        <w:t xml:space="preserve">` </w:t>
      </w:r>
      <w:r w:rsidRPr="00712340">
        <w:rPr>
          <w:rFonts w:ascii="GHEA Grapalat" w:hAnsi="GHEA Grapalat" w:cs="Sylfaen"/>
          <w:sz w:val="20"/>
        </w:rPr>
        <w:t>հարցումը</w:t>
      </w:r>
      <w:r w:rsidRPr="00712340">
        <w:rPr>
          <w:rFonts w:ascii="GHEA Grapalat" w:hAnsi="GHEA Grapalat" w:cs="Arial"/>
          <w:sz w:val="20"/>
          <w:lang w:val="af-ZA"/>
        </w:rPr>
        <w:t xml:space="preserve"> </w:t>
      </w:r>
      <w:r w:rsidRPr="00712340">
        <w:rPr>
          <w:rFonts w:ascii="GHEA Grapalat" w:hAnsi="GHEA Grapalat" w:cs="Sylfaen"/>
          <w:sz w:val="20"/>
        </w:rPr>
        <w:t>ստանալու</w:t>
      </w:r>
      <w:r w:rsidRPr="00712340">
        <w:rPr>
          <w:rFonts w:ascii="GHEA Grapalat" w:hAnsi="GHEA Grapalat" w:cs="Arial"/>
          <w:sz w:val="20"/>
          <w:lang w:val="af-ZA"/>
        </w:rPr>
        <w:t xml:space="preserve"> </w:t>
      </w:r>
      <w:r w:rsidRPr="00712340">
        <w:rPr>
          <w:rFonts w:ascii="GHEA Grapalat" w:hAnsi="GHEA Grapalat" w:cs="Sylfaen"/>
          <w:sz w:val="20"/>
        </w:rPr>
        <w:t>օրվան</w:t>
      </w:r>
      <w:r w:rsidRPr="00712340">
        <w:rPr>
          <w:rFonts w:ascii="GHEA Grapalat" w:hAnsi="GHEA Grapalat" w:cs="Arial"/>
          <w:sz w:val="20"/>
          <w:lang w:val="af-ZA"/>
        </w:rPr>
        <w:t xml:space="preserve"> </w:t>
      </w:r>
      <w:r w:rsidRPr="00712340">
        <w:rPr>
          <w:rFonts w:ascii="GHEA Grapalat" w:hAnsi="GHEA Grapalat" w:cs="Sylfaen"/>
          <w:sz w:val="20"/>
        </w:rPr>
        <w:t>հաջորդող</w:t>
      </w:r>
      <w:r w:rsidRPr="00712340">
        <w:rPr>
          <w:rFonts w:ascii="GHEA Grapalat" w:hAnsi="GHEA Grapalat" w:cs="Arial"/>
          <w:sz w:val="20"/>
          <w:lang w:val="af-ZA"/>
        </w:rPr>
        <w:t xml:space="preserve"> </w:t>
      </w:r>
      <w:r w:rsidRPr="00712340">
        <w:rPr>
          <w:rFonts w:ascii="GHEA Grapalat" w:hAnsi="GHEA Grapalat" w:cs="Sylfaen"/>
          <w:sz w:val="20"/>
        </w:rPr>
        <w:t>երկու</w:t>
      </w:r>
      <w:r w:rsidRPr="00712340">
        <w:rPr>
          <w:rFonts w:ascii="GHEA Grapalat" w:hAnsi="GHEA Grapalat" w:cs="Arial"/>
          <w:sz w:val="20"/>
          <w:lang w:val="af-ZA"/>
        </w:rPr>
        <w:t xml:space="preserve"> </w:t>
      </w:r>
      <w:r w:rsidRPr="00712340">
        <w:rPr>
          <w:rFonts w:ascii="GHEA Grapalat" w:hAnsi="GHEA Grapalat" w:cs="Sylfaen"/>
          <w:sz w:val="20"/>
        </w:rPr>
        <w:t>օրացուցային</w:t>
      </w:r>
      <w:r w:rsidRPr="00712340">
        <w:rPr>
          <w:rFonts w:ascii="GHEA Grapalat" w:hAnsi="GHEA Grapalat" w:cs="Arial"/>
          <w:sz w:val="20"/>
          <w:lang w:val="af-ZA"/>
        </w:rPr>
        <w:t xml:space="preserve"> </w:t>
      </w:r>
      <w:r w:rsidRPr="00712340">
        <w:rPr>
          <w:rFonts w:ascii="GHEA Grapalat" w:hAnsi="GHEA Grapalat" w:cs="Sylfaen"/>
          <w:sz w:val="20"/>
        </w:rPr>
        <w:t>օրվա</w:t>
      </w:r>
      <w:r w:rsidRPr="00712340">
        <w:rPr>
          <w:rFonts w:ascii="GHEA Grapalat" w:hAnsi="GHEA Grapalat" w:cs="Arial"/>
          <w:sz w:val="20"/>
          <w:lang w:val="af-ZA"/>
        </w:rPr>
        <w:t xml:space="preserve"> </w:t>
      </w:r>
      <w:r w:rsidRPr="00712340">
        <w:rPr>
          <w:rFonts w:ascii="GHEA Grapalat" w:hAnsi="GHEA Grapalat" w:cs="Sylfaen"/>
          <w:sz w:val="20"/>
        </w:rPr>
        <w:t>ընթացքում</w:t>
      </w:r>
      <w:r w:rsidRPr="007B2F09">
        <w:rPr>
          <w:rFonts w:ascii="GHEA Grapalat" w:hAnsi="GHEA Grapalat" w:cs="Sylfaen"/>
          <w:color w:val="FFFFFF"/>
          <w:sz w:val="20"/>
          <w:vertAlign w:val="superscript"/>
          <w:lang w:val="af-ZA"/>
        </w:rPr>
        <w:t>5</w:t>
      </w:r>
      <w:r w:rsidRPr="00712340">
        <w:rPr>
          <w:rFonts w:ascii="GHEA Grapalat" w:hAnsi="GHEA Grapalat" w:cs="Tahoma"/>
          <w:sz w:val="20"/>
        </w:rPr>
        <w:t>։</w:t>
      </w:r>
      <w:r>
        <w:rPr>
          <w:rFonts w:ascii="GHEA Grapalat" w:hAnsi="GHEA Grapalat" w:cs="Tahoma"/>
          <w:sz w:val="20"/>
          <w:vertAlign w:val="superscript"/>
        </w:rPr>
        <w:t>6</w:t>
      </w:r>
      <w:r w:rsidRPr="00712340">
        <w:rPr>
          <w:rFonts w:ascii="GHEA Grapalat" w:hAnsi="GHEA Grapalat" w:cs="Tahoma"/>
          <w:sz w:val="20"/>
          <w:lang w:val="af-ZA"/>
        </w:rPr>
        <w:t xml:space="preserve"> </w:t>
      </w:r>
      <w:r w:rsidRPr="00712340">
        <w:rPr>
          <w:rFonts w:ascii="GHEA Grapalat" w:hAnsi="GHEA Grapalat"/>
          <w:sz w:val="20"/>
          <w:lang w:val="af-ZA"/>
        </w:rPr>
        <w:t xml:space="preserve"> </w:t>
      </w:r>
    </w:p>
    <w:p w:rsidR="00631539" w:rsidRPr="00712340" w:rsidRDefault="00631539" w:rsidP="00631539">
      <w:pPr>
        <w:ind w:firstLine="567"/>
        <w:jc w:val="both"/>
        <w:rPr>
          <w:rFonts w:ascii="GHEA Grapalat" w:hAnsi="GHEA Grapalat"/>
          <w:sz w:val="20"/>
          <w:szCs w:val="20"/>
          <w:lang w:val="af-ZA"/>
        </w:rPr>
      </w:pPr>
      <w:r w:rsidRPr="00712340">
        <w:rPr>
          <w:rFonts w:ascii="GHEA Grapalat" w:hAnsi="GHEA Grapalat"/>
          <w:sz w:val="20"/>
          <w:lang w:val="af-ZA"/>
        </w:rPr>
        <w:t xml:space="preserve">3.2 </w:t>
      </w:r>
      <w:r w:rsidRPr="00712340">
        <w:rPr>
          <w:rFonts w:ascii="GHEA Grapalat" w:hAnsi="GHEA Grapalat" w:cs="Sylfaen"/>
          <w:sz w:val="20"/>
        </w:rPr>
        <w:t>Հարցման</w:t>
      </w:r>
      <w:r w:rsidRPr="00712340">
        <w:rPr>
          <w:rFonts w:ascii="GHEA Grapalat" w:hAnsi="GHEA Grapalat" w:cs="Arial"/>
          <w:sz w:val="20"/>
          <w:lang w:val="af-ZA"/>
        </w:rPr>
        <w:t xml:space="preserve"> </w:t>
      </w:r>
      <w:r w:rsidRPr="00712340">
        <w:rPr>
          <w:rFonts w:ascii="GHEA Grapalat" w:hAnsi="GHEA Grapalat" w:cs="Sylfaen"/>
          <w:sz w:val="20"/>
        </w:rPr>
        <w:t>և</w:t>
      </w:r>
      <w:r w:rsidRPr="00712340">
        <w:rPr>
          <w:rFonts w:ascii="GHEA Grapalat" w:hAnsi="GHEA Grapalat" w:cs="Arial"/>
          <w:sz w:val="20"/>
          <w:lang w:val="af-ZA"/>
        </w:rPr>
        <w:t xml:space="preserve"> </w:t>
      </w:r>
      <w:r w:rsidRPr="00712340">
        <w:rPr>
          <w:rFonts w:ascii="GHEA Grapalat" w:hAnsi="GHEA Grapalat" w:cs="Sylfaen"/>
          <w:sz w:val="20"/>
        </w:rPr>
        <w:t>պարզաբանումների</w:t>
      </w:r>
      <w:r w:rsidRPr="00712340">
        <w:rPr>
          <w:rFonts w:ascii="GHEA Grapalat" w:hAnsi="GHEA Grapalat" w:cs="Arial"/>
          <w:sz w:val="20"/>
          <w:lang w:val="af-ZA"/>
        </w:rPr>
        <w:t xml:space="preserve"> </w:t>
      </w:r>
      <w:r w:rsidRPr="00712340">
        <w:rPr>
          <w:rFonts w:ascii="GHEA Grapalat" w:hAnsi="GHEA Grapalat" w:cs="Sylfaen"/>
          <w:sz w:val="20"/>
        </w:rPr>
        <w:t>բովանդակության</w:t>
      </w:r>
      <w:r w:rsidRPr="00712340">
        <w:rPr>
          <w:rFonts w:ascii="GHEA Grapalat" w:hAnsi="GHEA Grapalat" w:cs="Arial"/>
          <w:sz w:val="20"/>
          <w:lang w:val="af-ZA"/>
        </w:rPr>
        <w:t xml:space="preserve"> </w:t>
      </w:r>
      <w:r w:rsidRPr="00712340">
        <w:rPr>
          <w:rFonts w:ascii="GHEA Grapalat" w:hAnsi="GHEA Grapalat" w:cs="Sylfaen"/>
          <w:sz w:val="20"/>
        </w:rPr>
        <w:t>մասին</w:t>
      </w:r>
      <w:r w:rsidRPr="00712340">
        <w:rPr>
          <w:rFonts w:ascii="GHEA Grapalat" w:hAnsi="GHEA Grapalat" w:cs="Arial"/>
          <w:sz w:val="20"/>
          <w:lang w:val="af-ZA"/>
        </w:rPr>
        <w:t xml:space="preserve"> </w:t>
      </w:r>
      <w:r w:rsidRPr="00712340">
        <w:rPr>
          <w:rFonts w:ascii="GHEA Grapalat" w:hAnsi="GHEA Grapalat" w:cs="Sylfaen"/>
          <w:sz w:val="20"/>
        </w:rPr>
        <w:t>հայտարարությունը</w:t>
      </w:r>
      <w:r w:rsidRPr="00712340">
        <w:rPr>
          <w:rFonts w:ascii="GHEA Grapalat" w:hAnsi="GHEA Grapalat" w:cs="Arial"/>
          <w:sz w:val="20"/>
          <w:lang w:val="af-ZA"/>
        </w:rPr>
        <w:t xml:space="preserve"> </w:t>
      </w:r>
      <w:r w:rsidRPr="00712340">
        <w:rPr>
          <w:rFonts w:ascii="GHEA Grapalat" w:hAnsi="GHEA Grapalat" w:cs="Arial"/>
          <w:sz w:val="20"/>
        </w:rPr>
        <w:t>պարզաբանումը</w:t>
      </w:r>
      <w:r w:rsidRPr="00712340">
        <w:rPr>
          <w:rFonts w:ascii="GHEA Grapalat" w:hAnsi="GHEA Grapalat" w:cs="Arial"/>
          <w:sz w:val="20"/>
          <w:lang w:val="af-ZA"/>
        </w:rPr>
        <w:t xml:space="preserve"> </w:t>
      </w:r>
      <w:r w:rsidRPr="00712340">
        <w:rPr>
          <w:rFonts w:ascii="GHEA Grapalat" w:hAnsi="GHEA Grapalat" w:cs="Arial"/>
          <w:sz w:val="20"/>
        </w:rPr>
        <w:t>տրամադրելու</w:t>
      </w:r>
      <w:r w:rsidRPr="00712340">
        <w:rPr>
          <w:rFonts w:ascii="GHEA Grapalat" w:hAnsi="GHEA Grapalat" w:cs="Arial"/>
          <w:sz w:val="20"/>
          <w:lang w:val="af-ZA"/>
        </w:rPr>
        <w:t xml:space="preserve"> </w:t>
      </w:r>
      <w:r w:rsidRPr="00712340">
        <w:rPr>
          <w:rFonts w:ascii="GHEA Grapalat" w:hAnsi="GHEA Grapalat" w:cs="Arial"/>
          <w:sz w:val="20"/>
        </w:rPr>
        <w:t>օրը</w:t>
      </w:r>
      <w:r w:rsidRPr="00712340">
        <w:rPr>
          <w:rFonts w:ascii="GHEA Grapalat" w:hAnsi="GHEA Grapalat" w:cs="Arial"/>
          <w:sz w:val="20"/>
          <w:lang w:val="af-ZA"/>
        </w:rPr>
        <w:t xml:space="preserve"> </w:t>
      </w:r>
      <w:r w:rsidRPr="00712340">
        <w:rPr>
          <w:rFonts w:ascii="GHEA Grapalat" w:hAnsi="GHEA Grapalat" w:cs="Sylfaen"/>
          <w:sz w:val="20"/>
        </w:rPr>
        <w:t>հրապարակվում</w:t>
      </w:r>
      <w:r w:rsidRPr="00712340">
        <w:rPr>
          <w:rFonts w:ascii="GHEA Grapalat" w:hAnsi="GHEA Grapalat" w:cs="Arial"/>
          <w:sz w:val="20"/>
          <w:lang w:val="af-ZA"/>
        </w:rPr>
        <w:t xml:space="preserve"> </w:t>
      </w:r>
      <w:r w:rsidRPr="00712340">
        <w:rPr>
          <w:rFonts w:ascii="GHEA Grapalat" w:hAnsi="GHEA Grapalat" w:cs="Sylfaen"/>
          <w:sz w:val="20"/>
        </w:rPr>
        <w:t>է</w:t>
      </w:r>
      <w:r w:rsidRPr="00712340">
        <w:rPr>
          <w:rFonts w:ascii="GHEA Grapalat" w:hAnsi="GHEA Grapalat" w:cs="Arial"/>
          <w:sz w:val="20"/>
          <w:lang w:val="af-ZA"/>
        </w:rPr>
        <w:t xml:space="preserve"> </w:t>
      </w:r>
      <w:r w:rsidRPr="00712340">
        <w:rPr>
          <w:rFonts w:ascii="GHEA Grapalat" w:hAnsi="GHEA Grapalat" w:cs="Sylfaen"/>
          <w:sz w:val="20"/>
          <w:lang w:val="af-ZA"/>
        </w:rPr>
        <w:t xml:space="preserve">www.procurement.am </w:t>
      </w:r>
      <w:r w:rsidRPr="00712340">
        <w:rPr>
          <w:rFonts w:ascii="GHEA Grapalat" w:hAnsi="GHEA Grapalat" w:cs="Sylfaen"/>
          <w:sz w:val="20"/>
          <w:lang w:val="ru-RU"/>
        </w:rPr>
        <w:t>հասցեով</w:t>
      </w:r>
      <w:r w:rsidRPr="00712340">
        <w:rPr>
          <w:rFonts w:ascii="GHEA Grapalat" w:hAnsi="GHEA Grapalat" w:cs="Sylfaen"/>
          <w:sz w:val="20"/>
          <w:lang w:val="af-ZA"/>
        </w:rPr>
        <w:t xml:space="preserve"> </w:t>
      </w:r>
      <w:r w:rsidRPr="00712340">
        <w:rPr>
          <w:rFonts w:ascii="GHEA Grapalat" w:hAnsi="GHEA Grapalat" w:cs="Sylfaen"/>
          <w:sz w:val="20"/>
        </w:rPr>
        <w:t>գործող</w:t>
      </w:r>
      <w:r w:rsidRPr="00712340">
        <w:rPr>
          <w:rFonts w:ascii="GHEA Grapalat" w:hAnsi="GHEA Grapalat" w:cs="Sylfaen"/>
          <w:sz w:val="20"/>
          <w:lang w:val="af-ZA"/>
        </w:rPr>
        <w:t xml:space="preserve"> </w:t>
      </w:r>
      <w:r w:rsidRPr="00712340">
        <w:rPr>
          <w:rFonts w:ascii="GHEA Grapalat" w:hAnsi="GHEA Grapalat" w:cs="Sylfaen"/>
          <w:sz w:val="20"/>
          <w:lang w:val="ru-RU"/>
        </w:rPr>
        <w:t>տեղեկագր</w:t>
      </w:r>
      <w:r w:rsidRPr="00712340">
        <w:rPr>
          <w:rFonts w:ascii="GHEA Grapalat" w:hAnsi="GHEA Grapalat" w:cs="Sylfaen"/>
          <w:sz w:val="20"/>
        </w:rPr>
        <w:t>ի</w:t>
      </w:r>
      <w:r w:rsidRPr="00712340">
        <w:rPr>
          <w:rFonts w:ascii="GHEA Grapalat" w:hAnsi="GHEA Grapalat" w:cs="Sylfaen"/>
          <w:sz w:val="20"/>
          <w:lang w:val="af-ZA"/>
        </w:rPr>
        <w:t xml:space="preserve"> (</w:t>
      </w:r>
      <w:r w:rsidRPr="00712340">
        <w:rPr>
          <w:rFonts w:ascii="GHEA Grapalat" w:hAnsi="GHEA Grapalat" w:cs="Sylfaen"/>
          <w:sz w:val="20"/>
          <w:lang w:val="ru-RU"/>
        </w:rPr>
        <w:t>այսուհետ</w:t>
      </w:r>
      <w:r w:rsidRPr="00712340">
        <w:rPr>
          <w:rFonts w:ascii="GHEA Grapalat" w:hAnsi="GHEA Grapalat" w:cs="Sylfaen"/>
          <w:sz w:val="20"/>
          <w:lang w:val="af-ZA"/>
        </w:rPr>
        <w:t xml:space="preserve">` </w:t>
      </w:r>
      <w:r w:rsidRPr="00712340">
        <w:rPr>
          <w:rFonts w:ascii="GHEA Grapalat" w:hAnsi="GHEA Grapalat" w:cs="Sylfaen"/>
          <w:sz w:val="20"/>
          <w:lang w:val="ru-RU"/>
        </w:rPr>
        <w:t>տեղեկագիր</w:t>
      </w:r>
      <w:r w:rsidRPr="00712340">
        <w:rPr>
          <w:rFonts w:ascii="GHEA Grapalat" w:hAnsi="GHEA Grapalat" w:cs="Sylfaen"/>
          <w:sz w:val="20"/>
          <w:lang w:val="af-ZA"/>
        </w:rPr>
        <w:t xml:space="preserve">) </w:t>
      </w:r>
      <w:r w:rsidRPr="00712340">
        <w:rPr>
          <w:rFonts w:ascii="GHEA Grapalat" w:hAnsi="GHEA Grapalat"/>
          <w:lang w:val="af-ZA"/>
        </w:rPr>
        <w:t>«</w:t>
      </w:r>
      <w:r w:rsidRPr="00712340">
        <w:rPr>
          <w:rFonts w:ascii="GHEA Grapalat" w:hAnsi="GHEA Grapalat" w:cs="Sylfaen"/>
          <w:sz w:val="20"/>
        </w:rPr>
        <w:t>Գնումների</w:t>
      </w:r>
      <w:r w:rsidRPr="00712340">
        <w:rPr>
          <w:rFonts w:ascii="GHEA Grapalat" w:hAnsi="GHEA Grapalat" w:cs="Sylfaen"/>
          <w:sz w:val="20"/>
          <w:lang w:val="af-ZA"/>
        </w:rPr>
        <w:t xml:space="preserve"> </w:t>
      </w:r>
      <w:r w:rsidRPr="00712340">
        <w:rPr>
          <w:rFonts w:ascii="GHEA Grapalat" w:hAnsi="GHEA Grapalat" w:cs="Sylfaen"/>
          <w:sz w:val="20"/>
        </w:rPr>
        <w:t>հայտարարություններ</w:t>
      </w:r>
      <w:r w:rsidRPr="00712340">
        <w:rPr>
          <w:rFonts w:ascii="GHEA Grapalat" w:hAnsi="GHEA Grapalat"/>
          <w:lang w:val="af-ZA"/>
        </w:rPr>
        <w:t>»</w:t>
      </w:r>
      <w:r w:rsidRPr="00712340">
        <w:rPr>
          <w:rFonts w:ascii="GHEA Grapalat" w:hAnsi="GHEA Grapalat" w:cs="Sylfaen"/>
          <w:sz w:val="20"/>
          <w:lang w:val="af-ZA"/>
        </w:rPr>
        <w:t xml:space="preserve"> </w:t>
      </w:r>
      <w:r w:rsidRPr="00712340">
        <w:rPr>
          <w:rFonts w:ascii="GHEA Grapalat" w:hAnsi="GHEA Grapalat" w:cs="Sylfaen"/>
          <w:sz w:val="20"/>
        </w:rPr>
        <w:t>բաժնի</w:t>
      </w:r>
      <w:r w:rsidRPr="00712340">
        <w:rPr>
          <w:rFonts w:ascii="GHEA Grapalat" w:hAnsi="GHEA Grapalat" w:cs="Sylfaen"/>
          <w:sz w:val="20"/>
          <w:lang w:val="af-ZA"/>
        </w:rPr>
        <w:t xml:space="preserve"> </w:t>
      </w:r>
      <w:r w:rsidRPr="00712340">
        <w:rPr>
          <w:rFonts w:ascii="GHEA Grapalat" w:hAnsi="GHEA Grapalat"/>
          <w:lang w:val="af-ZA"/>
        </w:rPr>
        <w:t>«</w:t>
      </w:r>
      <w:r w:rsidRPr="00712340">
        <w:rPr>
          <w:rFonts w:ascii="GHEA Grapalat" w:hAnsi="GHEA Grapalat" w:cs="Sylfaen"/>
          <w:sz w:val="20"/>
        </w:rPr>
        <w:t>Հրավերների</w:t>
      </w:r>
      <w:r w:rsidRPr="00712340">
        <w:rPr>
          <w:rFonts w:ascii="GHEA Grapalat" w:hAnsi="GHEA Grapalat" w:cs="Sylfaen"/>
          <w:sz w:val="20"/>
          <w:lang w:val="af-ZA"/>
        </w:rPr>
        <w:t xml:space="preserve"> </w:t>
      </w:r>
      <w:r w:rsidRPr="00712340">
        <w:rPr>
          <w:rFonts w:ascii="GHEA Grapalat" w:hAnsi="GHEA Grapalat" w:cs="Sylfaen"/>
          <w:sz w:val="20"/>
        </w:rPr>
        <w:t>պարզաբանումների</w:t>
      </w:r>
      <w:r w:rsidRPr="00712340">
        <w:rPr>
          <w:rFonts w:ascii="GHEA Grapalat" w:hAnsi="GHEA Grapalat" w:cs="Sylfaen"/>
          <w:sz w:val="20"/>
          <w:lang w:val="af-ZA"/>
        </w:rPr>
        <w:t xml:space="preserve"> </w:t>
      </w:r>
      <w:r w:rsidRPr="00712340">
        <w:rPr>
          <w:rFonts w:ascii="GHEA Grapalat" w:hAnsi="GHEA Grapalat" w:cs="Sylfaen"/>
          <w:sz w:val="20"/>
        </w:rPr>
        <w:t>վերաբերյալ</w:t>
      </w:r>
      <w:r w:rsidRPr="00712340">
        <w:rPr>
          <w:rFonts w:ascii="GHEA Grapalat" w:hAnsi="GHEA Grapalat" w:cs="Sylfaen"/>
          <w:sz w:val="20"/>
          <w:lang w:val="af-ZA"/>
        </w:rPr>
        <w:t xml:space="preserve"> </w:t>
      </w:r>
      <w:r w:rsidRPr="00712340">
        <w:rPr>
          <w:rFonts w:ascii="GHEA Grapalat" w:hAnsi="GHEA Grapalat" w:cs="Sylfaen"/>
          <w:sz w:val="20"/>
        </w:rPr>
        <w:t>հայտարարություններ</w:t>
      </w:r>
      <w:r w:rsidRPr="00712340">
        <w:rPr>
          <w:rFonts w:ascii="GHEA Grapalat" w:hAnsi="GHEA Grapalat"/>
          <w:lang w:val="af-ZA"/>
        </w:rPr>
        <w:t>»</w:t>
      </w:r>
      <w:r w:rsidRPr="00712340">
        <w:rPr>
          <w:rFonts w:ascii="GHEA Grapalat" w:hAnsi="GHEA Grapalat" w:cs="Sylfaen"/>
          <w:sz w:val="20"/>
          <w:lang w:val="af-ZA"/>
        </w:rPr>
        <w:t xml:space="preserve"> </w:t>
      </w:r>
      <w:r w:rsidRPr="00712340">
        <w:rPr>
          <w:rFonts w:ascii="GHEA Grapalat" w:hAnsi="GHEA Grapalat" w:cs="Sylfaen"/>
          <w:sz w:val="20"/>
        </w:rPr>
        <w:t>ենթաբաբաժնում</w:t>
      </w:r>
      <w:r w:rsidRPr="00712340">
        <w:rPr>
          <w:rFonts w:ascii="GHEA Grapalat" w:hAnsi="GHEA Grapalat" w:cs="Sylfaen"/>
          <w:sz w:val="20"/>
          <w:lang w:val="af-ZA"/>
        </w:rPr>
        <w:t xml:space="preserve">` </w:t>
      </w:r>
      <w:r w:rsidRPr="00712340">
        <w:rPr>
          <w:rFonts w:ascii="GHEA Grapalat" w:hAnsi="GHEA Grapalat" w:cs="Sylfaen"/>
          <w:sz w:val="20"/>
        </w:rPr>
        <w:t>առանց</w:t>
      </w:r>
      <w:r w:rsidRPr="00712340">
        <w:rPr>
          <w:rFonts w:ascii="GHEA Grapalat" w:hAnsi="GHEA Grapalat" w:cs="Arial"/>
          <w:sz w:val="20"/>
          <w:lang w:val="af-ZA"/>
        </w:rPr>
        <w:t xml:space="preserve"> </w:t>
      </w:r>
      <w:r w:rsidRPr="00712340">
        <w:rPr>
          <w:rFonts w:ascii="GHEA Grapalat" w:hAnsi="GHEA Grapalat" w:cs="Sylfaen"/>
          <w:sz w:val="20"/>
        </w:rPr>
        <w:t>նշելու</w:t>
      </w:r>
      <w:r w:rsidRPr="00712340">
        <w:rPr>
          <w:rFonts w:ascii="GHEA Grapalat" w:hAnsi="GHEA Grapalat" w:cs="Arial"/>
          <w:sz w:val="20"/>
          <w:lang w:val="af-ZA"/>
        </w:rPr>
        <w:t xml:space="preserve"> </w:t>
      </w:r>
      <w:r w:rsidRPr="00712340">
        <w:rPr>
          <w:rFonts w:ascii="GHEA Grapalat" w:hAnsi="GHEA Grapalat" w:cs="Sylfaen"/>
          <w:sz w:val="20"/>
        </w:rPr>
        <w:t>հարցումը</w:t>
      </w:r>
      <w:r w:rsidRPr="00712340">
        <w:rPr>
          <w:rFonts w:ascii="GHEA Grapalat" w:hAnsi="GHEA Grapalat" w:cs="Arial"/>
          <w:sz w:val="20"/>
          <w:lang w:val="af-ZA"/>
        </w:rPr>
        <w:t xml:space="preserve"> </w:t>
      </w:r>
      <w:r w:rsidRPr="00712340">
        <w:rPr>
          <w:rFonts w:ascii="GHEA Grapalat" w:hAnsi="GHEA Grapalat" w:cs="Sylfaen"/>
          <w:sz w:val="20"/>
        </w:rPr>
        <w:t>կատարած</w:t>
      </w:r>
      <w:r w:rsidRPr="00712340">
        <w:rPr>
          <w:rFonts w:ascii="GHEA Grapalat" w:hAnsi="GHEA Grapalat" w:cs="Arial"/>
          <w:sz w:val="20"/>
          <w:lang w:val="af-ZA"/>
        </w:rPr>
        <w:t xml:space="preserve"> </w:t>
      </w:r>
      <w:r w:rsidRPr="00712340">
        <w:rPr>
          <w:rFonts w:ascii="GHEA Grapalat" w:hAnsi="GHEA Grapalat" w:cs="Arial"/>
          <w:sz w:val="20"/>
        </w:rPr>
        <w:t>մ</w:t>
      </w:r>
      <w:r w:rsidRPr="00712340">
        <w:rPr>
          <w:rFonts w:ascii="GHEA Grapalat" w:hAnsi="GHEA Grapalat" w:cs="Sylfaen"/>
          <w:sz w:val="20"/>
        </w:rPr>
        <w:t>ասնակցի</w:t>
      </w:r>
      <w:r w:rsidRPr="00712340">
        <w:rPr>
          <w:rFonts w:ascii="GHEA Grapalat" w:hAnsi="GHEA Grapalat" w:cs="Arial"/>
          <w:sz w:val="20"/>
          <w:lang w:val="af-ZA"/>
        </w:rPr>
        <w:t xml:space="preserve"> </w:t>
      </w:r>
      <w:r w:rsidRPr="00712340">
        <w:rPr>
          <w:rFonts w:ascii="GHEA Grapalat" w:hAnsi="GHEA Grapalat" w:cs="Sylfaen"/>
          <w:sz w:val="20"/>
        </w:rPr>
        <w:t>տվյալները</w:t>
      </w:r>
      <w:r w:rsidRPr="00712340">
        <w:rPr>
          <w:rFonts w:ascii="GHEA Grapalat" w:hAnsi="GHEA Grapalat" w:cs="Tahoma"/>
          <w:sz w:val="20"/>
        </w:rPr>
        <w:t>։</w:t>
      </w:r>
      <w:r w:rsidRPr="00712340">
        <w:rPr>
          <w:rFonts w:ascii="GHEA Grapalat" w:hAnsi="GHEA Grapalat" w:cs="Tahoma"/>
          <w:sz w:val="20"/>
          <w:lang w:val="af-ZA"/>
        </w:rPr>
        <w:t xml:space="preserve"> </w:t>
      </w:r>
    </w:p>
    <w:p w:rsidR="00631539" w:rsidRPr="00712340" w:rsidRDefault="00631539" w:rsidP="00631539">
      <w:pPr>
        <w:autoSpaceDE w:val="0"/>
        <w:autoSpaceDN w:val="0"/>
        <w:adjustRightInd w:val="0"/>
        <w:ind w:firstLine="567"/>
        <w:jc w:val="both"/>
        <w:rPr>
          <w:rFonts w:ascii="GHEA Grapalat" w:hAnsi="GHEA Grapalat" w:cs="Arial Unicode"/>
          <w:sz w:val="20"/>
          <w:lang w:val="af-ZA"/>
        </w:rPr>
      </w:pPr>
      <w:r w:rsidRPr="00712340">
        <w:rPr>
          <w:rFonts w:ascii="GHEA Grapalat" w:hAnsi="GHEA Grapalat" w:cs="Arial Unicode"/>
          <w:sz w:val="20"/>
          <w:lang w:val="af-ZA"/>
        </w:rPr>
        <w:t xml:space="preserve">3.3 </w:t>
      </w:r>
      <w:r w:rsidRPr="00712340">
        <w:rPr>
          <w:rFonts w:ascii="GHEA Grapalat" w:hAnsi="GHEA Grapalat" w:cs="Sylfaen"/>
          <w:sz w:val="20"/>
          <w:lang w:val="ru-RU"/>
        </w:rPr>
        <w:t>Պարզաբանում</w:t>
      </w:r>
      <w:r w:rsidRPr="00712340">
        <w:rPr>
          <w:rFonts w:ascii="GHEA Grapalat" w:hAnsi="GHEA Grapalat" w:cs="Arial Unicode"/>
          <w:sz w:val="20"/>
          <w:lang w:val="af-ZA"/>
        </w:rPr>
        <w:t xml:space="preserve"> </w:t>
      </w:r>
      <w:r w:rsidRPr="00712340">
        <w:rPr>
          <w:rFonts w:ascii="GHEA Grapalat" w:hAnsi="GHEA Grapalat" w:cs="Sylfaen"/>
          <w:sz w:val="20"/>
          <w:lang w:val="ru-RU"/>
        </w:rPr>
        <w:t>չի</w:t>
      </w:r>
      <w:r w:rsidRPr="00712340">
        <w:rPr>
          <w:rFonts w:ascii="GHEA Grapalat" w:hAnsi="GHEA Grapalat" w:cs="Arial Unicode"/>
          <w:sz w:val="20"/>
          <w:lang w:val="af-ZA"/>
        </w:rPr>
        <w:t xml:space="preserve"> </w:t>
      </w:r>
      <w:r w:rsidRPr="00712340">
        <w:rPr>
          <w:rFonts w:ascii="GHEA Grapalat" w:hAnsi="GHEA Grapalat" w:cs="Sylfaen"/>
          <w:sz w:val="20"/>
          <w:lang w:val="ru-RU"/>
        </w:rPr>
        <w:t>տրամադրվում</w:t>
      </w:r>
      <w:r w:rsidRPr="00712340">
        <w:rPr>
          <w:rFonts w:ascii="GHEA Grapalat" w:hAnsi="GHEA Grapalat" w:cs="Arial Unicode"/>
          <w:sz w:val="20"/>
          <w:lang w:val="af-ZA"/>
        </w:rPr>
        <w:t xml:space="preserve">, </w:t>
      </w:r>
      <w:r w:rsidRPr="00712340">
        <w:rPr>
          <w:rFonts w:ascii="GHEA Grapalat" w:hAnsi="GHEA Grapalat" w:cs="Sylfaen"/>
          <w:sz w:val="20"/>
          <w:lang w:val="ru-RU"/>
        </w:rPr>
        <w:t>եթե</w:t>
      </w:r>
      <w:r w:rsidRPr="00712340">
        <w:rPr>
          <w:rFonts w:ascii="GHEA Grapalat" w:hAnsi="GHEA Grapalat" w:cs="Arial Unicode"/>
          <w:sz w:val="20"/>
          <w:lang w:val="af-ZA"/>
        </w:rPr>
        <w:t xml:space="preserve"> </w:t>
      </w:r>
      <w:r w:rsidRPr="00712340">
        <w:rPr>
          <w:rFonts w:ascii="GHEA Grapalat" w:hAnsi="GHEA Grapalat" w:cs="Sylfaen"/>
          <w:sz w:val="20"/>
          <w:lang w:val="ru-RU"/>
        </w:rPr>
        <w:t>հարցումը</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կատարվել</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Sylfaen"/>
          <w:sz w:val="20"/>
          <w:lang w:val="ru-RU"/>
        </w:rPr>
        <w:t>սույն</w:t>
      </w:r>
      <w:r w:rsidRPr="00712340">
        <w:rPr>
          <w:rFonts w:ascii="GHEA Grapalat" w:hAnsi="GHEA Grapalat" w:cs="Arial Unicode"/>
          <w:sz w:val="20"/>
          <w:lang w:val="af-ZA"/>
        </w:rPr>
        <w:t xml:space="preserve"> </w:t>
      </w:r>
      <w:r w:rsidRPr="00712340">
        <w:rPr>
          <w:rFonts w:ascii="GHEA Grapalat" w:hAnsi="GHEA Grapalat" w:cs="Sylfaen"/>
          <w:sz w:val="20"/>
        </w:rPr>
        <w:t>բաժն</w:t>
      </w:r>
      <w:r w:rsidRPr="00712340">
        <w:rPr>
          <w:rFonts w:ascii="GHEA Grapalat" w:hAnsi="GHEA Grapalat" w:cs="Sylfaen"/>
          <w:sz w:val="20"/>
          <w:lang w:val="ru-RU"/>
        </w:rPr>
        <w:t>ով</w:t>
      </w:r>
      <w:r w:rsidRPr="00712340">
        <w:rPr>
          <w:rFonts w:ascii="GHEA Grapalat" w:hAnsi="GHEA Grapalat" w:cs="Arial Unicode"/>
          <w:sz w:val="20"/>
          <w:lang w:val="af-ZA"/>
        </w:rPr>
        <w:t xml:space="preserve"> </w:t>
      </w:r>
      <w:r w:rsidRPr="00712340">
        <w:rPr>
          <w:rFonts w:ascii="GHEA Grapalat" w:hAnsi="GHEA Grapalat" w:cs="Sylfaen"/>
          <w:sz w:val="20"/>
          <w:lang w:val="ru-RU"/>
        </w:rPr>
        <w:t>սահմանված</w:t>
      </w:r>
      <w:r w:rsidRPr="00712340">
        <w:rPr>
          <w:rFonts w:ascii="GHEA Grapalat" w:hAnsi="GHEA Grapalat" w:cs="Arial Unicode"/>
          <w:sz w:val="20"/>
          <w:lang w:val="af-ZA"/>
        </w:rPr>
        <w:t xml:space="preserve"> </w:t>
      </w:r>
      <w:r w:rsidRPr="00712340">
        <w:rPr>
          <w:rFonts w:ascii="GHEA Grapalat" w:hAnsi="GHEA Grapalat" w:cs="Sylfaen"/>
          <w:sz w:val="20"/>
          <w:lang w:val="ru-RU"/>
        </w:rPr>
        <w:t>ժամկետի</w:t>
      </w:r>
      <w:r w:rsidRPr="00712340">
        <w:rPr>
          <w:rFonts w:ascii="GHEA Grapalat" w:hAnsi="GHEA Grapalat" w:cs="Arial Unicode"/>
          <w:sz w:val="20"/>
          <w:lang w:val="af-ZA"/>
        </w:rPr>
        <w:t xml:space="preserve"> </w:t>
      </w:r>
      <w:r w:rsidRPr="00712340">
        <w:rPr>
          <w:rFonts w:ascii="GHEA Grapalat" w:hAnsi="GHEA Grapalat" w:cs="Sylfaen"/>
          <w:sz w:val="20"/>
          <w:lang w:val="ru-RU"/>
        </w:rPr>
        <w:t>խախտմամբ</w:t>
      </w:r>
      <w:r w:rsidRPr="00712340">
        <w:rPr>
          <w:rFonts w:ascii="GHEA Grapalat" w:hAnsi="GHEA Grapalat" w:cs="Arial Unicode"/>
          <w:sz w:val="20"/>
          <w:lang w:val="af-ZA"/>
        </w:rPr>
        <w:t xml:space="preserve">, </w:t>
      </w:r>
      <w:r w:rsidRPr="00712340">
        <w:rPr>
          <w:rFonts w:ascii="GHEA Grapalat" w:hAnsi="GHEA Grapalat" w:cs="Sylfaen"/>
          <w:sz w:val="20"/>
          <w:lang w:val="ru-RU"/>
        </w:rPr>
        <w:t>ինչպես</w:t>
      </w:r>
      <w:r w:rsidRPr="00712340">
        <w:rPr>
          <w:rFonts w:ascii="GHEA Grapalat" w:hAnsi="GHEA Grapalat" w:cs="Arial Unicode"/>
          <w:sz w:val="20"/>
          <w:lang w:val="af-ZA"/>
        </w:rPr>
        <w:t xml:space="preserve"> </w:t>
      </w:r>
      <w:r w:rsidRPr="00712340">
        <w:rPr>
          <w:rFonts w:ascii="GHEA Grapalat" w:hAnsi="GHEA Grapalat" w:cs="Sylfaen"/>
          <w:sz w:val="20"/>
          <w:lang w:val="ru-RU"/>
        </w:rPr>
        <w:t>նաև</w:t>
      </w:r>
      <w:r w:rsidRPr="00712340">
        <w:rPr>
          <w:rFonts w:ascii="GHEA Grapalat" w:hAnsi="GHEA Grapalat" w:cs="Arial Unicode"/>
          <w:sz w:val="20"/>
          <w:lang w:val="af-ZA"/>
        </w:rPr>
        <w:t xml:space="preserve">, </w:t>
      </w:r>
      <w:r w:rsidRPr="00712340">
        <w:rPr>
          <w:rFonts w:ascii="GHEA Grapalat" w:hAnsi="GHEA Grapalat" w:cs="Sylfaen"/>
          <w:sz w:val="20"/>
          <w:lang w:val="ru-RU"/>
        </w:rPr>
        <w:t>եթե</w:t>
      </w:r>
      <w:r w:rsidRPr="00712340">
        <w:rPr>
          <w:rFonts w:ascii="GHEA Grapalat" w:hAnsi="GHEA Grapalat" w:cs="Arial Unicode"/>
          <w:sz w:val="20"/>
          <w:lang w:val="af-ZA"/>
        </w:rPr>
        <w:t xml:space="preserve"> </w:t>
      </w:r>
      <w:r w:rsidRPr="00712340">
        <w:rPr>
          <w:rFonts w:ascii="GHEA Grapalat" w:hAnsi="GHEA Grapalat" w:cs="Sylfaen"/>
          <w:sz w:val="20"/>
          <w:lang w:val="ru-RU"/>
        </w:rPr>
        <w:t>հարցումը</w:t>
      </w:r>
      <w:r w:rsidRPr="00712340">
        <w:rPr>
          <w:rFonts w:ascii="GHEA Grapalat" w:hAnsi="GHEA Grapalat" w:cs="Arial Unicode"/>
          <w:sz w:val="20"/>
          <w:lang w:val="af-ZA"/>
        </w:rPr>
        <w:t xml:space="preserve"> </w:t>
      </w:r>
      <w:r w:rsidRPr="00712340">
        <w:rPr>
          <w:rFonts w:ascii="GHEA Grapalat" w:hAnsi="GHEA Grapalat" w:cs="Sylfaen"/>
          <w:sz w:val="20"/>
          <w:lang w:val="ru-RU"/>
        </w:rPr>
        <w:t>դուրս</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Arial Unicode"/>
          <w:sz w:val="20"/>
        </w:rPr>
        <w:t>սույն</w:t>
      </w:r>
      <w:r w:rsidRPr="00712340">
        <w:rPr>
          <w:rFonts w:ascii="GHEA Grapalat" w:hAnsi="GHEA Grapalat" w:cs="Arial Unicode"/>
          <w:sz w:val="20"/>
          <w:lang w:val="af-ZA"/>
        </w:rPr>
        <w:t xml:space="preserve"> </w:t>
      </w:r>
      <w:r w:rsidRPr="00712340">
        <w:rPr>
          <w:rFonts w:ascii="GHEA Grapalat" w:hAnsi="GHEA Grapalat" w:cs="Sylfaen"/>
          <w:sz w:val="20"/>
          <w:lang w:val="ru-RU"/>
        </w:rPr>
        <w:t>հրավերի</w:t>
      </w:r>
      <w:r w:rsidRPr="00712340">
        <w:rPr>
          <w:rFonts w:ascii="GHEA Grapalat" w:hAnsi="GHEA Grapalat" w:cs="Arial Unicode"/>
          <w:sz w:val="20"/>
          <w:lang w:val="af-ZA"/>
        </w:rPr>
        <w:t xml:space="preserve"> </w:t>
      </w:r>
      <w:r w:rsidRPr="00712340">
        <w:rPr>
          <w:rFonts w:ascii="GHEA Grapalat" w:hAnsi="GHEA Grapalat" w:cs="Sylfaen"/>
          <w:sz w:val="20"/>
          <w:lang w:val="ru-RU"/>
        </w:rPr>
        <w:t>բովանդակության</w:t>
      </w:r>
      <w:r w:rsidRPr="00712340">
        <w:rPr>
          <w:rFonts w:ascii="GHEA Grapalat" w:hAnsi="GHEA Grapalat" w:cs="Arial Unicode"/>
          <w:sz w:val="20"/>
          <w:lang w:val="af-ZA"/>
        </w:rPr>
        <w:t xml:space="preserve"> </w:t>
      </w:r>
      <w:r w:rsidRPr="00712340">
        <w:rPr>
          <w:rFonts w:ascii="GHEA Grapalat" w:hAnsi="GHEA Grapalat" w:cs="Sylfaen"/>
          <w:sz w:val="20"/>
          <w:lang w:val="ru-RU"/>
        </w:rPr>
        <w:t>շրջանակից</w:t>
      </w:r>
      <w:r w:rsidRPr="00712340">
        <w:rPr>
          <w:rFonts w:ascii="GHEA Grapalat" w:hAnsi="GHEA Grapalat" w:cs="Sylfaen"/>
          <w:sz w:val="20"/>
          <w:lang w:val="af-ZA"/>
        </w:rPr>
        <w:t xml:space="preserve"> </w:t>
      </w:r>
      <w:r w:rsidRPr="00712340">
        <w:rPr>
          <w:rFonts w:ascii="GHEA Grapalat" w:hAnsi="GHEA Grapalat" w:cs="Tahoma"/>
          <w:sz w:val="20"/>
        </w:rPr>
        <w:t>։</w:t>
      </w:r>
      <w:r w:rsidRPr="00712340">
        <w:rPr>
          <w:rFonts w:ascii="GHEA Grapalat" w:hAnsi="GHEA Grapalat" w:cs="Arial Unicode"/>
          <w:sz w:val="20"/>
          <w:lang w:val="af-ZA"/>
        </w:rPr>
        <w:t xml:space="preserve"> </w:t>
      </w:r>
      <w:r w:rsidRPr="00712340">
        <w:rPr>
          <w:rFonts w:ascii="GHEA Grapalat" w:hAnsi="GHEA Grapalat"/>
          <w:sz w:val="20"/>
          <w:szCs w:val="20"/>
        </w:rPr>
        <w:t>Ընդ</w:t>
      </w:r>
      <w:r w:rsidRPr="00712340">
        <w:rPr>
          <w:rFonts w:ascii="GHEA Grapalat" w:hAnsi="GHEA Grapalat"/>
          <w:sz w:val="20"/>
          <w:szCs w:val="20"/>
          <w:lang w:val="af-ZA"/>
        </w:rPr>
        <w:t xml:space="preserve"> </w:t>
      </w:r>
      <w:r w:rsidRPr="00712340">
        <w:rPr>
          <w:rFonts w:ascii="GHEA Grapalat" w:hAnsi="GHEA Grapalat"/>
          <w:sz w:val="20"/>
          <w:szCs w:val="20"/>
        </w:rPr>
        <w:t>որում</w:t>
      </w:r>
      <w:r w:rsidRPr="00712340">
        <w:rPr>
          <w:rFonts w:ascii="GHEA Grapalat" w:hAnsi="GHEA Grapalat"/>
          <w:sz w:val="20"/>
          <w:szCs w:val="20"/>
          <w:lang w:val="af-ZA"/>
        </w:rPr>
        <w:t xml:space="preserve">, </w:t>
      </w:r>
      <w:r w:rsidRPr="00712340">
        <w:rPr>
          <w:rFonts w:ascii="GHEA Grapalat" w:hAnsi="GHEA Grapalat"/>
          <w:sz w:val="20"/>
          <w:szCs w:val="20"/>
        </w:rPr>
        <w:t>մասնակիցը</w:t>
      </w:r>
      <w:r w:rsidRPr="00712340">
        <w:rPr>
          <w:rFonts w:ascii="GHEA Grapalat" w:hAnsi="GHEA Grapalat"/>
          <w:sz w:val="20"/>
          <w:szCs w:val="20"/>
          <w:lang w:val="af-ZA"/>
        </w:rPr>
        <w:t xml:space="preserve"> </w:t>
      </w:r>
      <w:r w:rsidRPr="00712340">
        <w:rPr>
          <w:rFonts w:ascii="GHEA Grapalat" w:hAnsi="GHEA Grapalat"/>
          <w:sz w:val="20"/>
          <w:szCs w:val="20"/>
        </w:rPr>
        <w:t>գրավոր</w:t>
      </w:r>
      <w:r w:rsidRPr="00712340">
        <w:rPr>
          <w:rFonts w:ascii="GHEA Grapalat" w:hAnsi="GHEA Grapalat"/>
          <w:sz w:val="20"/>
          <w:szCs w:val="20"/>
          <w:lang w:val="af-ZA"/>
        </w:rPr>
        <w:t xml:space="preserve"> </w:t>
      </w:r>
      <w:r w:rsidRPr="00712340">
        <w:rPr>
          <w:rFonts w:ascii="GHEA Grapalat" w:hAnsi="GHEA Grapalat"/>
          <w:sz w:val="20"/>
          <w:szCs w:val="20"/>
        </w:rPr>
        <w:t>ծանուցվում</w:t>
      </w:r>
      <w:r w:rsidRPr="00712340">
        <w:rPr>
          <w:rFonts w:ascii="GHEA Grapalat" w:hAnsi="GHEA Grapalat"/>
          <w:sz w:val="20"/>
          <w:szCs w:val="20"/>
          <w:lang w:val="af-ZA"/>
        </w:rPr>
        <w:t xml:space="preserve"> </w:t>
      </w:r>
      <w:r w:rsidRPr="00712340">
        <w:rPr>
          <w:rFonts w:ascii="GHEA Grapalat" w:hAnsi="GHEA Grapalat"/>
          <w:sz w:val="20"/>
          <w:szCs w:val="20"/>
        </w:rPr>
        <w:t>է</w:t>
      </w:r>
      <w:r w:rsidRPr="00712340">
        <w:rPr>
          <w:rFonts w:ascii="GHEA Grapalat" w:hAnsi="GHEA Grapalat"/>
          <w:sz w:val="20"/>
          <w:szCs w:val="20"/>
          <w:lang w:val="af-ZA"/>
        </w:rPr>
        <w:t xml:space="preserve"> </w:t>
      </w:r>
      <w:r w:rsidRPr="00712340">
        <w:rPr>
          <w:rFonts w:ascii="GHEA Grapalat" w:hAnsi="GHEA Grapalat"/>
          <w:sz w:val="20"/>
          <w:szCs w:val="20"/>
        </w:rPr>
        <w:t>պարզաբանում</w:t>
      </w:r>
      <w:r w:rsidRPr="00712340">
        <w:rPr>
          <w:rFonts w:ascii="GHEA Grapalat" w:hAnsi="GHEA Grapalat"/>
          <w:sz w:val="20"/>
          <w:szCs w:val="20"/>
          <w:lang w:val="af-ZA"/>
        </w:rPr>
        <w:t xml:space="preserve"> </w:t>
      </w:r>
      <w:r w:rsidRPr="00712340">
        <w:rPr>
          <w:rFonts w:ascii="GHEA Grapalat" w:hAnsi="GHEA Grapalat"/>
          <w:sz w:val="20"/>
          <w:szCs w:val="20"/>
        </w:rPr>
        <w:t>չտրամադրելու</w:t>
      </w:r>
      <w:r w:rsidRPr="00712340">
        <w:rPr>
          <w:rFonts w:ascii="GHEA Grapalat" w:hAnsi="GHEA Grapalat"/>
          <w:sz w:val="20"/>
          <w:szCs w:val="20"/>
          <w:lang w:val="af-ZA"/>
        </w:rPr>
        <w:t xml:space="preserve"> </w:t>
      </w:r>
      <w:r w:rsidRPr="00712340">
        <w:rPr>
          <w:rFonts w:ascii="GHEA Grapalat" w:hAnsi="GHEA Grapalat"/>
          <w:sz w:val="20"/>
          <w:szCs w:val="20"/>
        </w:rPr>
        <w:t>հիմքերի</w:t>
      </w:r>
      <w:r w:rsidRPr="00712340">
        <w:rPr>
          <w:rFonts w:ascii="GHEA Grapalat" w:hAnsi="GHEA Grapalat"/>
          <w:sz w:val="20"/>
          <w:szCs w:val="20"/>
          <w:lang w:val="af-ZA"/>
        </w:rPr>
        <w:t xml:space="preserve"> </w:t>
      </w:r>
      <w:r w:rsidRPr="00712340">
        <w:rPr>
          <w:rFonts w:ascii="GHEA Grapalat" w:hAnsi="GHEA Grapalat"/>
          <w:sz w:val="20"/>
          <w:szCs w:val="20"/>
        </w:rPr>
        <w:t>մասին</w:t>
      </w:r>
      <w:r w:rsidRPr="00712340">
        <w:rPr>
          <w:rFonts w:ascii="GHEA Grapalat" w:hAnsi="GHEA Grapalat"/>
          <w:sz w:val="20"/>
          <w:szCs w:val="20"/>
          <w:lang w:val="af-ZA"/>
        </w:rPr>
        <w:t xml:space="preserve">` </w:t>
      </w:r>
      <w:r w:rsidRPr="00712340">
        <w:rPr>
          <w:rFonts w:ascii="GHEA Grapalat" w:hAnsi="GHEA Grapalat" w:cs="Sylfaen"/>
          <w:sz w:val="20"/>
          <w:szCs w:val="20"/>
        </w:rPr>
        <w:t>հարցումը</w:t>
      </w:r>
      <w:r w:rsidRPr="00712340">
        <w:rPr>
          <w:rFonts w:ascii="GHEA Grapalat" w:hAnsi="GHEA Grapalat"/>
          <w:sz w:val="20"/>
          <w:szCs w:val="20"/>
          <w:lang w:val="af-ZA"/>
        </w:rPr>
        <w:t xml:space="preserve"> </w:t>
      </w:r>
      <w:r w:rsidRPr="00712340">
        <w:rPr>
          <w:rFonts w:ascii="GHEA Grapalat" w:hAnsi="GHEA Grapalat" w:cs="Sylfaen"/>
          <w:sz w:val="20"/>
          <w:szCs w:val="20"/>
        </w:rPr>
        <w:t>ստանալու</w:t>
      </w:r>
      <w:r w:rsidRPr="00712340">
        <w:rPr>
          <w:rFonts w:ascii="GHEA Grapalat" w:hAnsi="GHEA Grapalat"/>
          <w:sz w:val="20"/>
          <w:szCs w:val="20"/>
          <w:lang w:val="af-ZA"/>
        </w:rPr>
        <w:t xml:space="preserve"> </w:t>
      </w:r>
      <w:r w:rsidRPr="00712340">
        <w:rPr>
          <w:rFonts w:ascii="GHEA Grapalat" w:hAnsi="GHEA Grapalat" w:cs="Sylfaen"/>
          <w:sz w:val="20"/>
          <w:szCs w:val="20"/>
        </w:rPr>
        <w:t>օրվան</w:t>
      </w:r>
      <w:r w:rsidRPr="00712340">
        <w:rPr>
          <w:rFonts w:ascii="GHEA Grapalat" w:hAnsi="GHEA Grapalat"/>
          <w:sz w:val="20"/>
          <w:szCs w:val="20"/>
          <w:lang w:val="af-ZA"/>
        </w:rPr>
        <w:t xml:space="preserve"> </w:t>
      </w:r>
      <w:r w:rsidRPr="00712340">
        <w:rPr>
          <w:rFonts w:ascii="GHEA Grapalat" w:hAnsi="GHEA Grapalat" w:cs="Sylfaen"/>
          <w:sz w:val="20"/>
          <w:szCs w:val="20"/>
        </w:rPr>
        <w:t>հաջորդող</w:t>
      </w:r>
      <w:r w:rsidRPr="00712340">
        <w:rPr>
          <w:rFonts w:ascii="GHEA Grapalat" w:hAnsi="GHEA Grapalat"/>
          <w:sz w:val="20"/>
          <w:szCs w:val="20"/>
          <w:lang w:val="af-ZA"/>
        </w:rPr>
        <w:t xml:space="preserve"> </w:t>
      </w:r>
      <w:r w:rsidRPr="00712340">
        <w:rPr>
          <w:rFonts w:ascii="GHEA Grapalat" w:hAnsi="GHEA Grapalat" w:cs="Sylfaen"/>
          <w:sz w:val="20"/>
          <w:szCs w:val="20"/>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rPr>
        <w:t>օրացուցային</w:t>
      </w:r>
      <w:r w:rsidRPr="00712340">
        <w:rPr>
          <w:rFonts w:ascii="GHEA Grapalat" w:hAnsi="GHEA Grapalat"/>
          <w:sz w:val="20"/>
          <w:szCs w:val="20"/>
          <w:lang w:val="af-ZA"/>
        </w:rPr>
        <w:t xml:space="preserve"> </w:t>
      </w:r>
      <w:r w:rsidRPr="00712340">
        <w:rPr>
          <w:rFonts w:ascii="GHEA Grapalat" w:hAnsi="GHEA Grapalat" w:cs="Sylfaen"/>
          <w:sz w:val="20"/>
          <w:szCs w:val="20"/>
        </w:rPr>
        <w:t>օրվա</w:t>
      </w:r>
      <w:r w:rsidRPr="00712340">
        <w:rPr>
          <w:rFonts w:ascii="GHEA Grapalat" w:hAnsi="GHEA Grapalat"/>
          <w:sz w:val="20"/>
          <w:szCs w:val="20"/>
          <w:lang w:val="af-ZA"/>
        </w:rPr>
        <w:t xml:space="preserve"> </w:t>
      </w:r>
      <w:r w:rsidRPr="00712340">
        <w:rPr>
          <w:rFonts w:ascii="GHEA Grapalat" w:hAnsi="GHEA Grapalat" w:cs="Sylfaen"/>
          <w:sz w:val="20"/>
          <w:szCs w:val="20"/>
        </w:rPr>
        <w:t>ընթացքում</w:t>
      </w:r>
      <w:r w:rsidRPr="00712340">
        <w:rPr>
          <w:rFonts w:ascii="GHEA Grapalat" w:hAnsi="GHEA Grapalat"/>
          <w:sz w:val="20"/>
          <w:szCs w:val="20"/>
          <w:lang w:val="af-ZA"/>
        </w:rPr>
        <w:t>:</w:t>
      </w:r>
    </w:p>
    <w:p w:rsidR="00631539" w:rsidRPr="00712340" w:rsidRDefault="00631539" w:rsidP="00631539">
      <w:pPr>
        <w:autoSpaceDE w:val="0"/>
        <w:autoSpaceDN w:val="0"/>
        <w:adjustRightInd w:val="0"/>
        <w:ind w:firstLine="567"/>
        <w:jc w:val="both"/>
        <w:rPr>
          <w:rFonts w:ascii="GHEA Grapalat" w:hAnsi="GHEA Grapalat" w:cs="Arial Unicode"/>
          <w:sz w:val="20"/>
          <w:lang w:val="hy-AM"/>
        </w:rPr>
      </w:pPr>
      <w:r w:rsidRPr="00712340">
        <w:rPr>
          <w:rFonts w:ascii="GHEA Grapalat" w:hAnsi="GHEA Grapalat" w:cs="Arial Unicode"/>
          <w:sz w:val="20"/>
          <w:lang w:val="af-ZA"/>
        </w:rPr>
        <w:t xml:space="preserve">3.4 </w:t>
      </w:r>
      <w:r w:rsidRPr="00712340">
        <w:rPr>
          <w:rFonts w:ascii="GHEA Grapalat" w:hAnsi="GHEA Grapalat" w:cs="Sylfaen"/>
          <w:sz w:val="20"/>
          <w:lang w:val="ru-RU"/>
        </w:rPr>
        <w:t>Հայտերի</w:t>
      </w:r>
      <w:r w:rsidRPr="00712340">
        <w:rPr>
          <w:rFonts w:ascii="GHEA Grapalat" w:hAnsi="GHEA Grapalat" w:cs="Arial Unicode"/>
          <w:sz w:val="20"/>
          <w:lang w:val="af-ZA"/>
        </w:rPr>
        <w:t xml:space="preserve"> </w:t>
      </w:r>
      <w:r w:rsidRPr="00712340">
        <w:rPr>
          <w:rFonts w:ascii="GHEA Grapalat" w:hAnsi="GHEA Grapalat" w:cs="Sylfaen"/>
          <w:sz w:val="20"/>
          <w:lang w:val="ru-RU"/>
        </w:rPr>
        <w:t>ներկայացման</w:t>
      </w:r>
      <w:r w:rsidRPr="00712340">
        <w:rPr>
          <w:rFonts w:ascii="GHEA Grapalat" w:hAnsi="GHEA Grapalat" w:cs="Arial Unicode"/>
          <w:sz w:val="20"/>
          <w:lang w:val="af-ZA"/>
        </w:rPr>
        <w:t xml:space="preserve"> </w:t>
      </w:r>
      <w:r w:rsidRPr="00712340">
        <w:rPr>
          <w:rFonts w:ascii="GHEA Grapalat" w:hAnsi="GHEA Grapalat" w:cs="Sylfaen"/>
          <w:sz w:val="20"/>
          <w:lang w:val="ru-RU"/>
        </w:rPr>
        <w:t>վերջնաժամկետը</w:t>
      </w:r>
      <w:r w:rsidRPr="00712340">
        <w:rPr>
          <w:rFonts w:ascii="GHEA Grapalat" w:hAnsi="GHEA Grapalat" w:cs="Arial Unicode"/>
          <w:sz w:val="20"/>
          <w:lang w:val="af-ZA"/>
        </w:rPr>
        <w:t xml:space="preserve"> </w:t>
      </w:r>
      <w:r w:rsidRPr="00712340">
        <w:rPr>
          <w:rFonts w:ascii="GHEA Grapalat" w:hAnsi="GHEA Grapalat" w:cs="Sylfaen"/>
          <w:sz w:val="20"/>
          <w:lang w:val="ru-RU"/>
        </w:rPr>
        <w:t>լրանալուց</w:t>
      </w:r>
      <w:r w:rsidRPr="00712340">
        <w:rPr>
          <w:rFonts w:ascii="GHEA Grapalat" w:hAnsi="GHEA Grapalat" w:cs="Arial Unicode"/>
          <w:sz w:val="20"/>
          <w:lang w:val="af-ZA"/>
        </w:rPr>
        <w:t xml:space="preserve"> </w:t>
      </w:r>
      <w:r w:rsidRPr="00712340">
        <w:rPr>
          <w:rFonts w:ascii="GHEA Grapalat" w:hAnsi="GHEA Grapalat" w:cs="Sylfaen"/>
          <w:sz w:val="20"/>
          <w:lang w:val="ru-RU"/>
        </w:rPr>
        <w:t>առնվազն</w:t>
      </w:r>
      <w:r w:rsidRPr="00712340">
        <w:rPr>
          <w:rFonts w:ascii="GHEA Grapalat" w:hAnsi="GHEA Grapalat" w:cs="Arial Unicode"/>
          <w:sz w:val="20"/>
          <w:lang w:val="af-ZA"/>
        </w:rPr>
        <w:t xml:space="preserve"> </w:t>
      </w:r>
      <w:r w:rsidRPr="00712340">
        <w:rPr>
          <w:rFonts w:ascii="GHEA Grapalat" w:hAnsi="GHEA Grapalat" w:cs="Sylfaen"/>
          <w:sz w:val="20"/>
          <w:lang w:val="ru-RU"/>
        </w:rPr>
        <w:t>հինգ</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w:t>
      </w:r>
      <w:r w:rsidRPr="00712340">
        <w:rPr>
          <w:rFonts w:ascii="GHEA Grapalat" w:hAnsi="GHEA Grapalat" w:cs="Arial Unicode"/>
          <w:sz w:val="20"/>
          <w:lang w:val="af-ZA"/>
        </w:rPr>
        <w:t xml:space="preserve"> </w:t>
      </w:r>
      <w:r w:rsidRPr="00712340">
        <w:rPr>
          <w:rFonts w:ascii="GHEA Grapalat" w:hAnsi="GHEA Grapalat" w:cs="Sylfaen"/>
          <w:sz w:val="20"/>
          <w:lang w:val="ru-RU"/>
        </w:rPr>
        <w:t>առաջ</w:t>
      </w:r>
      <w:r w:rsidRPr="00712340">
        <w:rPr>
          <w:rFonts w:ascii="GHEA Grapalat" w:hAnsi="GHEA Grapalat" w:cs="Arial Unicode"/>
          <w:sz w:val="20"/>
          <w:lang w:val="af-ZA"/>
        </w:rPr>
        <w:t xml:space="preserve"> </w:t>
      </w:r>
      <w:r w:rsidRPr="00712340">
        <w:rPr>
          <w:rFonts w:ascii="GHEA Grapalat" w:hAnsi="GHEA Grapalat" w:cs="Sylfaen"/>
          <w:sz w:val="20"/>
          <w:lang w:val="ru-RU"/>
        </w:rPr>
        <w:t>հրավերում</w:t>
      </w:r>
      <w:r w:rsidRPr="00712340">
        <w:rPr>
          <w:rFonts w:ascii="GHEA Grapalat" w:hAnsi="GHEA Grapalat" w:cs="Arial Unicode"/>
          <w:sz w:val="20"/>
          <w:lang w:val="af-ZA"/>
        </w:rPr>
        <w:t xml:space="preserve"> </w:t>
      </w:r>
      <w:r w:rsidRPr="00712340">
        <w:rPr>
          <w:rFonts w:ascii="GHEA Grapalat" w:hAnsi="GHEA Grapalat" w:cs="Sylfaen"/>
          <w:sz w:val="20"/>
          <w:lang w:val="ru-RU"/>
        </w:rPr>
        <w:t>կարող</w:t>
      </w:r>
      <w:r w:rsidRPr="00712340">
        <w:rPr>
          <w:rFonts w:ascii="GHEA Grapalat" w:hAnsi="GHEA Grapalat" w:cs="Arial Unicode"/>
          <w:sz w:val="20"/>
          <w:lang w:val="af-ZA"/>
        </w:rPr>
        <w:t xml:space="preserve"> </w:t>
      </w:r>
      <w:r w:rsidRPr="00712340">
        <w:rPr>
          <w:rFonts w:ascii="GHEA Grapalat" w:hAnsi="GHEA Grapalat" w:cs="Sylfaen"/>
          <w:sz w:val="20"/>
          <w:lang w:val="ru-RU"/>
        </w:rPr>
        <w:t>են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կատարվել</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փոփոխություններ</w:t>
      </w:r>
      <w:r w:rsidRPr="00712340">
        <w:rPr>
          <w:rFonts w:ascii="GHEA Grapalat" w:hAnsi="GHEA Grapalat" w:cs="Tahoma"/>
          <w:sz w:val="20"/>
        </w:rPr>
        <w:t>։</w:t>
      </w:r>
      <w:r w:rsidRPr="00712340">
        <w:rPr>
          <w:rFonts w:ascii="GHEA Grapalat" w:hAnsi="GHEA Grapalat" w:cs="Arial Unicode"/>
          <w:sz w:val="20"/>
          <w:lang w:val="af-ZA"/>
        </w:rPr>
        <w:t xml:space="preserve"> </w:t>
      </w:r>
      <w:r w:rsidRPr="00712340">
        <w:rPr>
          <w:rFonts w:ascii="GHEA Grapalat" w:hAnsi="GHEA Grapalat" w:cs="Sylfaen"/>
          <w:sz w:val="20"/>
        </w:rPr>
        <w:t>Փ</w:t>
      </w:r>
      <w:r w:rsidRPr="00712340">
        <w:rPr>
          <w:rFonts w:ascii="GHEA Grapalat" w:hAnsi="GHEA Grapalat" w:cs="Sylfaen"/>
          <w:sz w:val="20"/>
          <w:lang w:val="ru-RU"/>
        </w:rPr>
        <w:t>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օրվան</w:t>
      </w:r>
      <w:r w:rsidRPr="00712340">
        <w:rPr>
          <w:rFonts w:ascii="GHEA Grapalat" w:hAnsi="GHEA Grapalat" w:cs="Arial Unicode"/>
          <w:sz w:val="20"/>
          <w:lang w:val="af-ZA"/>
        </w:rPr>
        <w:t xml:space="preserve"> </w:t>
      </w:r>
      <w:r w:rsidRPr="00712340">
        <w:rPr>
          <w:rFonts w:ascii="GHEA Grapalat" w:hAnsi="GHEA Grapalat" w:cs="Sylfaen"/>
          <w:sz w:val="20"/>
          <w:lang w:val="ru-RU"/>
        </w:rPr>
        <w:t>հաջորդող</w:t>
      </w:r>
      <w:r w:rsidRPr="00712340">
        <w:rPr>
          <w:rFonts w:ascii="GHEA Grapalat" w:hAnsi="GHEA Grapalat" w:cs="Arial Unicode"/>
          <w:sz w:val="20"/>
          <w:lang w:val="af-ZA"/>
        </w:rPr>
        <w:t xml:space="preserve"> </w:t>
      </w:r>
      <w:r w:rsidRPr="00712340">
        <w:rPr>
          <w:rFonts w:ascii="GHEA Grapalat" w:hAnsi="GHEA Grapalat" w:cs="Sylfaen"/>
          <w:sz w:val="20"/>
          <w:lang w:val="ru-RU"/>
        </w:rPr>
        <w:t>երեք</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օրվա</w:t>
      </w:r>
      <w:r w:rsidRPr="00712340">
        <w:rPr>
          <w:rFonts w:ascii="GHEA Grapalat" w:hAnsi="GHEA Grapalat" w:cs="Arial Unicode"/>
          <w:sz w:val="20"/>
          <w:lang w:val="af-ZA"/>
        </w:rPr>
        <w:t xml:space="preserve"> </w:t>
      </w:r>
      <w:r w:rsidRPr="00712340">
        <w:rPr>
          <w:rFonts w:ascii="GHEA Grapalat" w:hAnsi="GHEA Grapalat" w:cs="Sylfaen"/>
          <w:sz w:val="20"/>
          <w:lang w:val="ru-RU"/>
        </w:rPr>
        <w:t>ընթացքում</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և</w:t>
      </w:r>
      <w:r w:rsidRPr="00712340">
        <w:rPr>
          <w:rFonts w:ascii="GHEA Grapalat" w:hAnsi="GHEA Grapalat" w:cs="Arial Unicode"/>
          <w:sz w:val="20"/>
          <w:lang w:val="af-ZA"/>
        </w:rPr>
        <w:t xml:space="preserve"> </w:t>
      </w:r>
      <w:r w:rsidRPr="00712340">
        <w:rPr>
          <w:rFonts w:ascii="GHEA Grapalat" w:hAnsi="GHEA Grapalat" w:cs="Sylfaen"/>
          <w:sz w:val="20"/>
          <w:lang w:val="ru-RU"/>
        </w:rPr>
        <w:t>դրանք</w:t>
      </w:r>
      <w:r w:rsidRPr="00712340">
        <w:rPr>
          <w:rFonts w:ascii="GHEA Grapalat" w:hAnsi="GHEA Grapalat" w:cs="Arial Unicode"/>
          <w:sz w:val="20"/>
          <w:lang w:val="af-ZA"/>
        </w:rPr>
        <w:t xml:space="preserve"> </w:t>
      </w:r>
      <w:r w:rsidRPr="00712340">
        <w:rPr>
          <w:rFonts w:ascii="GHEA Grapalat" w:hAnsi="GHEA Grapalat" w:cs="Sylfaen"/>
          <w:sz w:val="20"/>
          <w:lang w:val="ru-RU"/>
        </w:rPr>
        <w:t>տրամադրելու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պայմանների</w:t>
      </w:r>
      <w:r w:rsidRPr="00712340">
        <w:rPr>
          <w:rFonts w:ascii="GHEA Grapalat" w:hAnsi="GHEA Grapalat" w:cs="Arial Unicode"/>
          <w:sz w:val="20"/>
          <w:lang w:val="af-ZA"/>
        </w:rPr>
        <w:t xml:space="preserve"> </w:t>
      </w:r>
      <w:r w:rsidRPr="00712340">
        <w:rPr>
          <w:rFonts w:ascii="GHEA Grapalat" w:hAnsi="GHEA Grapalat" w:cs="Sylfaen"/>
          <w:sz w:val="20"/>
          <w:lang w:val="ru-RU"/>
        </w:rPr>
        <w:t>մասին</w:t>
      </w:r>
      <w:r w:rsidRPr="00712340">
        <w:rPr>
          <w:rFonts w:ascii="GHEA Grapalat" w:hAnsi="GHEA Grapalat" w:cs="Arial Unicode"/>
          <w:sz w:val="20"/>
          <w:lang w:val="af-ZA"/>
        </w:rPr>
        <w:t xml:space="preserve"> </w:t>
      </w:r>
      <w:r w:rsidRPr="00712340">
        <w:rPr>
          <w:rFonts w:ascii="GHEA Grapalat" w:hAnsi="GHEA Grapalat" w:cs="Sylfaen"/>
          <w:sz w:val="20"/>
          <w:lang w:val="ru-RU"/>
        </w:rPr>
        <w:t>հայտարարություն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Sylfaen"/>
          <w:sz w:val="20"/>
          <w:lang w:val="ru-RU"/>
        </w:rPr>
        <w:t>հրապարակվում</w:t>
      </w:r>
      <w:r w:rsidRPr="00712340">
        <w:rPr>
          <w:rFonts w:ascii="GHEA Grapalat" w:hAnsi="GHEA Grapalat" w:cs="Arial Unicode"/>
          <w:sz w:val="20"/>
          <w:lang w:val="af-ZA"/>
        </w:rPr>
        <w:t xml:space="preserve"> </w:t>
      </w:r>
      <w:r w:rsidRPr="00712340">
        <w:rPr>
          <w:rFonts w:ascii="GHEA Grapalat" w:hAnsi="GHEA Grapalat" w:cs="Sylfaen"/>
          <w:sz w:val="20"/>
          <w:lang w:val="ru-RU"/>
        </w:rPr>
        <w:t>տեղեկագրում</w:t>
      </w:r>
      <w:r w:rsidRPr="00712340">
        <w:rPr>
          <w:rFonts w:ascii="GHEA Grapalat" w:hAnsi="GHEA Grapalat" w:cs="Tahoma"/>
          <w:sz w:val="20"/>
        </w:rPr>
        <w:t>։</w:t>
      </w:r>
      <w:r w:rsidRPr="00712340">
        <w:rPr>
          <w:rFonts w:ascii="GHEA Grapalat" w:hAnsi="GHEA Grapalat" w:cs="Arial Unicode"/>
          <w:sz w:val="20"/>
          <w:lang w:val="af-ZA"/>
        </w:rPr>
        <w:t xml:space="preserve"> </w:t>
      </w:r>
    </w:p>
    <w:p w:rsidR="00631539" w:rsidRPr="00C849E1" w:rsidRDefault="00631539" w:rsidP="00631539">
      <w:pPr>
        <w:autoSpaceDE w:val="0"/>
        <w:autoSpaceDN w:val="0"/>
        <w:adjustRightInd w:val="0"/>
        <w:ind w:firstLine="567"/>
        <w:jc w:val="both"/>
        <w:rPr>
          <w:rFonts w:ascii="GHEA Grapalat" w:hAnsi="GHEA Grapalat" w:cs="Sylfaen"/>
          <w:sz w:val="20"/>
          <w:lang w:val="hy-AM"/>
        </w:rPr>
      </w:pPr>
      <w:r w:rsidRPr="0071234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C849E1">
        <w:rPr>
          <w:rFonts w:ascii="GHEA Grapalat" w:hAnsi="GHEA Grapalat" w:cs="Sylfaen"/>
          <w:sz w:val="20"/>
          <w:lang w:val="hy-AM"/>
        </w:rPr>
        <w:t>ս</w:t>
      </w:r>
      <w:r w:rsidRPr="0071234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C849E1">
        <w:rPr>
          <w:rFonts w:ascii="GHEA Grapalat" w:hAnsi="GHEA Grapalat" w:cs="Sylfaen"/>
          <w:sz w:val="20"/>
          <w:lang w:val="hy-AM"/>
        </w:rPr>
        <w:t xml:space="preserve"> </w:t>
      </w:r>
    </w:p>
    <w:p w:rsidR="00631539" w:rsidRPr="00712340" w:rsidRDefault="00631539" w:rsidP="00631539">
      <w:pPr>
        <w:ind w:firstLine="567"/>
        <w:jc w:val="both"/>
        <w:rPr>
          <w:rFonts w:ascii="GHEA Grapalat" w:hAnsi="GHEA Grapalat" w:cs="Sylfaen"/>
          <w:sz w:val="20"/>
          <w:lang w:val="af-ZA"/>
        </w:rPr>
      </w:pPr>
    </w:p>
    <w:p w:rsidR="00631539" w:rsidRPr="00712340" w:rsidRDefault="00631539" w:rsidP="00631539">
      <w:pPr>
        <w:jc w:val="center"/>
        <w:rPr>
          <w:rFonts w:ascii="GHEA Grapalat" w:hAnsi="GHEA Grapalat"/>
          <w:b/>
          <w:sz w:val="20"/>
          <w:lang w:val="hy-AM"/>
        </w:rPr>
      </w:pPr>
    </w:p>
    <w:p w:rsidR="00631539" w:rsidRPr="00712340" w:rsidRDefault="00631539" w:rsidP="00631539">
      <w:pPr>
        <w:jc w:val="center"/>
        <w:rPr>
          <w:rFonts w:ascii="GHEA Grapalat" w:hAnsi="GHEA Grapalat" w:cs="Arial"/>
          <w:b/>
          <w:sz w:val="20"/>
          <w:lang w:val="hy-AM"/>
        </w:rPr>
      </w:pPr>
      <w:r w:rsidRPr="00712340">
        <w:rPr>
          <w:rFonts w:ascii="GHEA Grapalat" w:hAnsi="GHEA Grapalat"/>
          <w:b/>
          <w:sz w:val="20"/>
          <w:lang w:val="hy-AM"/>
        </w:rPr>
        <w:t xml:space="preserve">4.  </w:t>
      </w:r>
      <w:r w:rsidRPr="00712340">
        <w:rPr>
          <w:rFonts w:ascii="GHEA Grapalat" w:hAnsi="GHEA Grapalat" w:cs="Sylfaen"/>
          <w:b/>
          <w:sz w:val="20"/>
          <w:lang w:val="hy-AM"/>
        </w:rPr>
        <w:t>ՀԱՅՏԸ</w:t>
      </w:r>
      <w:r w:rsidRPr="00712340">
        <w:rPr>
          <w:rFonts w:ascii="GHEA Grapalat" w:hAnsi="GHEA Grapalat" w:cs="Arial"/>
          <w:b/>
          <w:sz w:val="20"/>
          <w:lang w:val="hy-AM"/>
        </w:rPr>
        <w:t xml:space="preserve"> </w:t>
      </w:r>
      <w:r w:rsidRPr="00712340">
        <w:rPr>
          <w:rFonts w:ascii="GHEA Grapalat" w:hAnsi="GHEA Grapalat" w:cs="Sylfaen"/>
          <w:b/>
          <w:sz w:val="20"/>
          <w:lang w:val="hy-AM"/>
        </w:rPr>
        <w:t>ՆԵՐԿԱՅԱՑՆԵԼՈՒ</w:t>
      </w:r>
      <w:r w:rsidRPr="00712340">
        <w:rPr>
          <w:rFonts w:ascii="GHEA Grapalat" w:hAnsi="GHEA Grapalat" w:cs="Arial"/>
          <w:b/>
          <w:sz w:val="20"/>
          <w:lang w:val="hy-AM"/>
        </w:rPr>
        <w:t xml:space="preserve"> </w:t>
      </w:r>
      <w:r w:rsidRPr="00712340">
        <w:rPr>
          <w:rFonts w:ascii="GHEA Grapalat" w:hAnsi="GHEA Grapalat" w:cs="Sylfaen"/>
          <w:b/>
          <w:sz w:val="20"/>
          <w:lang w:val="hy-AM"/>
        </w:rPr>
        <w:t>ԿԱՐԳԸ</w:t>
      </w:r>
    </w:p>
    <w:p w:rsidR="00631539" w:rsidRPr="00712340" w:rsidRDefault="00631539" w:rsidP="00631539">
      <w:pPr>
        <w:jc w:val="center"/>
        <w:rPr>
          <w:rFonts w:ascii="GHEA Grapalat" w:hAnsi="GHEA Grapalat"/>
          <w:b/>
          <w:sz w:val="20"/>
          <w:lang w:val="hy-AM"/>
        </w:rPr>
      </w:pPr>
      <w:r w:rsidRPr="00712340">
        <w:rPr>
          <w:rFonts w:ascii="GHEA Grapalat" w:hAnsi="GHEA Grapalat"/>
          <w:b/>
          <w:sz w:val="20"/>
          <w:lang w:val="hy-AM"/>
        </w:rPr>
        <w:t xml:space="preserve">  </w:t>
      </w:r>
    </w:p>
    <w:p w:rsidR="00631539" w:rsidRPr="00712340" w:rsidRDefault="00631539" w:rsidP="00631539">
      <w:pPr>
        <w:ind w:firstLine="567"/>
        <w:jc w:val="both"/>
        <w:rPr>
          <w:rFonts w:ascii="GHEA Grapalat" w:hAnsi="GHEA Grapalat"/>
          <w:sz w:val="20"/>
          <w:lang w:val="af-ZA"/>
        </w:rPr>
      </w:pPr>
      <w:r w:rsidRPr="00712340">
        <w:rPr>
          <w:rFonts w:ascii="GHEA Grapalat" w:hAnsi="GHEA Grapalat"/>
          <w:sz w:val="20"/>
          <w:lang w:val="hy-AM"/>
        </w:rPr>
        <w:t>4</w:t>
      </w:r>
      <w:r w:rsidRPr="00712340">
        <w:rPr>
          <w:rFonts w:ascii="GHEA Grapalat" w:hAnsi="GHEA Grapalat" w:cs="Sylfaen"/>
          <w:sz w:val="20"/>
          <w:lang w:val="hy-AM"/>
        </w:rPr>
        <w:t xml:space="preserve">.1 </w:t>
      </w:r>
      <w:r w:rsidRPr="00C849E1">
        <w:rPr>
          <w:rFonts w:ascii="GHEA Grapalat" w:hAnsi="GHEA Grapalat" w:cs="Sylfaen"/>
          <w:sz w:val="20"/>
          <w:lang w:val="hy-AM"/>
        </w:rPr>
        <w:t>Սույն</w:t>
      </w:r>
      <w:r w:rsidRPr="00712340">
        <w:rPr>
          <w:rFonts w:ascii="GHEA Grapalat" w:hAnsi="GHEA Grapalat" w:cs="Sylfaen"/>
          <w:sz w:val="20"/>
          <w:lang w:val="af-ZA"/>
        </w:rPr>
        <w:t xml:space="preserve"> </w:t>
      </w:r>
      <w:r w:rsidRPr="00C849E1">
        <w:rPr>
          <w:rFonts w:ascii="GHEA Grapalat" w:hAnsi="GHEA Grapalat" w:cs="Sylfaen"/>
          <w:sz w:val="20"/>
          <w:lang w:val="hy-AM"/>
        </w:rPr>
        <w:t>ընթացակարգին</w:t>
      </w:r>
      <w:r w:rsidRPr="00712340">
        <w:rPr>
          <w:rFonts w:ascii="GHEA Grapalat" w:hAnsi="GHEA Grapalat" w:cs="Sylfaen"/>
          <w:sz w:val="20"/>
          <w:lang w:val="af-ZA"/>
        </w:rPr>
        <w:t xml:space="preserve"> </w:t>
      </w:r>
      <w:r w:rsidRPr="00C849E1">
        <w:rPr>
          <w:rFonts w:ascii="GHEA Grapalat" w:hAnsi="GHEA Grapalat" w:cs="Sylfaen"/>
          <w:sz w:val="20"/>
          <w:lang w:val="hy-AM"/>
        </w:rPr>
        <w:t>մասնակցելու</w:t>
      </w:r>
      <w:r w:rsidRPr="00712340">
        <w:rPr>
          <w:rFonts w:ascii="GHEA Grapalat" w:hAnsi="GHEA Grapalat" w:cs="Sylfaen"/>
          <w:sz w:val="20"/>
          <w:lang w:val="af-ZA"/>
        </w:rPr>
        <w:t xml:space="preserve"> </w:t>
      </w:r>
      <w:r w:rsidRPr="00C849E1">
        <w:rPr>
          <w:rFonts w:ascii="GHEA Grapalat" w:hAnsi="GHEA Grapalat" w:cs="Sylfaen"/>
          <w:sz w:val="20"/>
          <w:lang w:val="hy-AM"/>
        </w:rPr>
        <w:t>համար</w:t>
      </w:r>
      <w:r w:rsidRPr="00712340">
        <w:rPr>
          <w:rFonts w:ascii="GHEA Grapalat" w:hAnsi="GHEA Grapalat" w:cs="Sylfaen"/>
          <w:sz w:val="20"/>
          <w:lang w:val="af-ZA"/>
        </w:rPr>
        <w:t xml:space="preserve"> </w:t>
      </w:r>
      <w:r w:rsidRPr="00C849E1">
        <w:rPr>
          <w:rFonts w:ascii="GHEA Grapalat" w:hAnsi="GHEA Grapalat" w:cs="Sylfaen"/>
          <w:sz w:val="20"/>
          <w:lang w:val="hy-AM"/>
        </w:rPr>
        <w:t>մասնակիցը</w:t>
      </w:r>
      <w:r w:rsidRPr="00712340">
        <w:rPr>
          <w:rFonts w:ascii="GHEA Grapalat" w:hAnsi="GHEA Grapalat" w:cs="Sylfaen"/>
          <w:sz w:val="20"/>
          <w:lang w:val="af-ZA"/>
        </w:rPr>
        <w:t xml:space="preserve"> </w:t>
      </w:r>
      <w:r w:rsidRPr="00C849E1">
        <w:rPr>
          <w:rFonts w:ascii="GHEA Grapalat" w:hAnsi="GHEA Grapalat" w:cs="Sylfaen"/>
          <w:sz w:val="20"/>
          <w:lang w:val="hy-AM"/>
        </w:rPr>
        <w:t>հանձնաժողովին</w:t>
      </w:r>
      <w:r w:rsidRPr="00712340">
        <w:rPr>
          <w:rFonts w:ascii="GHEA Grapalat" w:hAnsi="GHEA Grapalat" w:cs="Sylfaen"/>
          <w:sz w:val="20"/>
          <w:lang w:val="af-ZA"/>
        </w:rPr>
        <w:t xml:space="preserve"> </w:t>
      </w:r>
      <w:r w:rsidRPr="00C849E1">
        <w:rPr>
          <w:rFonts w:ascii="GHEA Grapalat" w:hAnsi="GHEA Grapalat" w:cs="Sylfaen"/>
          <w:sz w:val="20"/>
          <w:lang w:val="hy-AM"/>
        </w:rPr>
        <w:t>ներկայացնում</w:t>
      </w:r>
      <w:r w:rsidRPr="00712340">
        <w:rPr>
          <w:rFonts w:ascii="GHEA Grapalat" w:hAnsi="GHEA Grapalat" w:cs="Sylfaen"/>
          <w:sz w:val="20"/>
          <w:lang w:val="af-ZA"/>
        </w:rPr>
        <w:t xml:space="preserve"> </w:t>
      </w:r>
      <w:r w:rsidRPr="00C849E1">
        <w:rPr>
          <w:rFonts w:ascii="GHEA Grapalat" w:hAnsi="GHEA Grapalat" w:cs="Sylfaen"/>
          <w:sz w:val="20"/>
          <w:lang w:val="hy-AM"/>
        </w:rPr>
        <w:t>է</w:t>
      </w:r>
      <w:r w:rsidRPr="00712340">
        <w:rPr>
          <w:rFonts w:ascii="GHEA Grapalat" w:hAnsi="GHEA Grapalat" w:cs="Sylfaen"/>
          <w:sz w:val="20"/>
          <w:lang w:val="af-ZA"/>
        </w:rPr>
        <w:t xml:space="preserve"> </w:t>
      </w:r>
      <w:r w:rsidRPr="00C849E1">
        <w:rPr>
          <w:rFonts w:ascii="GHEA Grapalat" w:hAnsi="GHEA Grapalat" w:cs="Sylfaen"/>
          <w:sz w:val="20"/>
          <w:lang w:val="hy-AM"/>
        </w:rPr>
        <w:t>հայտ</w:t>
      </w:r>
      <w:r w:rsidRPr="00C849E1">
        <w:rPr>
          <w:rFonts w:ascii="GHEA Grapalat" w:hAnsi="GHEA Grapalat" w:cs="Tahoma"/>
          <w:sz w:val="20"/>
          <w:lang w:val="hy-AM"/>
        </w:rPr>
        <w:t>։</w:t>
      </w:r>
      <w:r w:rsidRPr="00712340">
        <w:rPr>
          <w:rFonts w:ascii="GHEA Grapalat" w:hAnsi="GHEA Grapalat"/>
          <w:sz w:val="20"/>
          <w:lang w:val="af-ZA"/>
        </w:rPr>
        <w:t xml:space="preserve"> </w:t>
      </w:r>
      <w:r w:rsidRPr="00712340">
        <w:rPr>
          <w:rFonts w:ascii="GHEA Grapalat" w:hAnsi="GHEA Grapalat" w:cs="Sylfaen"/>
          <w:sz w:val="20"/>
        </w:rPr>
        <w:t>Հայտը</w:t>
      </w:r>
      <w:r w:rsidRPr="00712340">
        <w:rPr>
          <w:rFonts w:ascii="GHEA Grapalat" w:hAnsi="GHEA Grapalat" w:cs="Sylfaen"/>
          <w:sz w:val="20"/>
          <w:lang w:val="af-ZA"/>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հրավերի</w:t>
      </w:r>
      <w:r w:rsidRPr="00712340">
        <w:rPr>
          <w:rFonts w:ascii="GHEA Grapalat" w:hAnsi="GHEA Grapalat" w:cs="Sylfaen"/>
          <w:sz w:val="20"/>
          <w:lang w:val="af-ZA"/>
        </w:rPr>
        <w:t xml:space="preserve"> </w:t>
      </w:r>
      <w:r w:rsidRPr="00712340">
        <w:rPr>
          <w:rFonts w:ascii="GHEA Grapalat" w:hAnsi="GHEA Grapalat" w:cs="Sylfaen"/>
          <w:sz w:val="20"/>
        </w:rPr>
        <w:t>հիման</w:t>
      </w:r>
      <w:r w:rsidRPr="00712340">
        <w:rPr>
          <w:rFonts w:ascii="GHEA Grapalat" w:hAnsi="GHEA Grapalat" w:cs="Sylfaen"/>
          <w:sz w:val="20"/>
          <w:lang w:val="af-ZA"/>
        </w:rPr>
        <w:t xml:space="preserve"> </w:t>
      </w:r>
      <w:r w:rsidRPr="00712340">
        <w:rPr>
          <w:rFonts w:ascii="GHEA Grapalat" w:hAnsi="GHEA Grapalat" w:cs="Sylfaen"/>
          <w:sz w:val="20"/>
        </w:rPr>
        <w:t>վրա</w:t>
      </w:r>
      <w:r w:rsidRPr="00712340">
        <w:rPr>
          <w:rFonts w:ascii="GHEA Grapalat" w:hAnsi="GHEA Grapalat" w:cs="Sylfaen"/>
          <w:sz w:val="20"/>
          <w:lang w:val="af-ZA"/>
        </w:rPr>
        <w:t xml:space="preserve"> </w:t>
      </w:r>
      <w:r w:rsidRPr="00712340">
        <w:rPr>
          <w:rFonts w:ascii="GHEA Grapalat" w:hAnsi="GHEA Grapalat" w:cs="Sylfaen"/>
          <w:sz w:val="20"/>
        </w:rPr>
        <w:t>մասնակցի</w:t>
      </w:r>
      <w:r w:rsidRPr="00712340">
        <w:rPr>
          <w:rFonts w:ascii="GHEA Grapalat" w:hAnsi="GHEA Grapalat" w:cs="Sylfaen"/>
          <w:sz w:val="20"/>
          <w:lang w:val="af-ZA"/>
        </w:rPr>
        <w:t xml:space="preserve"> </w:t>
      </w:r>
      <w:r w:rsidRPr="00712340">
        <w:rPr>
          <w:rFonts w:ascii="GHEA Grapalat" w:hAnsi="GHEA Grapalat" w:cs="Sylfaen"/>
          <w:sz w:val="20"/>
        </w:rPr>
        <w:t>կողմից</w:t>
      </w:r>
      <w:r w:rsidRPr="00712340">
        <w:rPr>
          <w:rFonts w:ascii="GHEA Grapalat" w:hAnsi="GHEA Grapalat" w:cs="Sylfaen"/>
          <w:sz w:val="20"/>
          <w:lang w:val="af-ZA"/>
        </w:rPr>
        <w:t xml:space="preserve"> </w:t>
      </w:r>
      <w:r w:rsidRPr="00712340">
        <w:rPr>
          <w:rFonts w:ascii="GHEA Grapalat" w:hAnsi="GHEA Grapalat" w:cs="Sylfaen"/>
          <w:sz w:val="20"/>
        </w:rPr>
        <w:t>ներկայացվող</w:t>
      </w:r>
      <w:r w:rsidRPr="00712340">
        <w:rPr>
          <w:rFonts w:ascii="GHEA Grapalat" w:hAnsi="GHEA Grapalat" w:cs="Sylfaen"/>
          <w:sz w:val="20"/>
          <w:lang w:val="af-ZA"/>
        </w:rPr>
        <w:t xml:space="preserve"> </w:t>
      </w:r>
      <w:r w:rsidRPr="00712340">
        <w:rPr>
          <w:rFonts w:ascii="GHEA Grapalat" w:hAnsi="GHEA Grapalat" w:cs="Sylfaen"/>
          <w:sz w:val="20"/>
        </w:rPr>
        <w:t>առաջարկն</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rPr>
        <w:t>Մասնակիցը</w:t>
      </w:r>
      <w:r w:rsidRPr="00712340">
        <w:rPr>
          <w:rFonts w:ascii="GHEA Grapalat" w:hAnsi="GHEA Grapalat"/>
          <w:lang w:val="hy-AM"/>
        </w:rPr>
        <w:t xml:space="preserve"> </w:t>
      </w:r>
      <w:r w:rsidRPr="00712340">
        <w:rPr>
          <w:rFonts w:ascii="GHEA Grapalat" w:hAnsi="GHEA Grapalat" w:cs="Sylfaen"/>
        </w:rPr>
        <w:t>կարող</w:t>
      </w:r>
      <w:r w:rsidRPr="00712340">
        <w:rPr>
          <w:rFonts w:ascii="GHEA Grapalat" w:hAnsi="GHEA Grapalat"/>
          <w:lang w:val="hy-AM"/>
        </w:rPr>
        <w:t xml:space="preserve"> </w:t>
      </w:r>
      <w:r w:rsidRPr="00712340">
        <w:rPr>
          <w:rFonts w:ascii="GHEA Grapalat" w:hAnsi="GHEA Grapalat" w:cs="Sylfaen"/>
        </w:rPr>
        <w:t>է</w:t>
      </w:r>
      <w:r w:rsidRPr="00712340">
        <w:rPr>
          <w:rFonts w:ascii="GHEA Grapalat" w:hAnsi="GHEA Grapalat"/>
          <w:lang w:val="hy-AM"/>
        </w:rPr>
        <w:t xml:space="preserve"> </w:t>
      </w:r>
      <w:r w:rsidRPr="00712340">
        <w:rPr>
          <w:rFonts w:ascii="GHEA Grapalat" w:hAnsi="GHEA Grapalat" w:cs="Sylfaen"/>
        </w:rPr>
        <w:t>հայտ</w:t>
      </w:r>
      <w:r w:rsidRPr="00712340">
        <w:rPr>
          <w:rFonts w:ascii="GHEA Grapalat" w:hAnsi="GHEA Grapalat"/>
          <w:lang w:val="hy-AM"/>
        </w:rPr>
        <w:t xml:space="preserve"> </w:t>
      </w:r>
      <w:r w:rsidRPr="00712340">
        <w:rPr>
          <w:rFonts w:ascii="GHEA Grapalat" w:hAnsi="GHEA Grapalat" w:cs="Sylfaen"/>
        </w:rPr>
        <w:t>ներկայացնել</w:t>
      </w:r>
      <w:r w:rsidRPr="00712340">
        <w:rPr>
          <w:rFonts w:ascii="GHEA Grapalat" w:hAnsi="GHEA Grapalat"/>
          <w:lang w:val="hy-AM"/>
        </w:rPr>
        <w:t xml:space="preserve"> </w:t>
      </w:r>
      <w:r w:rsidRPr="00712340">
        <w:rPr>
          <w:rFonts w:ascii="GHEA Grapalat" w:hAnsi="GHEA Grapalat" w:cs="Sylfaen"/>
        </w:rPr>
        <w:t>ինչպես</w:t>
      </w:r>
      <w:r w:rsidRPr="00712340">
        <w:rPr>
          <w:rFonts w:ascii="GHEA Grapalat" w:hAnsi="GHEA Grapalat"/>
          <w:lang w:val="hy-AM"/>
        </w:rPr>
        <w:t xml:space="preserve"> </w:t>
      </w:r>
      <w:r w:rsidRPr="00712340">
        <w:rPr>
          <w:rFonts w:ascii="GHEA Grapalat" w:hAnsi="GHEA Grapalat" w:cs="Sylfaen"/>
        </w:rPr>
        <w:t>յուրաքանչյուր</w:t>
      </w:r>
      <w:r w:rsidRPr="00712340">
        <w:rPr>
          <w:rFonts w:ascii="GHEA Grapalat" w:hAnsi="GHEA Grapalat"/>
          <w:lang w:val="hy-AM"/>
        </w:rPr>
        <w:t xml:space="preserve"> </w:t>
      </w:r>
      <w:r w:rsidRPr="00712340">
        <w:rPr>
          <w:rFonts w:ascii="GHEA Grapalat" w:hAnsi="GHEA Grapalat" w:cs="Sylfaen"/>
        </w:rPr>
        <w:t>չափաբաժնի</w:t>
      </w:r>
      <w:r w:rsidRPr="00712340">
        <w:rPr>
          <w:rFonts w:ascii="GHEA Grapalat" w:hAnsi="GHEA Grapalat"/>
          <w:lang w:val="hy-AM"/>
        </w:rPr>
        <w:t xml:space="preserve">, </w:t>
      </w:r>
      <w:r w:rsidRPr="00712340">
        <w:rPr>
          <w:rFonts w:ascii="GHEA Grapalat" w:hAnsi="GHEA Grapalat" w:cs="Sylfaen"/>
        </w:rPr>
        <w:t>այնպես</w:t>
      </w:r>
      <w:r w:rsidRPr="00712340">
        <w:rPr>
          <w:rFonts w:ascii="GHEA Grapalat" w:hAnsi="GHEA Grapalat"/>
          <w:lang w:val="hy-AM"/>
        </w:rPr>
        <w:t xml:space="preserve"> </w:t>
      </w:r>
      <w:r w:rsidRPr="00712340">
        <w:rPr>
          <w:rFonts w:ascii="GHEA Grapalat" w:hAnsi="GHEA Grapalat" w:cs="Sylfaen"/>
        </w:rPr>
        <w:t>էլ</w:t>
      </w:r>
      <w:r w:rsidRPr="00712340">
        <w:rPr>
          <w:rFonts w:ascii="GHEA Grapalat" w:hAnsi="GHEA Grapalat"/>
          <w:lang w:val="hy-AM"/>
        </w:rPr>
        <w:t xml:space="preserve"> </w:t>
      </w:r>
      <w:r w:rsidRPr="00712340">
        <w:rPr>
          <w:rFonts w:ascii="GHEA Grapalat" w:hAnsi="GHEA Grapalat" w:cs="Sylfaen"/>
        </w:rPr>
        <w:t>մի</w:t>
      </w:r>
      <w:r w:rsidRPr="00712340">
        <w:rPr>
          <w:rFonts w:ascii="GHEA Grapalat" w:hAnsi="GHEA Grapalat"/>
          <w:lang w:val="hy-AM"/>
        </w:rPr>
        <w:t xml:space="preserve"> </w:t>
      </w:r>
      <w:r w:rsidRPr="00712340">
        <w:rPr>
          <w:rFonts w:ascii="GHEA Grapalat" w:hAnsi="GHEA Grapalat" w:cs="Sylfaen"/>
        </w:rPr>
        <w:t>քանի</w:t>
      </w:r>
      <w:r w:rsidRPr="00712340">
        <w:rPr>
          <w:rFonts w:ascii="GHEA Grapalat" w:hAnsi="GHEA Grapalat"/>
          <w:lang w:val="hy-AM"/>
        </w:rPr>
        <w:t xml:space="preserve"> </w:t>
      </w:r>
      <w:r w:rsidRPr="00712340">
        <w:rPr>
          <w:rFonts w:ascii="GHEA Grapalat" w:hAnsi="GHEA Grapalat" w:cs="Sylfaen"/>
        </w:rPr>
        <w:t>կամ</w:t>
      </w:r>
      <w:r w:rsidRPr="00712340">
        <w:rPr>
          <w:rFonts w:ascii="GHEA Grapalat" w:hAnsi="GHEA Grapalat"/>
          <w:lang w:val="hy-AM"/>
        </w:rPr>
        <w:t xml:space="preserve"> </w:t>
      </w:r>
      <w:r w:rsidRPr="00712340">
        <w:rPr>
          <w:rFonts w:ascii="GHEA Grapalat" w:hAnsi="GHEA Grapalat" w:cs="Sylfaen"/>
        </w:rPr>
        <w:t>բոլոր</w:t>
      </w:r>
      <w:r w:rsidRPr="00631539">
        <w:rPr>
          <w:rFonts w:ascii="GHEA Grapalat" w:hAnsi="GHEA Grapalat"/>
        </w:rPr>
        <w:t xml:space="preserve"> </w:t>
      </w:r>
      <w:r w:rsidRPr="00712340">
        <w:rPr>
          <w:rFonts w:ascii="GHEA Grapalat" w:hAnsi="GHEA Grapalat" w:cs="Sylfaen"/>
        </w:rPr>
        <w:t>չափաբաժինների</w:t>
      </w:r>
      <w:r w:rsidRPr="00712340">
        <w:rPr>
          <w:rFonts w:ascii="GHEA Grapalat" w:hAnsi="GHEA Grapalat"/>
          <w:lang w:val="hy-AM"/>
        </w:rPr>
        <w:t xml:space="preserve"> </w:t>
      </w:r>
      <w:r w:rsidRPr="00712340">
        <w:rPr>
          <w:rFonts w:ascii="GHEA Grapalat" w:hAnsi="GHEA Grapalat" w:cs="Sylfaen"/>
        </w:rPr>
        <w:t>համար</w:t>
      </w:r>
      <w:r w:rsidRPr="00712340">
        <w:rPr>
          <w:rFonts w:ascii="GHEA Grapalat" w:hAnsi="GHEA Grapalat" w:cs="Sylfaen"/>
          <w:szCs w:val="24"/>
          <w:lang w:val="hy-AM"/>
        </w:rPr>
        <w:t xml:space="preserve">։  </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Հայտը ներկայացվում է մինչև դրա համար սույն հրավերով սահմանված ժամկետի ավարտը։</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Հայտի պատրաստման կարգը նկարագրված է սույն հրավերի 2-րդ մասում` </w:t>
      </w:r>
      <w:r>
        <w:rPr>
          <w:rFonts w:ascii="GHEA Grapalat" w:hAnsi="GHEA Grapalat" w:cs="Sylfaen"/>
          <w:szCs w:val="24"/>
          <w:lang w:val="hy-AM"/>
        </w:rPr>
        <w:t xml:space="preserve">գնանշման հարցման </w:t>
      </w:r>
      <w:r w:rsidRPr="00712340">
        <w:rPr>
          <w:rFonts w:ascii="GHEA Grapalat" w:hAnsi="GHEA Grapalat" w:cs="Sylfaen"/>
          <w:szCs w:val="24"/>
          <w:lang w:val="hy-AM"/>
        </w:rPr>
        <w:t xml:space="preserve"> հայտերը պատրաստելու հրահանգում։</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4.2  </w:t>
      </w:r>
      <w:r w:rsidRPr="00631539">
        <w:rPr>
          <w:rFonts w:ascii="GHEA Grapalat" w:hAnsi="GHEA Grapalat" w:cs="Sylfaen"/>
          <w:szCs w:val="24"/>
          <w:lang w:val="hy-AM"/>
        </w:rPr>
        <w:t xml:space="preserve">Ընթացակարգի հայտերն անհրաժեշտ է ներկայացնել </w:t>
      </w:r>
      <w:r w:rsidRPr="00712340">
        <w:rPr>
          <w:rFonts w:ascii="GHEA Grapalat" w:hAnsi="GHEA Grapalat" w:cs="Sylfaen"/>
        </w:rPr>
        <w:t>հանձնաժողովին</w:t>
      </w:r>
      <w:r w:rsidRPr="00631539">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E82543" w:rsidRPr="00E82543">
        <w:rPr>
          <w:rFonts w:ascii="GHEA Grapalat" w:hAnsi="GHEA Grapalat" w:cs="Sylfaen"/>
          <w:szCs w:val="24"/>
          <w:lang w:val="hy-AM"/>
        </w:rPr>
        <w:t>7</w:t>
      </w:r>
      <w:r w:rsidRPr="00631539">
        <w:rPr>
          <w:rFonts w:ascii="GHEA Grapalat" w:hAnsi="GHEA Grapalat" w:cs="Sylfaen"/>
          <w:szCs w:val="24"/>
          <w:lang w:val="hy-AM"/>
        </w:rPr>
        <w:t>»րդ օրվա ժամը «</w:t>
      </w:r>
      <w:r w:rsidR="00E82543" w:rsidRPr="006237CF">
        <w:rPr>
          <w:rFonts w:ascii="GHEA Grapalat" w:hAnsi="GHEA Grapalat" w:cs="Sylfaen"/>
          <w:sz w:val="22"/>
          <w:szCs w:val="24"/>
          <w:lang w:val="hy-AM"/>
        </w:rPr>
        <w:t>13:30</w:t>
      </w:r>
      <w:r w:rsidRPr="00631539">
        <w:rPr>
          <w:rFonts w:ascii="GHEA Grapalat" w:hAnsi="GHEA Grapalat" w:cs="Sylfaen"/>
          <w:szCs w:val="24"/>
          <w:lang w:val="hy-AM"/>
        </w:rPr>
        <w:t>»-ն, «</w:t>
      </w:r>
      <w:r w:rsidR="00E82543" w:rsidRPr="006237CF">
        <w:rPr>
          <w:rFonts w:ascii="GHEA Grapalat" w:hAnsi="GHEA Grapalat" w:cs="Sylfaen"/>
          <w:lang w:val="hy-AM"/>
        </w:rPr>
        <w:t>ՀՀ Սյունիքի մարզի Գորայքի համայնքապետարան</w:t>
      </w:r>
      <w:r w:rsidRPr="00631539">
        <w:rPr>
          <w:rFonts w:ascii="GHEA Grapalat" w:hAnsi="GHEA Grapalat" w:cs="Sylfaen"/>
          <w:szCs w:val="24"/>
          <w:lang w:val="hy-AM"/>
        </w:rPr>
        <w:t>» հասցեով:</w:t>
      </w:r>
    </w:p>
    <w:p w:rsidR="00631539" w:rsidRPr="00631539" w:rsidRDefault="00631539" w:rsidP="00631539">
      <w:pPr>
        <w:pStyle w:val="BodyTextIndent2"/>
        <w:spacing w:line="240" w:lineRule="auto"/>
        <w:ind w:firstLine="567"/>
        <w:rPr>
          <w:rFonts w:ascii="GHEA Grapalat" w:hAnsi="GHEA Grapalat" w:cs="Sylfaen"/>
          <w:szCs w:val="24"/>
          <w:lang w:val="hy-AM"/>
        </w:rPr>
      </w:pPr>
      <w:r w:rsidRPr="00631539">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712340">
        <w:rPr>
          <w:rFonts w:ascii="GHEA Grapalat" w:hAnsi="GHEA Grapalat"/>
          <w:sz w:val="24"/>
          <w:szCs w:val="24"/>
        </w:rPr>
        <w:t>«</w:t>
      </w:r>
      <w:r w:rsidR="00E82543" w:rsidRPr="006237CF">
        <w:rPr>
          <w:rFonts w:ascii="GHEA Grapalat" w:hAnsi="GHEA Grapalat" w:cs="Sylfaen"/>
          <w:szCs w:val="24"/>
          <w:lang w:val="hy-AM"/>
        </w:rPr>
        <w:t>Է.Գրիգորյան</w:t>
      </w:r>
      <w:r w:rsidRPr="00712340">
        <w:rPr>
          <w:rFonts w:ascii="GHEA Grapalat" w:hAnsi="GHEA Grapalat"/>
          <w:sz w:val="24"/>
          <w:szCs w:val="24"/>
        </w:rPr>
        <w:t>»</w:t>
      </w:r>
      <w:r w:rsidRPr="0063153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4.3 Մասնակիցը հայտով ներկայացնում է`</w:t>
      </w:r>
    </w:p>
    <w:p w:rsidR="00631539" w:rsidRPr="00712340" w:rsidRDefault="00631539" w:rsidP="00631539">
      <w:pPr>
        <w:pStyle w:val="BodyTextIndent2"/>
        <w:spacing w:line="240" w:lineRule="auto"/>
        <w:ind w:firstLine="567"/>
        <w:rPr>
          <w:rFonts w:ascii="GHEA Grapalat" w:hAnsi="GHEA Grapalat" w:cs="Sylfaen"/>
          <w:szCs w:val="24"/>
          <w:lang w:val="hy-AM"/>
        </w:rPr>
      </w:pPr>
      <w:bookmarkStart w:id="4" w:name="_Hlk9261647"/>
      <w:r w:rsidRPr="00712340">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Pr="0071234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12340">
        <w:rPr>
          <w:rFonts w:ascii="GHEA Grapalat" w:hAnsi="GHEA Grapalat" w:cs="Sylfaen"/>
          <w:szCs w:val="24"/>
          <w:lang w:val="hy-AM"/>
        </w:rPr>
        <w:t>, որը ներառում է`</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ա) հավաստում սույն հրավերով սահմանված մասնակ</w:t>
      </w:r>
      <w:r w:rsidRPr="00712340">
        <w:rPr>
          <w:rFonts w:ascii="GHEA Grapalat" w:hAnsi="GHEA Grapalat" w:cs="Sylfaen"/>
          <w:szCs w:val="24"/>
          <w:lang w:val="hy-AM"/>
        </w:rPr>
        <w:softHyphen/>
        <w:t>ցության իրավունքի պահանջներին իր տվյալների համապատասխանության մասին.</w:t>
      </w:r>
    </w:p>
    <w:p w:rsidR="00631539" w:rsidRPr="00712340" w:rsidRDefault="00631539" w:rsidP="00631539">
      <w:pPr>
        <w:shd w:val="clear" w:color="auto" w:fill="FFFFFF"/>
        <w:ind w:firstLine="567"/>
        <w:jc w:val="both"/>
        <w:rPr>
          <w:rFonts w:ascii="GHEA Grapalat" w:hAnsi="GHEA Grapalat" w:cs="Sylfaen"/>
          <w:sz w:val="20"/>
          <w:lang w:val="hy-AM"/>
        </w:rPr>
      </w:pPr>
      <w:r w:rsidRPr="00712340">
        <w:rPr>
          <w:rFonts w:ascii="GHEA Grapalat" w:hAnsi="GHEA Grapalat" w:cs="Sylfaen"/>
          <w:sz w:val="20"/>
          <w:lang w:val="hy-AM"/>
        </w:rPr>
        <w:t>բ)</w:t>
      </w:r>
      <w:r w:rsidRPr="00712340">
        <w:rPr>
          <w:rFonts w:ascii="GHEA Grapalat" w:hAnsi="GHEA Grapalat" w:cs="Sylfaen"/>
          <w:lang w:val="hy-AM"/>
        </w:rPr>
        <w:t xml:space="preserve"> </w:t>
      </w:r>
      <w:r w:rsidRPr="00712340">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31539" w:rsidRPr="00712340" w:rsidRDefault="00631539" w:rsidP="00631539">
      <w:pPr>
        <w:pStyle w:val="BodyTextIndent2"/>
        <w:spacing w:line="240" w:lineRule="auto"/>
        <w:ind w:firstLine="567"/>
        <w:rPr>
          <w:rFonts w:ascii="GHEA Grapalat" w:hAnsi="GHEA Grapalat" w:cs="Sylfaen"/>
          <w:szCs w:val="24"/>
          <w:lang w:val="hy-AM"/>
        </w:rPr>
      </w:pPr>
      <w:bookmarkStart w:id="5" w:name="_Hlk9261892"/>
      <w:bookmarkEnd w:id="4"/>
      <w:r w:rsidRPr="0071234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31539" w:rsidRPr="00712340" w:rsidRDefault="00631539" w:rsidP="00631539">
      <w:pPr>
        <w:pStyle w:val="norm"/>
        <w:spacing w:line="240" w:lineRule="auto"/>
        <w:ind w:firstLine="630"/>
        <w:rPr>
          <w:rFonts w:ascii="GHEA Grapalat" w:hAnsi="GHEA Grapalat" w:cs="Sylfaen"/>
          <w:szCs w:val="24"/>
          <w:lang w:val="hy-AM"/>
        </w:rPr>
      </w:pPr>
      <w:r w:rsidRPr="00712340">
        <w:rPr>
          <w:rFonts w:ascii="GHEA Grapalat" w:hAnsi="GHEA Grapalat"/>
          <w:sz w:val="20"/>
          <w:lang w:val="hy-AM"/>
        </w:rPr>
        <w:t xml:space="preserve">ե) </w:t>
      </w:r>
      <w:r w:rsidRPr="00712340">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712340">
        <w:rPr>
          <w:rFonts w:ascii="GHEA Grapalat" w:hAnsi="GHEA Grapalat"/>
          <w:sz w:val="20"/>
          <w:lang w:val="hy-AM"/>
        </w:rPr>
        <w:t xml:space="preserve">: Ընդ որում </w:t>
      </w:r>
      <w:r w:rsidRPr="00712340">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712340">
        <w:rPr>
          <w:rFonts w:ascii="GHEA Grapalat" w:hAnsi="GHEA Grapalat" w:cs="Sylfaen"/>
          <w:szCs w:val="24"/>
          <w:lang w:val="hy-AM"/>
        </w:rPr>
        <w:t xml:space="preserve"> </w:t>
      </w:r>
    </w:p>
    <w:bookmarkEnd w:id="5"/>
    <w:p w:rsidR="00631539" w:rsidRPr="00E82543" w:rsidRDefault="00631539" w:rsidP="00E82543">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2) իր կողմից հաստատված գնային առաջարկ</w:t>
      </w:r>
      <w:r w:rsidRPr="00631539">
        <w:rPr>
          <w:rFonts w:ascii="GHEA Grapalat" w:hAnsi="GHEA Grapalat" w:cs="Sylfaen"/>
          <w:sz w:val="20"/>
          <w:szCs w:val="24"/>
          <w:lang w:val="hy-AM" w:eastAsia="en-US"/>
        </w:rPr>
        <w:t>.</w:t>
      </w:r>
      <w:r w:rsidRPr="00712340">
        <w:rPr>
          <w:rStyle w:val="FootnoteReference"/>
          <w:rFonts w:ascii="GHEA Grapalat" w:hAnsi="GHEA Grapalat"/>
          <w:color w:val="FFFFFF"/>
          <w:sz w:val="20"/>
          <w:lang w:val="hy-AM"/>
        </w:rPr>
        <w:footnoteReference w:id="4"/>
      </w:r>
    </w:p>
    <w:p w:rsidR="00631539" w:rsidRPr="00712340" w:rsidRDefault="00631539" w:rsidP="00631539">
      <w:pPr>
        <w:pStyle w:val="norm"/>
        <w:spacing w:line="240" w:lineRule="auto"/>
        <w:rPr>
          <w:rFonts w:ascii="GHEA Grapalat" w:hAnsi="GHEA Grapalat" w:cs="Sylfaen"/>
          <w:sz w:val="20"/>
          <w:szCs w:val="24"/>
          <w:lang w:val="hy-AM" w:eastAsia="en-US"/>
        </w:rPr>
      </w:pPr>
      <w:r w:rsidRPr="00631539">
        <w:rPr>
          <w:rFonts w:ascii="GHEA Grapalat" w:hAnsi="GHEA Grapalat" w:cs="Sylfaen"/>
          <w:sz w:val="20"/>
          <w:szCs w:val="24"/>
          <w:lang w:val="hy-AM" w:eastAsia="en-US"/>
        </w:rPr>
        <w:t>4</w:t>
      </w:r>
      <w:r w:rsidRPr="00712340">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631539" w:rsidRPr="00712340" w:rsidRDefault="00631539" w:rsidP="00631539">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631539" w:rsidRPr="00712340" w:rsidRDefault="00631539" w:rsidP="00631539">
      <w:pPr>
        <w:pStyle w:val="norm"/>
        <w:spacing w:line="240" w:lineRule="auto"/>
        <w:rPr>
          <w:rFonts w:ascii="GHEA Grapalat" w:hAnsi="GHEA Grapalat" w:cs="Sylfaen"/>
          <w:sz w:val="20"/>
          <w:szCs w:val="24"/>
          <w:lang w:val="hy-AM" w:eastAsia="en-US"/>
        </w:rPr>
      </w:pPr>
      <w:bookmarkStart w:id="6" w:name="_Hlk9262052"/>
      <w:r w:rsidRPr="0071234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31539" w:rsidRPr="00712340" w:rsidRDefault="00631539" w:rsidP="00631539">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31539" w:rsidRPr="006237CF" w:rsidRDefault="00631539" w:rsidP="00631539">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rsidR="006237CF" w:rsidRPr="006B1E88" w:rsidRDefault="006237CF" w:rsidP="006237CF">
      <w:pPr>
        <w:pStyle w:val="norm"/>
        <w:spacing w:line="240" w:lineRule="auto"/>
        <w:ind w:left="810" w:firstLine="0"/>
        <w:rPr>
          <w:rFonts w:ascii="GHEA Grapalat" w:hAnsi="GHEA Grapalat" w:cs="Sylfaen"/>
          <w:sz w:val="20"/>
          <w:szCs w:val="24"/>
          <w:lang w:val="hy-AM" w:eastAsia="en-US"/>
        </w:rPr>
      </w:pPr>
      <w:r w:rsidRPr="006B1E88">
        <w:rPr>
          <w:rFonts w:ascii="GHEA Grapalat" w:hAnsi="GHEA Grapalat" w:cs="Sylfaen"/>
          <w:sz w:val="20"/>
          <w:szCs w:val="24"/>
          <w:lang w:val="hy-AM" w:eastAsia="en-US"/>
        </w:rPr>
        <w:t>7) Սույն հրավերով սահմանված լիցենզիայի պատճենը համապատասխան ներդիրով</w:t>
      </w:r>
    </w:p>
    <w:bookmarkEnd w:id="6"/>
    <w:p w:rsidR="00631539" w:rsidRPr="00712340" w:rsidRDefault="00631539" w:rsidP="00631539">
      <w:pPr>
        <w:pStyle w:val="norm"/>
        <w:spacing w:line="240" w:lineRule="auto"/>
        <w:rPr>
          <w:rFonts w:ascii="GHEA Grapalat" w:hAnsi="GHEA Grapalat" w:cs="Sylfaen"/>
          <w:sz w:val="20"/>
          <w:szCs w:val="24"/>
          <w:lang w:val="hy-AM" w:eastAsia="en-US"/>
        </w:rPr>
      </w:pPr>
    </w:p>
    <w:p w:rsidR="00631539" w:rsidRPr="00712340" w:rsidRDefault="00631539" w:rsidP="00631539">
      <w:pPr>
        <w:jc w:val="center"/>
        <w:rPr>
          <w:rFonts w:ascii="GHEA Grapalat" w:hAnsi="GHEA Grapalat" w:cs="Arial"/>
          <w:b/>
          <w:sz w:val="20"/>
          <w:lang w:val="es-ES"/>
        </w:rPr>
      </w:pPr>
      <w:r w:rsidRPr="00712340">
        <w:rPr>
          <w:rFonts w:ascii="GHEA Grapalat" w:hAnsi="GHEA Grapalat"/>
          <w:b/>
          <w:sz w:val="20"/>
          <w:lang w:val="es-ES"/>
        </w:rPr>
        <w:t xml:space="preserve">5.   </w:t>
      </w:r>
      <w:r w:rsidRPr="00712340">
        <w:rPr>
          <w:rFonts w:ascii="GHEA Grapalat" w:hAnsi="GHEA Grapalat" w:cs="Sylfaen"/>
          <w:b/>
          <w:sz w:val="20"/>
          <w:lang w:val="es-ES"/>
        </w:rPr>
        <w:t>ՀԱՅՏԻ</w:t>
      </w:r>
      <w:r w:rsidRPr="00712340">
        <w:rPr>
          <w:rFonts w:ascii="GHEA Grapalat" w:hAnsi="GHEA Grapalat" w:cs="Arial"/>
          <w:b/>
          <w:sz w:val="20"/>
          <w:lang w:val="es-ES"/>
        </w:rPr>
        <w:t xml:space="preserve">   </w:t>
      </w:r>
      <w:r w:rsidRPr="00712340">
        <w:rPr>
          <w:rFonts w:ascii="GHEA Grapalat" w:hAnsi="GHEA Grapalat" w:cs="Sylfaen"/>
          <w:b/>
          <w:sz w:val="20"/>
          <w:lang w:val="es-ES"/>
        </w:rPr>
        <w:t>ԳՆԱՅԻՆ</w:t>
      </w:r>
      <w:r w:rsidRPr="00712340">
        <w:rPr>
          <w:rFonts w:ascii="GHEA Grapalat" w:hAnsi="GHEA Grapalat" w:cs="Arial"/>
          <w:b/>
          <w:sz w:val="20"/>
          <w:lang w:val="es-ES"/>
        </w:rPr>
        <w:t xml:space="preserve">  </w:t>
      </w:r>
      <w:r w:rsidRPr="00712340">
        <w:rPr>
          <w:rFonts w:ascii="GHEA Grapalat" w:hAnsi="GHEA Grapalat" w:cs="Sylfaen"/>
          <w:b/>
          <w:sz w:val="20"/>
          <w:lang w:val="es-ES"/>
        </w:rPr>
        <w:t>ԱՌԱՋԱՐԿԸ</w:t>
      </w:r>
      <w:r w:rsidRPr="00712340">
        <w:rPr>
          <w:rFonts w:ascii="GHEA Grapalat" w:hAnsi="GHEA Grapalat" w:cs="Arial"/>
          <w:b/>
          <w:sz w:val="20"/>
          <w:lang w:val="es-ES"/>
        </w:rPr>
        <w:t xml:space="preserve"> </w:t>
      </w:r>
    </w:p>
    <w:p w:rsidR="00631539" w:rsidRPr="00712340" w:rsidRDefault="00631539" w:rsidP="00631539">
      <w:pPr>
        <w:jc w:val="center"/>
        <w:rPr>
          <w:rFonts w:ascii="GHEA Grapalat" w:hAnsi="GHEA Grapalat" w:cs="Arial"/>
          <w:b/>
          <w:sz w:val="20"/>
          <w:lang w:val="es-ES"/>
        </w:rPr>
      </w:pPr>
    </w:p>
    <w:p w:rsidR="00631539" w:rsidRPr="00712340" w:rsidRDefault="00631539" w:rsidP="00631539">
      <w:pPr>
        <w:ind w:firstLine="567"/>
        <w:jc w:val="both"/>
        <w:rPr>
          <w:rFonts w:ascii="GHEA Grapalat" w:hAnsi="GHEA Grapalat"/>
          <w:sz w:val="20"/>
          <w:lang w:val="es-ES"/>
        </w:rPr>
      </w:pPr>
      <w:r w:rsidRPr="00712340">
        <w:rPr>
          <w:rFonts w:ascii="GHEA Grapalat" w:hAnsi="GHEA Grapalat" w:cs="Sylfaen"/>
          <w:sz w:val="20"/>
          <w:lang w:val="es-ES"/>
        </w:rPr>
        <w:t xml:space="preserve">5.1 </w:t>
      </w:r>
      <w:r w:rsidRPr="00712340">
        <w:rPr>
          <w:rFonts w:ascii="GHEA Grapalat" w:hAnsi="GHEA Grapalat" w:cs="Sylfaen"/>
          <w:sz w:val="20"/>
          <w:lang w:val="hy-AM"/>
        </w:rPr>
        <w:t>Առաջարկվող</w:t>
      </w:r>
      <w:r w:rsidRPr="00712340">
        <w:rPr>
          <w:rFonts w:ascii="GHEA Grapalat" w:hAnsi="GHEA Grapalat" w:cs="Sylfaen"/>
          <w:sz w:val="20"/>
          <w:lang w:val="es-ES"/>
        </w:rPr>
        <w:t xml:space="preserve"> </w:t>
      </w:r>
      <w:r w:rsidRPr="00712340">
        <w:rPr>
          <w:rFonts w:ascii="GHEA Grapalat" w:hAnsi="GHEA Grapalat" w:cs="Sylfaen"/>
          <w:sz w:val="20"/>
          <w:lang w:val="hy-AM"/>
        </w:rPr>
        <w:t>գինը</w:t>
      </w:r>
      <w:r w:rsidRPr="00712340">
        <w:rPr>
          <w:rFonts w:ascii="GHEA Grapalat" w:hAnsi="GHEA Grapalat" w:cs="Sylfaen"/>
          <w:sz w:val="20"/>
          <w:lang w:val="es-ES"/>
        </w:rPr>
        <w:t xml:space="preserve"> ծառայության </w:t>
      </w:r>
      <w:r w:rsidRPr="00712340">
        <w:rPr>
          <w:rFonts w:ascii="GHEA Grapalat" w:hAnsi="GHEA Grapalat" w:cs="Sylfaen"/>
          <w:sz w:val="20"/>
          <w:lang w:val="hy-AM"/>
        </w:rPr>
        <w:t>արժեքից</w:t>
      </w:r>
      <w:r w:rsidRPr="00712340">
        <w:rPr>
          <w:rFonts w:ascii="GHEA Grapalat" w:hAnsi="GHEA Grapalat" w:cs="Sylfaen"/>
          <w:sz w:val="20"/>
          <w:lang w:val="es-ES"/>
        </w:rPr>
        <w:t xml:space="preserve"> </w:t>
      </w:r>
      <w:r w:rsidRPr="00712340">
        <w:rPr>
          <w:rFonts w:ascii="GHEA Grapalat" w:hAnsi="GHEA Grapalat" w:cs="Sylfaen"/>
          <w:sz w:val="20"/>
          <w:lang w:val="hy-AM"/>
        </w:rPr>
        <w:t>բացի</w:t>
      </w:r>
      <w:r w:rsidRPr="00712340">
        <w:rPr>
          <w:rFonts w:ascii="GHEA Grapalat" w:hAnsi="GHEA Grapalat" w:cs="Sylfaen"/>
          <w:sz w:val="20"/>
          <w:lang w:val="es-ES"/>
        </w:rPr>
        <w:t xml:space="preserve"> </w:t>
      </w:r>
      <w:r w:rsidRPr="00712340">
        <w:rPr>
          <w:rFonts w:ascii="GHEA Grapalat" w:hAnsi="GHEA Grapalat" w:cs="Sylfaen"/>
          <w:sz w:val="20"/>
          <w:lang w:val="hy-AM"/>
        </w:rPr>
        <w:t>ներառում</w:t>
      </w:r>
      <w:r w:rsidRPr="00712340">
        <w:rPr>
          <w:rFonts w:ascii="GHEA Grapalat" w:hAnsi="GHEA Grapalat" w:cs="Sylfaen"/>
          <w:sz w:val="20"/>
          <w:lang w:val="es-ES"/>
        </w:rPr>
        <w:t xml:space="preserve"> </w:t>
      </w:r>
      <w:r w:rsidRPr="001F0EE2">
        <w:rPr>
          <w:rFonts w:ascii="GHEA Grapalat" w:hAnsi="GHEA Grapalat" w:cs="Sylfaen"/>
          <w:sz w:val="20"/>
          <w:lang w:val="hy-AM"/>
        </w:rPr>
        <w:t>է</w:t>
      </w:r>
      <w:r w:rsidRPr="00712340">
        <w:rPr>
          <w:rFonts w:ascii="GHEA Grapalat" w:hAnsi="GHEA Grapalat" w:cs="Sylfaen"/>
          <w:sz w:val="20"/>
          <w:lang w:val="es-ES"/>
        </w:rPr>
        <w:t xml:space="preserve"> </w:t>
      </w:r>
      <w:r w:rsidRPr="00712340">
        <w:rPr>
          <w:rFonts w:ascii="GHEA Grapalat" w:hAnsi="GHEA Grapalat" w:cs="Sylfaen"/>
          <w:sz w:val="20"/>
          <w:lang w:val="hy-AM"/>
        </w:rPr>
        <w:t>փոխադրման</w:t>
      </w:r>
      <w:r w:rsidRPr="00712340">
        <w:rPr>
          <w:rFonts w:ascii="GHEA Grapalat" w:hAnsi="GHEA Grapalat" w:cs="Sylfaen"/>
          <w:sz w:val="20"/>
          <w:lang w:val="es-ES"/>
        </w:rPr>
        <w:t xml:space="preserve">, </w:t>
      </w:r>
      <w:r w:rsidRPr="00712340">
        <w:rPr>
          <w:rFonts w:ascii="GHEA Grapalat" w:hAnsi="GHEA Grapalat" w:cs="Sylfaen"/>
          <w:sz w:val="20"/>
          <w:lang w:val="hy-AM"/>
        </w:rPr>
        <w:t>ապահովագրման</w:t>
      </w:r>
      <w:r w:rsidRPr="00712340">
        <w:rPr>
          <w:rFonts w:ascii="GHEA Grapalat" w:hAnsi="GHEA Grapalat" w:cs="Sylfaen"/>
          <w:sz w:val="20"/>
          <w:lang w:val="es-ES"/>
        </w:rPr>
        <w:t xml:space="preserve">, </w:t>
      </w:r>
      <w:r w:rsidRPr="00712340">
        <w:rPr>
          <w:rFonts w:ascii="GHEA Grapalat" w:hAnsi="GHEA Grapalat" w:cs="Sylfaen"/>
          <w:sz w:val="20"/>
          <w:lang w:val="hy-AM"/>
        </w:rPr>
        <w:t>տուրքերի</w:t>
      </w:r>
      <w:r w:rsidRPr="00712340">
        <w:rPr>
          <w:rFonts w:ascii="GHEA Grapalat" w:hAnsi="GHEA Grapalat" w:cs="Sylfaen"/>
          <w:sz w:val="20"/>
          <w:lang w:val="es-ES"/>
        </w:rPr>
        <w:t xml:space="preserve">, </w:t>
      </w:r>
      <w:r w:rsidRPr="00712340">
        <w:rPr>
          <w:rFonts w:ascii="GHEA Grapalat" w:hAnsi="GHEA Grapalat" w:cs="Sylfaen"/>
          <w:sz w:val="20"/>
          <w:lang w:val="hy-AM"/>
        </w:rPr>
        <w:t>հարկերի</w:t>
      </w:r>
      <w:r w:rsidRPr="00712340">
        <w:rPr>
          <w:rFonts w:ascii="GHEA Grapalat" w:hAnsi="GHEA Grapalat" w:cs="Sylfaen"/>
          <w:sz w:val="20"/>
          <w:lang w:val="es-ES"/>
        </w:rPr>
        <w:t xml:space="preserve">, </w:t>
      </w:r>
      <w:r w:rsidRPr="001F0EE2">
        <w:rPr>
          <w:rFonts w:ascii="GHEA Grapalat" w:hAnsi="GHEA Grapalat" w:cs="Sylfaen"/>
          <w:sz w:val="20"/>
          <w:lang w:val="hy-AM"/>
        </w:rPr>
        <w:t>այլ</w:t>
      </w:r>
      <w:r w:rsidRPr="00712340">
        <w:rPr>
          <w:rFonts w:ascii="GHEA Grapalat" w:hAnsi="GHEA Grapalat" w:cs="Sylfaen"/>
          <w:sz w:val="20"/>
          <w:lang w:val="es-ES"/>
        </w:rPr>
        <w:t xml:space="preserve"> </w:t>
      </w:r>
      <w:r w:rsidRPr="001F0EE2">
        <w:rPr>
          <w:rFonts w:ascii="GHEA Grapalat" w:hAnsi="GHEA Grapalat" w:cs="Sylfaen"/>
          <w:sz w:val="20"/>
          <w:lang w:val="hy-AM"/>
        </w:rPr>
        <w:t>վճարումների</w:t>
      </w:r>
      <w:r w:rsidRPr="00712340">
        <w:rPr>
          <w:rFonts w:ascii="GHEA Grapalat" w:hAnsi="GHEA Grapalat" w:cs="Sylfaen"/>
          <w:sz w:val="20"/>
          <w:lang w:val="es-ES"/>
        </w:rPr>
        <w:t xml:space="preserve"> </w:t>
      </w:r>
      <w:r w:rsidRPr="001F0EE2">
        <w:rPr>
          <w:rFonts w:ascii="GHEA Grapalat" w:hAnsi="GHEA Grapalat" w:cs="Sylfaen"/>
          <w:sz w:val="20"/>
          <w:lang w:val="hy-AM"/>
        </w:rPr>
        <w:t>գծով</w:t>
      </w:r>
      <w:r w:rsidRPr="00712340">
        <w:rPr>
          <w:rFonts w:ascii="GHEA Grapalat" w:hAnsi="GHEA Grapalat" w:cs="Sylfaen"/>
          <w:sz w:val="20"/>
          <w:lang w:val="es-ES"/>
        </w:rPr>
        <w:t xml:space="preserve"> </w:t>
      </w:r>
      <w:r w:rsidRPr="001F0EE2">
        <w:rPr>
          <w:rFonts w:ascii="GHEA Grapalat" w:hAnsi="GHEA Grapalat" w:cs="Sylfaen"/>
          <w:sz w:val="20"/>
          <w:lang w:val="hy-AM"/>
        </w:rPr>
        <w:t>ծախսերը</w:t>
      </w:r>
      <w:r w:rsidRPr="00712340">
        <w:rPr>
          <w:rFonts w:ascii="GHEA Grapalat" w:hAnsi="GHEA Grapalat" w:cs="Sylfaen"/>
          <w:sz w:val="20"/>
          <w:lang w:val="es-ES"/>
        </w:rPr>
        <w:t xml:space="preserve"> </w:t>
      </w:r>
      <w:r w:rsidRPr="001F0EE2">
        <w:rPr>
          <w:rFonts w:ascii="GHEA Grapalat" w:hAnsi="GHEA Grapalat" w:cs="Sylfaen"/>
          <w:sz w:val="20"/>
          <w:lang w:val="hy-AM"/>
        </w:rPr>
        <w:t>և</w:t>
      </w:r>
      <w:r w:rsidRPr="00712340">
        <w:rPr>
          <w:rFonts w:ascii="GHEA Grapalat" w:hAnsi="GHEA Grapalat" w:cs="Sylfaen"/>
          <w:sz w:val="20"/>
          <w:lang w:val="es-ES"/>
        </w:rPr>
        <w:t xml:space="preserve"> </w:t>
      </w:r>
      <w:r w:rsidRPr="001F0EE2">
        <w:rPr>
          <w:rFonts w:ascii="GHEA Grapalat" w:hAnsi="GHEA Grapalat" w:cs="Sylfaen"/>
          <w:sz w:val="20"/>
          <w:lang w:val="hy-AM"/>
        </w:rPr>
        <w:t>չի</w:t>
      </w:r>
      <w:r w:rsidRPr="00712340">
        <w:rPr>
          <w:rFonts w:ascii="GHEA Grapalat" w:hAnsi="GHEA Grapalat" w:cs="Sylfaen"/>
          <w:sz w:val="20"/>
          <w:lang w:val="es-ES"/>
        </w:rPr>
        <w:t xml:space="preserve"> </w:t>
      </w:r>
      <w:r w:rsidRPr="001F0EE2">
        <w:rPr>
          <w:rFonts w:ascii="GHEA Grapalat" w:hAnsi="GHEA Grapalat" w:cs="Sylfaen"/>
          <w:sz w:val="20"/>
          <w:lang w:val="hy-AM"/>
        </w:rPr>
        <w:t>կարող</w:t>
      </w:r>
      <w:r w:rsidRPr="00712340">
        <w:rPr>
          <w:rFonts w:ascii="GHEA Grapalat" w:hAnsi="GHEA Grapalat" w:cs="Sylfaen"/>
          <w:sz w:val="20"/>
          <w:lang w:val="es-ES"/>
        </w:rPr>
        <w:t xml:space="preserve"> </w:t>
      </w:r>
      <w:r w:rsidRPr="001F0EE2">
        <w:rPr>
          <w:rFonts w:ascii="GHEA Grapalat" w:hAnsi="GHEA Grapalat" w:cs="Sylfaen"/>
          <w:sz w:val="20"/>
          <w:lang w:val="hy-AM"/>
        </w:rPr>
        <w:t>պակաս</w:t>
      </w:r>
      <w:r w:rsidRPr="00712340">
        <w:rPr>
          <w:rFonts w:ascii="GHEA Grapalat" w:hAnsi="GHEA Grapalat" w:cs="Sylfaen"/>
          <w:sz w:val="20"/>
          <w:lang w:val="es-ES"/>
        </w:rPr>
        <w:t xml:space="preserve"> </w:t>
      </w:r>
      <w:r w:rsidRPr="001F0EE2">
        <w:rPr>
          <w:rFonts w:ascii="GHEA Grapalat" w:hAnsi="GHEA Grapalat" w:cs="Sylfaen"/>
          <w:sz w:val="20"/>
          <w:lang w:val="hy-AM"/>
        </w:rPr>
        <w:t>լինել</w:t>
      </w:r>
      <w:r w:rsidRPr="00712340">
        <w:rPr>
          <w:rFonts w:ascii="GHEA Grapalat" w:hAnsi="GHEA Grapalat" w:cs="Sylfaen"/>
          <w:sz w:val="20"/>
          <w:lang w:val="es-ES"/>
        </w:rPr>
        <w:t xml:space="preserve"> </w:t>
      </w:r>
      <w:r w:rsidRPr="001F0EE2">
        <w:rPr>
          <w:rFonts w:ascii="GHEA Grapalat" w:hAnsi="GHEA Grapalat" w:cs="Sylfaen"/>
          <w:sz w:val="20"/>
          <w:lang w:val="hy-AM"/>
        </w:rPr>
        <w:t>դրանց</w:t>
      </w:r>
      <w:r w:rsidRPr="00712340">
        <w:rPr>
          <w:rFonts w:ascii="GHEA Grapalat" w:hAnsi="GHEA Grapalat" w:cs="Sylfaen"/>
          <w:sz w:val="20"/>
          <w:lang w:val="es-ES"/>
        </w:rPr>
        <w:t xml:space="preserve"> </w:t>
      </w:r>
      <w:r w:rsidRPr="001F0EE2">
        <w:rPr>
          <w:rFonts w:ascii="GHEA Grapalat" w:hAnsi="GHEA Grapalat" w:cs="Sylfaen"/>
          <w:sz w:val="20"/>
          <w:lang w:val="hy-AM"/>
        </w:rPr>
        <w:t>ինքնարժեքից</w:t>
      </w:r>
      <w:r w:rsidRPr="00712340">
        <w:rPr>
          <w:rFonts w:ascii="GHEA Grapalat" w:hAnsi="GHEA Grapalat" w:cs="Sylfaen"/>
          <w:sz w:val="20"/>
          <w:lang w:val="es-ES"/>
        </w:rPr>
        <w:t xml:space="preserve">: </w:t>
      </w:r>
      <w:r w:rsidRPr="001F0EE2">
        <w:rPr>
          <w:rFonts w:ascii="GHEA Grapalat" w:hAnsi="GHEA Grapalat" w:cs="Sylfaen"/>
          <w:sz w:val="20"/>
          <w:lang w:val="hy-AM"/>
        </w:rPr>
        <w:t>Առաջարկվող</w:t>
      </w:r>
      <w:r w:rsidRPr="00712340">
        <w:rPr>
          <w:rFonts w:ascii="GHEA Grapalat" w:hAnsi="GHEA Grapalat" w:cs="Sylfaen"/>
          <w:sz w:val="20"/>
          <w:lang w:val="es-ES"/>
        </w:rPr>
        <w:t xml:space="preserve"> </w:t>
      </w:r>
      <w:r w:rsidRPr="001F0EE2">
        <w:rPr>
          <w:rFonts w:ascii="GHEA Grapalat" w:hAnsi="GHEA Grapalat" w:cs="Sylfaen"/>
          <w:sz w:val="20"/>
          <w:lang w:val="hy-AM"/>
        </w:rPr>
        <w:t>գնի</w:t>
      </w:r>
      <w:r w:rsidRPr="00712340">
        <w:rPr>
          <w:rFonts w:ascii="GHEA Grapalat" w:hAnsi="GHEA Grapalat" w:cs="Sylfaen"/>
          <w:sz w:val="20"/>
          <w:lang w:val="es-ES"/>
        </w:rPr>
        <w:t xml:space="preserve">  </w:t>
      </w:r>
      <w:r w:rsidRPr="001F0EE2">
        <w:rPr>
          <w:rFonts w:ascii="GHEA Grapalat" w:hAnsi="GHEA Grapalat" w:cs="Sylfaen"/>
          <w:sz w:val="20"/>
          <w:lang w:val="hy-AM"/>
        </w:rPr>
        <w:t>հաշվարկը</w:t>
      </w:r>
      <w:r w:rsidRPr="00712340">
        <w:rPr>
          <w:rFonts w:ascii="GHEA Grapalat" w:hAnsi="GHEA Grapalat" w:cs="Sylfaen"/>
          <w:sz w:val="20"/>
          <w:lang w:val="es-ES"/>
        </w:rPr>
        <w:t xml:space="preserve"> </w:t>
      </w:r>
      <w:r w:rsidRPr="001F0EE2">
        <w:rPr>
          <w:rFonts w:ascii="GHEA Grapalat" w:hAnsi="GHEA Grapalat" w:cs="Sylfaen"/>
          <w:sz w:val="20"/>
          <w:lang w:val="hy-AM"/>
        </w:rPr>
        <w:t>պետք</w:t>
      </w:r>
      <w:r w:rsidRPr="00712340">
        <w:rPr>
          <w:rFonts w:ascii="GHEA Grapalat" w:hAnsi="GHEA Grapalat" w:cs="Sylfaen"/>
          <w:sz w:val="20"/>
          <w:lang w:val="es-ES"/>
        </w:rPr>
        <w:t xml:space="preserve"> </w:t>
      </w:r>
      <w:r w:rsidRPr="001F0EE2">
        <w:rPr>
          <w:rFonts w:ascii="GHEA Grapalat" w:hAnsi="GHEA Grapalat" w:cs="Sylfaen"/>
          <w:sz w:val="20"/>
          <w:lang w:val="hy-AM"/>
        </w:rPr>
        <w:t>է</w:t>
      </w:r>
      <w:r w:rsidRPr="00712340">
        <w:rPr>
          <w:rFonts w:ascii="GHEA Grapalat" w:hAnsi="GHEA Grapalat" w:cs="Sylfaen"/>
          <w:sz w:val="20"/>
          <w:lang w:val="es-ES"/>
        </w:rPr>
        <w:t xml:space="preserve"> </w:t>
      </w:r>
      <w:r w:rsidRPr="001F0EE2">
        <w:rPr>
          <w:rFonts w:ascii="GHEA Grapalat" w:hAnsi="GHEA Grapalat" w:cs="Sylfaen"/>
          <w:sz w:val="20"/>
          <w:lang w:val="hy-AM"/>
        </w:rPr>
        <w:t>ներկայացվի</w:t>
      </w:r>
      <w:r w:rsidRPr="00712340">
        <w:rPr>
          <w:rFonts w:ascii="GHEA Grapalat" w:hAnsi="GHEA Grapalat" w:cs="Sylfaen"/>
          <w:sz w:val="20"/>
          <w:lang w:val="es-ES"/>
        </w:rPr>
        <w:t xml:space="preserve"> </w:t>
      </w:r>
      <w:r w:rsidRPr="001F0EE2">
        <w:rPr>
          <w:rFonts w:ascii="GHEA Grapalat" w:hAnsi="GHEA Grapalat" w:cs="Sylfaen"/>
          <w:sz w:val="20"/>
          <w:lang w:val="hy-AM"/>
        </w:rPr>
        <w:t>հայտով</w:t>
      </w:r>
      <w:r w:rsidRPr="00712340">
        <w:rPr>
          <w:rFonts w:ascii="GHEA Grapalat" w:hAnsi="GHEA Grapalat"/>
          <w:sz w:val="20"/>
          <w:lang w:val="es-ES"/>
        </w:rPr>
        <w:t>:</w:t>
      </w:r>
    </w:p>
    <w:p w:rsidR="00631539" w:rsidRPr="00712340" w:rsidRDefault="00631539" w:rsidP="00631539">
      <w:pPr>
        <w:pStyle w:val="norm"/>
        <w:spacing w:line="240" w:lineRule="auto"/>
        <w:ind w:firstLine="567"/>
        <w:rPr>
          <w:rFonts w:ascii="GHEA Grapalat" w:hAnsi="GHEA Grapalat" w:cs="Sylfaen"/>
          <w:sz w:val="20"/>
          <w:szCs w:val="24"/>
          <w:lang w:val="es-ES" w:eastAsia="en-US"/>
        </w:rPr>
      </w:pPr>
      <w:r w:rsidRPr="00712340">
        <w:rPr>
          <w:rFonts w:ascii="GHEA Grapalat" w:hAnsi="GHEA Grapalat"/>
          <w:sz w:val="20"/>
          <w:lang w:val="es-ES"/>
        </w:rPr>
        <w:t>5.</w:t>
      </w:r>
      <w:r w:rsidRPr="00712340">
        <w:rPr>
          <w:rFonts w:ascii="GHEA Grapalat" w:hAnsi="GHEA Grapalat"/>
          <w:sz w:val="20"/>
          <w:lang w:val="hy-AM"/>
        </w:rPr>
        <w:t>2</w:t>
      </w:r>
      <w:r w:rsidRPr="00712340">
        <w:rPr>
          <w:rFonts w:ascii="GHEA Grapalat" w:hAnsi="GHEA Grapalat" w:cs="Sylfaen"/>
          <w:sz w:val="20"/>
          <w:lang w:val="es-ES"/>
        </w:rPr>
        <w:t xml:space="preserve"> Մ</w:t>
      </w:r>
      <w:r w:rsidRPr="00712340">
        <w:rPr>
          <w:rFonts w:ascii="GHEA Grapalat" w:hAnsi="GHEA Grapalat" w:cs="Sylfaen"/>
          <w:sz w:val="20"/>
          <w:szCs w:val="24"/>
          <w:lang w:val="hy-AM" w:eastAsia="en-US"/>
        </w:rPr>
        <w:t xml:space="preserve">ասնակիցը գնային առաջարկը ներկայացնում է </w:t>
      </w:r>
      <w:r w:rsidRPr="00712340">
        <w:rPr>
          <w:rFonts w:ascii="GHEA Grapalat" w:hAnsi="GHEA Grapalat" w:cs="Sylfaen"/>
          <w:sz w:val="20"/>
          <w:lang w:val="hy-AM"/>
        </w:rPr>
        <w:t>ինքնարժեք, շահույթ</w:t>
      </w:r>
      <w:r w:rsidRPr="00712340">
        <w:rPr>
          <w:rFonts w:ascii="GHEA Grapalat" w:hAnsi="GHEA Grapalat" w:cs="Sylfaen"/>
          <w:szCs w:val="22"/>
          <w:lang w:val="es-ES"/>
        </w:rPr>
        <w:t xml:space="preserve"> </w:t>
      </w:r>
      <w:r w:rsidRPr="0071234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712340">
        <w:rPr>
          <w:rFonts w:ascii="GHEA Grapalat" w:hAnsi="GHEA Grapalat" w:cs="Sylfaen"/>
          <w:sz w:val="20"/>
          <w:szCs w:val="24"/>
          <w:lang w:eastAsia="en-US"/>
        </w:rPr>
        <w:t>մ</w:t>
      </w:r>
      <w:r w:rsidRPr="0071234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712340">
        <w:rPr>
          <w:rFonts w:ascii="GHEA Grapalat" w:hAnsi="GHEA Grapalat" w:cs="Sylfaen"/>
          <w:sz w:val="20"/>
          <w:szCs w:val="24"/>
          <w:lang w:val="es-ES" w:eastAsia="en-US"/>
        </w:rPr>
        <w:t xml:space="preserve"> </w:t>
      </w:r>
      <w:r w:rsidRPr="00712340">
        <w:rPr>
          <w:rFonts w:ascii="GHEA Grapalat" w:hAnsi="GHEA Grapalat" w:cs="Sylfaen"/>
          <w:sz w:val="20"/>
          <w:lang w:val="ru-RU"/>
        </w:rPr>
        <w:t>ներկայաց</w:t>
      </w:r>
      <w:r w:rsidRPr="00712340">
        <w:rPr>
          <w:rFonts w:ascii="GHEA Grapalat" w:hAnsi="GHEA Grapalat" w:cs="Sylfaen"/>
          <w:sz w:val="20"/>
        </w:rPr>
        <w:t>վող</w:t>
      </w:r>
      <w:r w:rsidRPr="00712340">
        <w:rPr>
          <w:rFonts w:ascii="GHEA Grapalat" w:hAnsi="GHEA Grapalat" w:cs="Sylfaen"/>
          <w:sz w:val="20"/>
          <w:lang w:val="es-ES"/>
        </w:rPr>
        <w:t xml:space="preserve"> </w:t>
      </w:r>
      <w:r w:rsidRPr="00712340">
        <w:rPr>
          <w:rFonts w:ascii="GHEA Grapalat" w:hAnsi="GHEA Grapalat" w:cs="Sylfaen"/>
          <w:sz w:val="20"/>
          <w:lang w:val="ru-RU"/>
        </w:rPr>
        <w:t>գնային</w:t>
      </w:r>
      <w:r w:rsidRPr="00712340">
        <w:rPr>
          <w:rFonts w:ascii="GHEA Grapalat" w:hAnsi="GHEA Grapalat" w:cs="Sylfaen"/>
          <w:sz w:val="20"/>
          <w:lang w:val="es-ES"/>
        </w:rPr>
        <w:t xml:space="preserve"> </w:t>
      </w:r>
      <w:r w:rsidRPr="00712340">
        <w:rPr>
          <w:rFonts w:ascii="GHEA Grapalat" w:hAnsi="GHEA Grapalat" w:cs="Sylfaen"/>
          <w:sz w:val="20"/>
          <w:lang w:val="ru-RU"/>
        </w:rPr>
        <w:t>առաջարկում</w:t>
      </w:r>
      <w:r w:rsidRPr="0071234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712340">
        <w:rPr>
          <w:rFonts w:ascii="GHEA Grapalat" w:hAnsi="GHEA Grapalat" w:cs="Sylfaen"/>
          <w:sz w:val="20"/>
          <w:szCs w:val="24"/>
          <w:lang w:val="es-ES" w:eastAsia="en-US"/>
        </w:rPr>
        <w:t xml:space="preserve"> Ընդ որում՝</w:t>
      </w:r>
    </w:p>
    <w:p w:rsidR="00631539" w:rsidRPr="00631539" w:rsidRDefault="00631539" w:rsidP="00631539">
      <w:pPr>
        <w:pStyle w:val="norm"/>
        <w:spacing w:line="240" w:lineRule="auto"/>
        <w:ind w:firstLine="567"/>
        <w:rPr>
          <w:rFonts w:ascii="GHEA Grapalat" w:hAnsi="GHEA Grapalat" w:cs="Sylfaen"/>
          <w:sz w:val="20"/>
          <w:szCs w:val="24"/>
          <w:lang w:val="es-ES" w:eastAsia="en-US"/>
        </w:rPr>
      </w:pPr>
      <w:r w:rsidRPr="00712340">
        <w:rPr>
          <w:rFonts w:ascii="GHEA Grapalat" w:hAnsi="GHEA Grapalat" w:cs="Sylfaen"/>
          <w:sz w:val="20"/>
          <w:szCs w:val="24"/>
          <w:lang w:eastAsia="en-US"/>
        </w:rPr>
        <w:t>ա</w:t>
      </w:r>
      <w:r w:rsidRPr="00631539">
        <w:rPr>
          <w:rFonts w:ascii="GHEA Grapalat" w:hAnsi="GHEA Grapalat" w:cs="Sylfaen"/>
          <w:sz w:val="20"/>
          <w:szCs w:val="24"/>
          <w:lang w:val="es-ES" w:eastAsia="en-US"/>
        </w:rPr>
        <w:t xml:space="preserve">) </w:t>
      </w:r>
      <w:proofErr w:type="gramStart"/>
      <w:r w:rsidRPr="00712340">
        <w:rPr>
          <w:rFonts w:ascii="GHEA Grapalat" w:hAnsi="GHEA Grapalat" w:cs="Sylfaen"/>
          <w:sz w:val="20"/>
          <w:szCs w:val="24"/>
          <w:lang w:eastAsia="en-US"/>
        </w:rPr>
        <w:t>մ</w:t>
      </w:r>
      <w:r w:rsidRPr="00712340">
        <w:rPr>
          <w:rFonts w:ascii="GHEA Grapalat" w:hAnsi="GHEA Grapalat" w:cs="Sylfaen"/>
          <w:sz w:val="20"/>
          <w:szCs w:val="24"/>
          <w:lang w:val="hy-AM" w:eastAsia="en-US"/>
        </w:rPr>
        <w:t>ասնակիցների</w:t>
      </w:r>
      <w:proofErr w:type="gramEnd"/>
      <w:r w:rsidRPr="00712340">
        <w:rPr>
          <w:rFonts w:ascii="GHEA Grapalat" w:hAnsi="GHEA Grapalat" w:cs="Sylfaen"/>
          <w:sz w:val="20"/>
          <w:szCs w:val="24"/>
          <w:lang w:val="hy-AM" w:eastAsia="en-US"/>
        </w:rPr>
        <w:t xml:space="preserve"> գնային առաջարկների գնահատում</w:t>
      </w:r>
      <w:r w:rsidRPr="00712340">
        <w:rPr>
          <w:rFonts w:ascii="GHEA Grapalat" w:hAnsi="GHEA Grapalat" w:cs="Sylfaen"/>
          <w:sz w:val="20"/>
          <w:szCs w:val="24"/>
          <w:lang w:eastAsia="en-US"/>
        </w:rPr>
        <w:t>ն</w:t>
      </w:r>
      <w:r w:rsidRPr="00712340">
        <w:rPr>
          <w:rFonts w:ascii="GHEA Grapalat" w:hAnsi="GHEA Grapalat" w:cs="Sylfaen"/>
          <w:sz w:val="20"/>
          <w:szCs w:val="24"/>
          <w:lang w:val="hy-AM" w:eastAsia="en-US"/>
        </w:rPr>
        <w:t xml:space="preserve"> </w:t>
      </w:r>
      <w:r w:rsidRPr="00712340">
        <w:rPr>
          <w:rFonts w:ascii="GHEA Grapalat" w:hAnsi="GHEA Grapalat" w:cs="Sylfaen"/>
          <w:sz w:val="20"/>
          <w:szCs w:val="24"/>
          <w:lang w:eastAsia="en-US"/>
        </w:rPr>
        <w:t>ու</w:t>
      </w:r>
      <w:r w:rsidRPr="00712340">
        <w:rPr>
          <w:rFonts w:ascii="GHEA Grapalat" w:hAnsi="GHEA Grapalat" w:cs="Sylfaen"/>
          <w:sz w:val="20"/>
          <w:szCs w:val="24"/>
          <w:lang w:val="hy-AM" w:eastAsia="en-US"/>
        </w:rPr>
        <w:t xml:space="preserve"> համեմատումն իրականացվում </w:t>
      </w:r>
      <w:r w:rsidRPr="00712340">
        <w:rPr>
          <w:rFonts w:ascii="GHEA Grapalat" w:hAnsi="GHEA Grapalat" w:cs="Sylfaen"/>
          <w:sz w:val="20"/>
          <w:szCs w:val="24"/>
          <w:lang w:eastAsia="en-US"/>
        </w:rPr>
        <w:t>են</w:t>
      </w:r>
      <w:r w:rsidRPr="00712340">
        <w:rPr>
          <w:rFonts w:ascii="GHEA Grapalat" w:hAnsi="GHEA Grapalat" w:cs="Sylfaen"/>
          <w:sz w:val="20"/>
          <w:szCs w:val="24"/>
          <w:lang w:val="hy-AM" w:eastAsia="en-US"/>
        </w:rPr>
        <w:t xml:space="preserve"> առանց սույն կետում նշված հարկի գումարի հաշվարկման</w:t>
      </w:r>
      <w:r w:rsidRPr="00631539">
        <w:rPr>
          <w:rFonts w:ascii="GHEA Grapalat" w:hAnsi="GHEA Grapalat" w:cs="Sylfaen"/>
          <w:sz w:val="20"/>
          <w:szCs w:val="24"/>
          <w:lang w:val="es-ES" w:eastAsia="en-US"/>
        </w:rPr>
        <w:t>.</w:t>
      </w:r>
    </w:p>
    <w:p w:rsidR="00631539" w:rsidRPr="00712340" w:rsidRDefault="00631539" w:rsidP="00631539">
      <w:pPr>
        <w:pStyle w:val="norm"/>
        <w:spacing w:line="240" w:lineRule="auto"/>
        <w:rPr>
          <w:rFonts w:ascii="GHEA Grapalat" w:hAnsi="GHEA Grapalat" w:cs="Sylfaen"/>
          <w:sz w:val="20"/>
          <w:szCs w:val="24"/>
          <w:lang w:val="hy-AM" w:eastAsia="en-US"/>
        </w:rPr>
      </w:pPr>
      <w:r w:rsidRPr="00631539">
        <w:rPr>
          <w:rFonts w:ascii="GHEA Grapalat" w:hAnsi="GHEA Grapalat" w:cs="Sylfaen"/>
          <w:sz w:val="20"/>
          <w:szCs w:val="24"/>
          <w:lang w:val="hy-AM" w:eastAsia="en-US"/>
        </w:rPr>
        <w:t>Մ</w:t>
      </w:r>
      <w:r w:rsidRPr="00712340">
        <w:rPr>
          <w:rFonts w:ascii="GHEA Grapalat" w:hAnsi="GHEA Grapalat" w:cs="Sylfaen"/>
          <w:sz w:val="20"/>
          <w:szCs w:val="24"/>
          <w:lang w:val="hy-AM" w:eastAsia="en-US"/>
        </w:rPr>
        <w:t>ասնակ</w:t>
      </w:r>
      <w:r w:rsidRPr="00631539">
        <w:rPr>
          <w:rFonts w:ascii="GHEA Grapalat" w:hAnsi="GHEA Grapalat" w:cs="Sylfaen"/>
          <w:sz w:val="20"/>
          <w:szCs w:val="24"/>
          <w:lang w:val="hy-AM" w:eastAsia="en-US"/>
        </w:rPr>
        <w:t xml:space="preserve">ցի </w:t>
      </w:r>
      <w:r w:rsidRPr="00712340">
        <w:rPr>
          <w:rFonts w:ascii="GHEA Grapalat" w:hAnsi="GHEA Grapalat" w:cs="Sylfaen"/>
          <w:sz w:val="20"/>
          <w:szCs w:val="24"/>
          <w:lang w:val="hy-AM" w:eastAsia="en-US"/>
        </w:rPr>
        <w:t>հայտը ենթակա չէ մերժման, եթե`</w:t>
      </w:r>
    </w:p>
    <w:p w:rsidR="00631539" w:rsidRPr="00712340" w:rsidRDefault="00631539" w:rsidP="00631539">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lastRenderedPageBreak/>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31539" w:rsidRPr="00712340" w:rsidRDefault="00631539" w:rsidP="00631539">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631539" w:rsidRPr="00712340" w:rsidRDefault="00631539" w:rsidP="00631539">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գ. գնային առաջարկում չափաբաժնի համարը սխալ է նշված, սակայն </w:t>
      </w:r>
      <w:r w:rsidR="00174DB7">
        <w:rPr>
          <w:rFonts w:ascii="GHEA Grapalat" w:hAnsi="GHEA Grapalat" w:cs="Sylfaen"/>
          <w:sz w:val="20"/>
          <w:szCs w:val="24"/>
          <w:lang w:val="hy-AM" w:eastAsia="en-US"/>
        </w:rPr>
        <w:t>կնքել ՀՀ  Սյունիքի մարզի  Գորայք  համայնքի  Ծղուկ բնակավայրի  արտաքին լուսավորության ցանցի վերակառուցման  աշխատանքներ որակի նկատմամբ տեխնիկական հսկողության ծառայություններ</w:t>
      </w:r>
      <w:r w:rsidRPr="00712340">
        <w:rPr>
          <w:rFonts w:ascii="GHEA Grapalat" w:hAnsi="GHEA Grapalat" w:cs="Sylfaen"/>
          <w:sz w:val="20"/>
          <w:szCs w:val="24"/>
          <w:lang w:val="hy-AM" w:eastAsia="en-US"/>
        </w:rPr>
        <w:t xml:space="preserve"> ճիշտ է լրացված.</w:t>
      </w:r>
    </w:p>
    <w:p w:rsidR="00631539" w:rsidRPr="00712340" w:rsidRDefault="00631539" w:rsidP="00631539">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631539" w:rsidRPr="00712340" w:rsidRDefault="00631539" w:rsidP="00631539">
      <w:pPr>
        <w:tabs>
          <w:tab w:val="left" w:pos="0"/>
        </w:tabs>
        <w:ind w:firstLine="360"/>
        <w:jc w:val="both"/>
        <w:rPr>
          <w:rFonts w:ascii="GHEA Grapalat" w:hAnsi="GHEA Grapalat" w:cs="Sylfaen"/>
          <w:sz w:val="20"/>
          <w:lang w:val="hy-AM"/>
        </w:rPr>
      </w:pPr>
      <w:r w:rsidRPr="00712340">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31539" w:rsidRPr="00712340" w:rsidRDefault="00631539" w:rsidP="00631539">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31539" w:rsidRPr="00712340" w:rsidRDefault="00631539" w:rsidP="00631539">
      <w:pPr>
        <w:pStyle w:val="norm"/>
        <w:spacing w:line="240" w:lineRule="auto"/>
        <w:ind w:firstLine="567"/>
        <w:rPr>
          <w:rFonts w:ascii="GHEA Grapalat" w:hAnsi="GHEA Grapalat"/>
          <w:sz w:val="20"/>
          <w:lang w:val="es-ES"/>
        </w:rPr>
      </w:pPr>
      <w:r w:rsidRPr="00712340">
        <w:rPr>
          <w:rFonts w:ascii="GHEA Grapalat" w:hAnsi="GHEA Grapalat"/>
          <w:sz w:val="20"/>
          <w:lang w:val="es-ES"/>
        </w:rPr>
        <w:t>5.</w:t>
      </w:r>
      <w:r w:rsidRPr="00712340">
        <w:rPr>
          <w:rFonts w:ascii="GHEA Grapalat" w:hAnsi="GHEA Grapalat"/>
          <w:sz w:val="20"/>
          <w:lang w:val="hy-AM"/>
        </w:rPr>
        <w:t>3</w:t>
      </w:r>
      <w:r w:rsidRPr="0071234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31539" w:rsidRPr="00712340" w:rsidRDefault="00631539" w:rsidP="00631539">
      <w:pPr>
        <w:pStyle w:val="BodyTextIndent2"/>
        <w:spacing w:line="240" w:lineRule="auto"/>
        <w:ind w:firstLine="567"/>
        <w:rPr>
          <w:rFonts w:ascii="GHEA Grapalat" w:hAnsi="GHEA Grapalat"/>
          <w:lang w:val="es-ES"/>
        </w:rPr>
      </w:pPr>
    </w:p>
    <w:p w:rsidR="00631539" w:rsidRPr="00712340" w:rsidRDefault="00631539" w:rsidP="00631539">
      <w:pPr>
        <w:jc w:val="center"/>
        <w:rPr>
          <w:rFonts w:ascii="GHEA Grapalat" w:hAnsi="GHEA Grapalat"/>
          <w:b/>
          <w:sz w:val="20"/>
          <w:lang w:val="es-ES"/>
        </w:rPr>
      </w:pPr>
      <w:r w:rsidRPr="00712340">
        <w:rPr>
          <w:rFonts w:ascii="GHEA Grapalat" w:hAnsi="GHEA Grapalat"/>
          <w:b/>
          <w:sz w:val="20"/>
          <w:lang w:val="es-ES"/>
        </w:rPr>
        <w:t xml:space="preserve">6. </w:t>
      </w:r>
      <w:r w:rsidRPr="00712340">
        <w:rPr>
          <w:rFonts w:ascii="GHEA Grapalat" w:hAnsi="GHEA Grapalat"/>
          <w:b/>
          <w:sz w:val="20"/>
        </w:rPr>
        <w:t>ՀԱՅՏԻ</w:t>
      </w:r>
      <w:r w:rsidRPr="00712340">
        <w:rPr>
          <w:rFonts w:ascii="GHEA Grapalat" w:hAnsi="GHEA Grapalat"/>
          <w:b/>
          <w:sz w:val="20"/>
          <w:lang w:val="es-ES"/>
        </w:rPr>
        <w:t xml:space="preserve"> </w:t>
      </w:r>
      <w:r w:rsidRPr="00712340">
        <w:rPr>
          <w:rFonts w:ascii="GHEA Grapalat" w:hAnsi="GHEA Grapalat"/>
          <w:b/>
          <w:sz w:val="20"/>
        </w:rPr>
        <w:t>ԳՈՐԾՈՂՈՒԹՅԱՆ</w:t>
      </w:r>
      <w:r w:rsidRPr="00712340">
        <w:rPr>
          <w:rFonts w:ascii="GHEA Grapalat" w:hAnsi="GHEA Grapalat"/>
          <w:b/>
          <w:sz w:val="20"/>
          <w:lang w:val="es-ES"/>
        </w:rPr>
        <w:t xml:space="preserve"> </w:t>
      </w:r>
      <w:r w:rsidRPr="00712340">
        <w:rPr>
          <w:rFonts w:ascii="GHEA Grapalat" w:hAnsi="GHEA Grapalat"/>
          <w:b/>
          <w:sz w:val="20"/>
        </w:rPr>
        <w:t>ԺԱՄԿԵՏԸ</w:t>
      </w:r>
      <w:r w:rsidRPr="00712340">
        <w:rPr>
          <w:rFonts w:ascii="GHEA Grapalat" w:hAnsi="GHEA Grapalat"/>
          <w:b/>
          <w:sz w:val="20"/>
          <w:lang w:val="es-ES"/>
        </w:rPr>
        <w:t xml:space="preserve">, </w:t>
      </w:r>
      <w:r w:rsidRPr="00712340">
        <w:rPr>
          <w:rFonts w:ascii="GHEA Grapalat" w:hAnsi="GHEA Grapalat"/>
          <w:b/>
          <w:sz w:val="20"/>
        </w:rPr>
        <w:t>ՀԱՅՏԵՐՈՒՄ</w:t>
      </w:r>
      <w:r w:rsidRPr="00712340">
        <w:rPr>
          <w:rFonts w:ascii="GHEA Grapalat" w:hAnsi="GHEA Grapalat"/>
          <w:b/>
          <w:sz w:val="20"/>
          <w:lang w:val="es-ES"/>
        </w:rPr>
        <w:t xml:space="preserve"> </w:t>
      </w:r>
      <w:r w:rsidRPr="00712340">
        <w:rPr>
          <w:rFonts w:ascii="GHEA Grapalat" w:hAnsi="GHEA Grapalat"/>
          <w:b/>
          <w:sz w:val="20"/>
        </w:rPr>
        <w:t>ՓՈՓՈԽՈՒԹՅՈՒՆ</w:t>
      </w:r>
      <w:r w:rsidRPr="00712340">
        <w:rPr>
          <w:rFonts w:ascii="GHEA Grapalat" w:hAnsi="GHEA Grapalat"/>
          <w:b/>
          <w:sz w:val="20"/>
          <w:lang w:val="es-ES"/>
        </w:rPr>
        <w:t xml:space="preserve"> </w:t>
      </w:r>
      <w:r w:rsidRPr="00712340">
        <w:rPr>
          <w:rFonts w:ascii="GHEA Grapalat" w:hAnsi="GHEA Grapalat"/>
          <w:b/>
          <w:sz w:val="20"/>
        </w:rPr>
        <w:t>ԿԱՏԱՐԵԼՈՒ</w:t>
      </w:r>
    </w:p>
    <w:p w:rsidR="00631539" w:rsidRPr="00712340" w:rsidRDefault="00631539" w:rsidP="00631539">
      <w:pPr>
        <w:jc w:val="center"/>
        <w:rPr>
          <w:rFonts w:ascii="GHEA Grapalat" w:hAnsi="GHEA Grapalat"/>
          <w:b/>
          <w:sz w:val="20"/>
          <w:lang w:val="es-ES"/>
        </w:rPr>
      </w:pPr>
      <w:r w:rsidRPr="00712340">
        <w:rPr>
          <w:rFonts w:ascii="GHEA Grapalat" w:hAnsi="GHEA Grapalat"/>
          <w:b/>
          <w:sz w:val="20"/>
        </w:rPr>
        <w:t>ԵՎ</w:t>
      </w:r>
      <w:r w:rsidRPr="00712340">
        <w:rPr>
          <w:rFonts w:ascii="GHEA Grapalat" w:hAnsi="GHEA Grapalat"/>
          <w:b/>
          <w:sz w:val="20"/>
          <w:lang w:val="es-ES"/>
        </w:rPr>
        <w:t xml:space="preserve"> </w:t>
      </w:r>
      <w:r w:rsidRPr="00712340">
        <w:rPr>
          <w:rFonts w:ascii="GHEA Grapalat" w:hAnsi="GHEA Grapalat"/>
          <w:b/>
          <w:sz w:val="20"/>
        </w:rPr>
        <w:t>ԴՐԱՆՔ</w:t>
      </w:r>
      <w:r w:rsidRPr="00712340">
        <w:rPr>
          <w:rFonts w:ascii="GHEA Grapalat" w:hAnsi="GHEA Grapalat"/>
          <w:b/>
          <w:sz w:val="20"/>
          <w:lang w:val="es-ES"/>
        </w:rPr>
        <w:t xml:space="preserve"> </w:t>
      </w:r>
      <w:r w:rsidRPr="00712340">
        <w:rPr>
          <w:rFonts w:ascii="GHEA Grapalat" w:hAnsi="GHEA Grapalat"/>
          <w:b/>
          <w:sz w:val="20"/>
        </w:rPr>
        <w:t>ՀԵՏ</w:t>
      </w:r>
      <w:r w:rsidRPr="00712340">
        <w:rPr>
          <w:rFonts w:ascii="GHEA Grapalat" w:hAnsi="GHEA Grapalat"/>
          <w:b/>
          <w:sz w:val="20"/>
          <w:lang w:val="es-ES"/>
        </w:rPr>
        <w:t xml:space="preserve"> </w:t>
      </w:r>
      <w:r w:rsidRPr="00712340">
        <w:rPr>
          <w:rFonts w:ascii="GHEA Grapalat" w:hAnsi="GHEA Grapalat"/>
          <w:b/>
          <w:sz w:val="20"/>
        </w:rPr>
        <w:t>ՎԵՐՑՆԵԼՈՒ</w:t>
      </w:r>
      <w:r w:rsidRPr="00712340">
        <w:rPr>
          <w:rFonts w:ascii="GHEA Grapalat" w:hAnsi="GHEA Grapalat"/>
          <w:b/>
          <w:sz w:val="20"/>
          <w:lang w:val="es-ES"/>
        </w:rPr>
        <w:t xml:space="preserve"> </w:t>
      </w:r>
      <w:r w:rsidRPr="00712340">
        <w:rPr>
          <w:rFonts w:ascii="GHEA Grapalat" w:hAnsi="GHEA Grapalat"/>
          <w:b/>
          <w:sz w:val="20"/>
        </w:rPr>
        <w:t>ԿԱՐԳԸ</w:t>
      </w:r>
    </w:p>
    <w:p w:rsidR="00631539" w:rsidRPr="00712340" w:rsidRDefault="00631539" w:rsidP="00631539">
      <w:pPr>
        <w:pStyle w:val="BodyTextIndent"/>
        <w:spacing w:line="240" w:lineRule="auto"/>
        <w:ind w:firstLine="567"/>
        <w:rPr>
          <w:rFonts w:ascii="GHEA Grapalat" w:hAnsi="GHEA Grapalat"/>
          <w:b/>
          <w:lang w:val="af-ZA"/>
        </w:rPr>
      </w:pPr>
    </w:p>
    <w:p w:rsidR="00631539" w:rsidRPr="00712340" w:rsidRDefault="00631539" w:rsidP="00631539">
      <w:pPr>
        <w:pStyle w:val="BodyTextIndent"/>
        <w:spacing w:line="240" w:lineRule="auto"/>
        <w:ind w:firstLine="567"/>
        <w:rPr>
          <w:rFonts w:ascii="GHEA Grapalat" w:hAnsi="GHEA Grapalat" w:cs="Sylfaen"/>
          <w:i w:val="0"/>
          <w:szCs w:val="24"/>
          <w:lang w:val="af-ZA"/>
        </w:rPr>
      </w:pPr>
      <w:r w:rsidRPr="00712340">
        <w:rPr>
          <w:rFonts w:ascii="GHEA Grapalat" w:hAnsi="GHEA Grapalat"/>
          <w:i w:val="0"/>
          <w:lang w:val="af-ZA"/>
        </w:rPr>
        <w:t>6.1</w:t>
      </w:r>
      <w:r w:rsidRPr="00712340">
        <w:rPr>
          <w:rFonts w:ascii="GHEA Grapalat" w:hAnsi="GHEA Grapalat"/>
          <w:lang w:val="af-ZA"/>
        </w:rPr>
        <w:t xml:space="preserve"> </w:t>
      </w:r>
      <w:r w:rsidRPr="00712340">
        <w:rPr>
          <w:rFonts w:ascii="GHEA Grapalat" w:hAnsi="GHEA Grapalat" w:cs="Sylfaen"/>
          <w:i w:val="0"/>
          <w:szCs w:val="24"/>
          <w:lang w:val="ru-RU"/>
        </w:rPr>
        <w:t>Օրենքի</w:t>
      </w:r>
      <w:r w:rsidRPr="00712340">
        <w:rPr>
          <w:rFonts w:ascii="GHEA Grapalat" w:hAnsi="GHEA Grapalat" w:cs="Sylfaen"/>
          <w:i w:val="0"/>
          <w:szCs w:val="24"/>
          <w:lang w:val="af-ZA"/>
        </w:rPr>
        <w:t xml:space="preserve"> 31-</w:t>
      </w:r>
      <w:r w:rsidRPr="00712340">
        <w:rPr>
          <w:rFonts w:ascii="GHEA Grapalat" w:hAnsi="GHEA Grapalat" w:cs="Sylfaen"/>
          <w:i w:val="0"/>
          <w:szCs w:val="24"/>
          <w:lang w:val="ru-RU"/>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հոդվածի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վավեր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մինչև</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Օրենքին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պայմանագրի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կնքումը</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մ</w:t>
      </w:r>
      <w:r w:rsidRPr="00712340">
        <w:rPr>
          <w:rFonts w:ascii="GHEA Grapalat" w:hAnsi="GHEA Grapalat" w:cs="Sylfaen"/>
          <w:i w:val="0"/>
          <w:szCs w:val="24"/>
          <w:lang w:val="ru-RU"/>
        </w:rPr>
        <w:t>ասնակցի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կողմից</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հետ</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վերցնելը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մերժումը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սույն </w:t>
      </w:r>
      <w:r w:rsidRPr="00712340">
        <w:rPr>
          <w:rFonts w:ascii="GHEA Grapalat" w:hAnsi="GHEA Grapalat" w:cs="Sylfaen"/>
          <w:i w:val="0"/>
          <w:szCs w:val="24"/>
          <w:lang w:val="ru-RU"/>
        </w:rPr>
        <w:t>ընթացակարգը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չկայացած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հայտարարվելը։</w:t>
      </w:r>
    </w:p>
    <w:p w:rsidR="00631539" w:rsidRPr="00712340" w:rsidRDefault="00631539" w:rsidP="00631539">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 xml:space="preserve">6.2  </w:t>
      </w:r>
      <w:r w:rsidRPr="00712340">
        <w:rPr>
          <w:rFonts w:ascii="GHEA Grapalat" w:hAnsi="GHEA Grapalat" w:cs="Sylfaen"/>
          <w:i w:val="0"/>
          <w:szCs w:val="24"/>
          <w:lang w:val="ru-RU"/>
        </w:rPr>
        <w:t>Օրենքի</w:t>
      </w:r>
      <w:r w:rsidRPr="00712340">
        <w:rPr>
          <w:rFonts w:ascii="GHEA Grapalat" w:hAnsi="GHEA Grapalat" w:cs="Sylfaen"/>
          <w:i w:val="0"/>
          <w:szCs w:val="24"/>
          <w:lang w:val="af-ZA"/>
        </w:rPr>
        <w:t xml:space="preserve"> 31-</w:t>
      </w:r>
      <w:r w:rsidRPr="00712340">
        <w:rPr>
          <w:rFonts w:ascii="GHEA Grapalat" w:hAnsi="GHEA Grapalat" w:cs="Sylfaen"/>
          <w:i w:val="0"/>
          <w:szCs w:val="24"/>
          <w:lang w:val="ru-RU"/>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հոդվածի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մ</w:t>
      </w:r>
      <w:r w:rsidRPr="00712340">
        <w:rPr>
          <w:rFonts w:ascii="GHEA Grapalat" w:hAnsi="GHEA Grapalat" w:cs="Sylfaen"/>
          <w:i w:val="0"/>
          <w:szCs w:val="24"/>
          <w:lang w:val="ru-RU"/>
        </w:rPr>
        <w:t>ասնակիցը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մինչև</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1-ին մասի 4.2 </w:t>
      </w:r>
      <w:r w:rsidRPr="00712340">
        <w:rPr>
          <w:rFonts w:ascii="GHEA Grapalat" w:hAnsi="GHEA Grapalat" w:cs="Sylfaen"/>
          <w:i w:val="0"/>
          <w:szCs w:val="24"/>
          <w:lang w:val="ru-RU"/>
        </w:rPr>
        <w:t>կետում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նշված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վերջնաժամկետը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հետ</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վերցնել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իր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հայտը։</w:t>
      </w:r>
    </w:p>
    <w:p w:rsidR="00631539" w:rsidRPr="00712340" w:rsidRDefault="00631539" w:rsidP="00631539">
      <w:pPr>
        <w:ind w:firstLine="567"/>
        <w:jc w:val="center"/>
        <w:rPr>
          <w:rFonts w:ascii="GHEA Grapalat" w:hAnsi="GHEA Grapalat"/>
          <w:b/>
          <w:sz w:val="20"/>
          <w:lang w:val="af-ZA"/>
        </w:rPr>
      </w:pPr>
    </w:p>
    <w:p w:rsidR="00631539" w:rsidRPr="00712340" w:rsidRDefault="00631539" w:rsidP="00631539">
      <w:pPr>
        <w:ind w:firstLine="567"/>
        <w:jc w:val="center"/>
        <w:rPr>
          <w:rFonts w:ascii="GHEA Grapalat" w:hAnsi="GHEA Grapalat"/>
          <w:b/>
          <w:sz w:val="20"/>
          <w:lang w:val="af-ZA"/>
        </w:rPr>
      </w:pPr>
      <w:r w:rsidRPr="00712340">
        <w:rPr>
          <w:rFonts w:ascii="GHEA Grapalat" w:hAnsi="GHEA Grapalat"/>
          <w:b/>
          <w:sz w:val="20"/>
          <w:lang w:val="af-ZA"/>
        </w:rPr>
        <w:t xml:space="preserve">7. </w:t>
      </w:r>
      <w:r w:rsidRPr="00712340">
        <w:rPr>
          <w:rFonts w:ascii="GHEA Grapalat" w:hAnsi="GHEA Grapalat" w:cs="Sylfaen"/>
          <w:b/>
          <w:sz w:val="20"/>
          <w:lang w:val="es-ES"/>
        </w:rPr>
        <w:t>ՀԱՅՏԻ</w:t>
      </w:r>
      <w:r w:rsidRPr="00712340">
        <w:rPr>
          <w:rFonts w:ascii="GHEA Grapalat" w:hAnsi="GHEA Grapalat" w:cs="Times Armenian"/>
          <w:b/>
          <w:sz w:val="20"/>
          <w:lang w:val="af-ZA"/>
        </w:rPr>
        <w:t xml:space="preserve"> </w:t>
      </w:r>
      <w:r w:rsidRPr="00712340">
        <w:rPr>
          <w:rFonts w:ascii="GHEA Grapalat" w:hAnsi="GHEA Grapalat" w:cs="Sylfaen"/>
          <w:b/>
          <w:sz w:val="20"/>
          <w:lang w:val="es-ES"/>
        </w:rPr>
        <w:t>ԱՊԱՀՈՎՈՒՄԸ</w:t>
      </w:r>
      <w:r w:rsidRPr="00712340">
        <w:rPr>
          <w:rFonts w:ascii="GHEA Grapalat" w:hAnsi="GHEA Grapalat" w:cs="Times Armenian"/>
          <w:b/>
          <w:color w:val="FFFFFF"/>
          <w:sz w:val="20"/>
          <w:lang w:val="af-ZA"/>
        </w:rPr>
        <w:t xml:space="preserve"> </w:t>
      </w:r>
    </w:p>
    <w:p w:rsidR="00631539" w:rsidRPr="00712340" w:rsidRDefault="00631539" w:rsidP="00631539">
      <w:pPr>
        <w:ind w:firstLine="567"/>
        <w:jc w:val="both"/>
        <w:rPr>
          <w:rFonts w:ascii="GHEA Grapalat" w:hAnsi="GHEA Grapalat"/>
          <w:b/>
          <w:sz w:val="20"/>
          <w:lang w:val="af-ZA"/>
        </w:rPr>
      </w:pPr>
    </w:p>
    <w:p w:rsidR="00631539" w:rsidRPr="00712340" w:rsidRDefault="00631539" w:rsidP="00631539">
      <w:pPr>
        <w:ind w:firstLine="567"/>
        <w:jc w:val="both"/>
        <w:rPr>
          <w:rFonts w:ascii="GHEA Grapalat" w:hAnsi="GHEA Grapalat"/>
          <w:sz w:val="20"/>
          <w:szCs w:val="20"/>
          <w:lang w:val="af-ZA"/>
        </w:rPr>
      </w:pPr>
      <w:r w:rsidRPr="00712340">
        <w:rPr>
          <w:rFonts w:ascii="GHEA Grapalat" w:hAnsi="GHEA Grapalat"/>
          <w:sz w:val="20"/>
          <w:lang w:val="af-ZA"/>
        </w:rPr>
        <w:t xml:space="preserve">7.1 </w:t>
      </w:r>
      <w:r w:rsidRPr="00712340">
        <w:rPr>
          <w:rFonts w:ascii="GHEA Grapalat" w:hAnsi="GHEA Grapalat" w:cs="Sylfaen"/>
          <w:sz w:val="20"/>
          <w:lang w:val="ru-RU"/>
        </w:rPr>
        <w:t>Մասնակիցը</w:t>
      </w:r>
      <w:r w:rsidRPr="00712340">
        <w:rPr>
          <w:rFonts w:ascii="GHEA Grapalat" w:hAnsi="GHEA Grapalat" w:cs="Sylfaen"/>
          <w:sz w:val="20"/>
          <w:lang w:val="af-ZA"/>
        </w:rPr>
        <w:t xml:space="preserve"> </w:t>
      </w:r>
      <w:r w:rsidRPr="00712340">
        <w:rPr>
          <w:rFonts w:ascii="GHEA Grapalat" w:hAnsi="GHEA Grapalat" w:cs="Sylfaen"/>
          <w:sz w:val="20"/>
          <w:lang w:val="ru-RU"/>
        </w:rPr>
        <w:t>հայտով</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հրավերով</w:t>
      </w:r>
      <w:r w:rsidRPr="00712340">
        <w:rPr>
          <w:rFonts w:ascii="GHEA Grapalat" w:hAnsi="GHEA Grapalat" w:cs="Sylfaen"/>
          <w:sz w:val="20"/>
          <w:lang w:val="af-ZA"/>
        </w:rPr>
        <w:t xml:space="preserve"> </w:t>
      </w:r>
      <w:r w:rsidRPr="00712340">
        <w:rPr>
          <w:rFonts w:ascii="GHEA Grapalat" w:hAnsi="GHEA Grapalat" w:cs="Sylfaen"/>
          <w:sz w:val="20"/>
          <w:lang w:val="ru-RU"/>
        </w:rPr>
        <w:t>սահմանված</w:t>
      </w:r>
      <w:r w:rsidRPr="00712340">
        <w:rPr>
          <w:rFonts w:ascii="GHEA Grapalat" w:hAnsi="GHEA Grapalat" w:cs="Sylfaen"/>
          <w:sz w:val="20"/>
          <w:lang w:val="af-ZA"/>
        </w:rPr>
        <w:t xml:space="preserve"> կարգով </w:t>
      </w:r>
      <w:r w:rsidRPr="00712340">
        <w:rPr>
          <w:rFonts w:ascii="GHEA Grapalat" w:hAnsi="GHEA Grapalat" w:cs="Sylfaen"/>
          <w:bCs/>
          <w:sz w:val="20"/>
          <w:szCs w:val="20"/>
        </w:rPr>
        <w:t>ներկայացնում</w:t>
      </w:r>
      <w:r w:rsidRPr="00712340">
        <w:rPr>
          <w:rFonts w:ascii="GHEA Grapalat" w:hAnsi="GHEA Grapalat" w:cs="Sylfaen"/>
          <w:bCs/>
          <w:sz w:val="20"/>
          <w:szCs w:val="20"/>
          <w:lang w:val="af-ZA"/>
        </w:rPr>
        <w:t xml:space="preserve"> </w:t>
      </w:r>
      <w:r w:rsidRPr="00712340">
        <w:rPr>
          <w:rFonts w:ascii="GHEA Grapalat" w:hAnsi="GHEA Grapalat" w:cs="Sylfaen"/>
          <w:bCs/>
          <w:sz w:val="20"/>
          <w:szCs w:val="20"/>
        </w:rPr>
        <w:t>է</w:t>
      </w:r>
      <w:r w:rsidRPr="00712340">
        <w:rPr>
          <w:rFonts w:ascii="GHEA Grapalat" w:hAnsi="GHEA Grapalat" w:cs="Sylfaen"/>
          <w:bCs/>
          <w:sz w:val="20"/>
          <w:szCs w:val="20"/>
          <w:lang w:val="af-ZA"/>
        </w:rPr>
        <w:t xml:space="preserve"> </w:t>
      </w:r>
      <w:r w:rsidRPr="00712340">
        <w:rPr>
          <w:rFonts w:ascii="GHEA Grapalat" w:hAnsi="GHEA Grapalat" w:cs="Sylfaen"/>
          <w:bCs/>
          <w:sz w:val="20"/>
          <w:szCs w:val="20"/>
        </w:rPr>
        <w:t>հայտի</w:t>
      </w:r>
      <w:r w:rsidRPr="00712340">
        <w:rPr>
          <w:rFonts w:ascii="GHEA Grapalat" w:hAnsi="GHEA Grapalat" w:cs="Sylfaen"/>
          <w:bCs/>
          <w:sz w:val="20"/>
          <w:szCs w:val="20"/>
          <w:lang w:val="af-ZA"/>
        </w:rPr>
        <w:t xml:space="preserve"> </w:t>
      </w:r>
      <w:r w:rsidRPr="00712340">
        <w:rPr>
          <w:rFonts w:ascii="GHEA Grapalat" w:hAnsi="GHEA Grapalat" w:cs="Sylfaen"/>
          <w:bCs/>
          <w:sz w:val="20"/>
          <w:szCs w:val="20"/>
        </w:rPr>
        <w:t>ապահովում</w:t>
      </w:r>
      <w:r w:rsidRPr="00712340">
        <w:rPr>
          <w:rFonts w:ascii="GHEA Grapalat" w:hAnsi="GHEA Grapalat" w:cs="Sylfaen"/>
          <w:bCs/>
          <w:sz w:val="20"/>
          <w:szCs w:val="20"/>
          <w:lang w:val="af-ZA"/>
        </w:rPr>
        <w:t>:</w:t>
      </w:r>
      <w:r w:rsidRPr="00712340">
        <w:rPr>
          <w:rFonts w:ascii="GHEA Grapalat" w:hAnsi="GHEA Grapalat"/>
          <w:sz w:val="20"/>
          <w:szCs w:val="20"/>
          <w:lang w:val="af-ZA"/>
        </w:rPr>
        <w:t xml:space="preserve"> </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rPr>
        <w:t>Հայտի</w:t>
      </w:r>
      <w:r w:rsidRPr="00712340">
        <w:rPr>
          <w:rFonts w:ascii="GHEA Grapalat" w:hAnsi="GHEA Grapalat" w:cs="Sylfaen"/>
          <w:sz w:val="20"/>
          <w:szCs w:val="20"/>
          <w:lang w:val="af-ZA"/>
        </w:rPr>
        <w:t xml:space="preserve"> </w:t>
      </w:r>
      <w:r w:rsidRPr="00712340">
        <w:rPr>
          <w:rFonts w:ascii="GHEA Grapalat" w:hAnsi="GHEA Grapalat" w:cs="Sylfaen"/>
          <w:sz w:val="20"/>
          <w:szCs w:val="20"/>
        </w:rPr>
        <w:t>ապահովումը</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բանկային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երաշխիքի</w:t>
      </w:r>
      <w:r w:rsidRPr="00712340">
        <w:rPr>
          <w:rFonts w:ascii="GHEA Grapalat" w:hAnsi="GHEA Grapalat" w:cs="Sylfaen"/>
          <w:sz w:val="20"/>
          <w:szCs w:val="20"/>
          <w:lang w:val="af-ZA"/>
        </w:rPr>
        <w:t xml:space="preserve"> (հավելված 3) </w:t>
      </w:r>
      <w:r w:rsidRPr="00712340">
        <w:rPr>
          <w:rFonts w:ascii="GHEA Grapalat" w:hAnsi="GHEA Grapalat" w:cs="Sylfaen"/>
          <w:sz w:val="20"/>
          <w:szCs w:val="20"/>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կանխիկ</w:t>
      </w:r>
      <w:r w:rsidRPr="00712340">
        <w:rPr>
          <w:rFonts w:ascii="GHEA Grapalat" w:hAnsi="GHEA Grapalat" w:cs="Sylfaen"/>
          <w:sz w:val="20"/>
          <w:szCs w:val="20"/>
          <w:lang w:val="af-ZA"/>
        </w:rPr>
        <w:t xml:space="preserve"> </w:t>
      </w:r>
      <w:r w:rsidRPr="00712340">
        <w:rPr>
          <w:rFonts w:ascii="GHEA Grapalat" w:hAnsi="GHEA Grapalat" w:cs="Sylfaen"/>
          <w:sz w:val="20"/>
          <w:szCs w:val="20"/>
        </w:rPr>
        <w:t>փողի</w:t>
      </w:r>
      <w:r w:rsidRPr="00712340">
        <w:rPr>
          <w:rFonts w:ascii="GHEA Grapalat" w:hAnsi="GHEA Grapalat" w:cs="Sylfaen"/>
          <w:sz w:val="20"/>
          <w:szCs w:val="20"/>
          <w:lang w:val="af-ZA"/>
        </w:rPr>
        <w:t xml:space="preserve"> </w:t>
      </w:r>
      <w:r w:rsidRPr="00712340">
        <w:rPr>
          <w:rFonts w:ascii="GHEA Grapalat" w:hAnsi="GHEA Grapalat" w:cs="Sylfaen"/>
          <w:sz w:val="20"/>
          <w:szCs w:val="20"/>
        </w:rPr>
        <w:t>ձևով</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չափը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հավասար</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մասնակցի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գնային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առաջարկի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հինգ</w:t>
      </w:r>
      <w:r w:rsidRPr="00712340">
        <w:rPr>
          <w:rFonts w:ascii="GHEA Grapalat" w:hAnsi="GHEA Grapalat" w:cs="Sylfaen"/>
          <w:sz w:val="20"/>
          <w:szCs w:val="20"/>
          <w:lang w:val="af-ZA"/>
        </w:rPr>
        <w:t xml:space="preserve"> </w:t>
      </w:r>
      <w:r w:rsidRPr="00712340">
        <w:rPr>
          <w:rFonts w:ascii="GHEA Grapalat" w:hAnsi="GHEA Grapalat" w:cs="Sylfaen"/>
          <w:sz w:val="20"/>
          <w:szCs w:val="20"/>
        </w:rPr>
        <w:t>տոկոսին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մասնակիցը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հայտի</w:t>
      </w:r>
      <w:r w:rsidRPr="00712340">
        <w:rPr>
          <w:rFonts w:ascii="GHEA Grapalat" w:hAnsi="GHEA Grapalat" w:cs="Sylfaen"/>
          <w:sz w:val="20"/>
          <w:szCs w:val="20"/>
          <w:lang w:val="af-ZA"/>
        </w:rPr>
        <w:t xml:space="preserve"> </w:t>
      </w:r>
      <w:r w:rsidRPr="00712340">
        <w:rPr>
          <w:rFonts w:ascii="GHEA Grapalat" w:hAnsi="GHEA Grapalat" w:cs="Sylfaen"/>
          <w:sz w:val="20"/>
          <w:szCs w:val="20"/>
        </w:rPr>
        <w:t>ապահովումը</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ներկայացրել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չափից</w:t>
      </w:r>
      <w:r w:rsidRPr="00712340">
        <w:rPr>
          <w:rFonts w:ascii="GHEA Grapalat" w:hAnsi="GHEA Grapalat" w:cs="Sylfaen"/>
          <w:sz w:val="20"/>
          <w:szCs w:val="20"/>
          <w:lang w:val="af-ZA"/>
        </w:rPr>
        <w:t xml:space="preserve"> </w:t>
      </w:r>
      <w:r w:rsidRPr="00712340">
        <w:rPr>
          <w:rFonts w:ascii="GHEA Grapalat" w:hAnsi="GHEA Grapalat" w:cs="Sylfaen"/>
          <w:sz w:val="20"/>
          <w:szCs w:val="20"/>
        </w:rPr>
        <w:t>ավելի</w:t>
      </w:r>
      <w:r w:rsidRPr="00712340">
        <w:rPr>
          <w:rFonts w:ascii="GHEA Grapalat" w:hAnsi="GHEA Grapalat" w:cs="Sylfaen"/>
          <w:sz w:val="20"/>
          <w:szCs w:val="20"/>
          <w:lang w:val="af-ZA"/>
        </w:rPr>
        <w:t xml:space="preserve">, </w:t>
      </w:r>
      <w:r w:rsidRPr="00712340">
        <w:rPr>
          <w:rFonts w:ascii="GHEA Grapalat" w:hAnsi="GHEA Grapalat" w:cs="Sylfaen"/>
          <w:sz w:val="20"/>
          <w:szCs w:val="20"/>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համարվում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հրավերի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պահանջներին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բավարարող</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ենթակա</w:t>
      </w:r>
      <w:r w:rsidRPr="00712340">
        <w:rPr>
          <w:rFonts w:ascii="GHEA Grapalat" w:hAnsi="GHEA Grapalat" w:cs="Sylfaen"/>
          <w:sz w:val="20"/>
          <w:szCs w:val="20"/>
          <w:lang w:val="af-ZA"/>
        </w:rPr>
        <w:t xml:space="preserve"> </w:t>
      </w:r>
      <w:r w:rsidRPr="00712340">
        <w:rPr>
          <w:rFonts w:ascii="GHEA Grapalat" w:hAnsi="GHEA Grapalat" w:cs="Sylfaen"/>
          <w:sz w:val="20"/>
          <w:szCs w:val="20"/>
        </w:rPr>
        <w:t>չէ</w:t>
      </w:r>
      <w:r w:rsidRPr="00712340">
        <w:rPr>
          <w:rFonts w:ascii="GHEA Grapalat" w:hAnsi="GHEA Grapalat" w:cs="Sylfaen"/>
          <w:sz w:val="20"/>
          <w:szCs w:val="20"/>
          <w:lang w:val="af-ZA"/>
        </w:rPr>
        <w:t xml:space="preserve"> </w:t>
      </w:r>
      <w:r w:rsidRPr="00712340">
        <w:rPr>
          <w:rFonts w:ascii="GHEA Grapalat" w:hAnsi="GHEA Grapalat" w:cs="Sylfaen"/>
          <w:sz w:val="20"/>
          <w:szCs w:val="20"/>
        </w:rPr>
        <w:t>մերժման</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sz w:val="20"/>
          <w:szCs w:val="20"/>
        </w:rPr>
        <w:t>Կանխիկ</w:t>
      </w:r>
      <w:r w:rsidRPr="00712340">
        <w:rPr>
          <w:rFonts w:ascii="GHEA Grapalat" w:hAnsi="GHEA Grapalat"/>
          <w:sz w:val="20"/>
          <w:szCs w:val="20"/>
          <w:lang w:val="af-ZA"/>
        </w:rPr>
        <w:t xml:space="preserve"> </w:t>
      </w:r>
      <w:r w:rsidRPr="00712340">
        <w:rPr>
          <w:rFonts w:ascii="GHEA Grapalat" w:hAnsi="GHEA Grapalat"/>
          <w:sz w:val="20"/>
          <w:szCs w:val="20"/>
        </w:rPr>
        <w:t>փողի</w:t>
      </w:r>
      <w:r w:rsidRPr="00712340">
        <w:rPr>
          <w:rFonts w:ascii="GHEA Grapalat" w:hAnsi="GHEA Grapalat"/>
          <w:sz w:val="20"/>
          <w:szCs w:val="20"/>
          <w:lang w:val="af-ZA"/>
        </w:rPr>
        <w:t xml:space="preserve"> </w:t>
      </w:r>
      <w:r w:rsidRPr="00712340">
        <w:rPr>
          <w:rFonts w:ascii="GHEA Grapalat" w:hAnsi="GHEA Grapalat"/>
          <w:sz w:val="20"/>
          <w:szCs w:val="20"/>
        </w:rPr>
        <w:t>ձևով</w:t>
      </w:r>
      <w:r w:rsidRPr="00712340">
        <w:rPr>
          <w:rFonts w:ascii="GHEA Grapalat" w:hAnsi="GHEA Grapalat"/>
          <w:sz w:val="20"/>
          <w:szCs w:val="20"/>
          <w:lang w:val="af-ZA"/>
        </w:rPr>
        <w:t xml:space="preserve"> </w:t>
      </w:r>
      <w:r w:rsidRPr="00712340">
        <w:rPr>
          <w:rFonts w:ascii="GHEA Grapalat" w:hAnsi="GHEA Grapalat"/>
          <w:sz w:val="20"/>
          <w:szCs w:val="20"/>
        </w:rPr>
        <w:t>ներկայացված</w:t>
      </w:r>
      <w:r w:rsidRPr="00712340">
        <w:rPr>
          <w:rFonts w:ascii="GHEA Grapalat" w:hAnsi="GHEA Grapalat"/>
          <w:sz w:val="20"/>
          <w:szCs w:val="20"/>
          <w:lang w:val="af-ZA"/>
        </w:rPr>
        <w:t xml:space="preserve"> </w:t>
      </w:r>
      <w:r w:rsidRPr="00712340">
        <w:rPr>
          <w:rFonts w:ascii="GHEA Grapalat" w:hAnsi="GHEA Grapalat"/>
          <w:sz w:val="20"/>
          <w:szCs w:val="20"/>
        </w:rPr>
        <w:t>հայտի</w:t>
      </w:r>
      <w:r w:rsidRPr="00712340">
        <w:rPr>
          <w:rFonts w:ascii="GHEA Grapalat" w:hAnsi="GHEA Grapalat"/>
          <w:sz w:val="20"/>
          <w:szCs w:val="20"/>
          <w:lang w:val="af-ZA"/>
        </w:rPr>
        <w:t xml:space="preserve"> </w:t>
      </w:r>
      <w:r w:rsidRPr="00712340">
        <w:rPr>
          <w:rFonts w:ascii="GHEA Grapalat" w:hAnsi="GHEA Grapalat"/>
          <w:sz w:val="20"/>
          <w:szCs w:val="20"/>
        </w:rPr>
        <w:t>ապահովումը</w:t>
      </w:r>
      <w:r w:rsidRPr="00712340">
        <w:rPr>
          <w:rFonts w:ascii="GHEA Grapalat" w:hAnsi="GHEA Grapalat"/>
          <w:sz w:val="20"/>
          <w:szCs w:val="20"/>
          <w:lang w:val="af-ZA"/>
        </w:rPr>
        <w:t xml:space="preserve"> </w:t>
      </w:r>
      <w:r w:rsidRPr="00712340">
        <w:rPr>
          <w:rFonts w:ascii="GHEA Grapalat" w:hAnsi="GHEA Grapalat"/>
          <w:sz w:val="20"/>
          <w:szCs w:val="20"/>
        </w:rPr>
        <w:t>պետք</w:t>
      </w:r>
      <w:r w:rsidRPr="00712340">
        <w:rPr>
          <w:rFonts w:ascii="GHEA Grapalat" w:hAnsi="GHEA Grapalat"/>
          <w:sz w:val="20"/>
          <w:szCs w:val="20"/>
          <w:lang w:val="af-ZA"/>
        </w:rPr>
        <w:t xml:space="preserve"> </w:t>
      </w:r>
      <w:r w:rsidRPr="00712340">
        <w:rPr>
          <w:rFonts w:ascii="GHEA Grapalat" w:hAnsi="GHEA Grapalat"/>
          <w:sz w:val="20"/>
          <w:szCs w:val="20"/>
        </w:rPr>
        <w:t>է</w:t>
      </w:r>
      <w:r w:rsidRPr="00712340">
        <w:rPr>
          <w:rFonts w:ascii="GHEA Grapalat" w:hAnsi="GHEA Grapalat"/>
          <w:sz w:val="20"/>
          <w:szCs w:val="20"/>
          <w:lang w:val="af-ZA"/>
        </w:rPr>
        <w:t xml:space="preserve"> </w:t>
      </w:r>
      <w:r w:rsidRPr="00712340">
        <w:rPr>
          <w:rFonts w:ascii="GHEA Grapalat" w:hAnsi="GHEA Grapalat"/>
          <w:sz w:val="20"/>
          <w:szCs w:val="20"/>
        </w:rPr>
        <w:t>փոխանցվի</w:t>
      </w:r>
      <w:r w:rsidRPr="00712340">
        <w:rPr>
          <w:rFonts w:ascii="GHEA Grapalat" w:hAnsi="GHEA Grapalat"/>
          <w:sz w:val="20"/>
          <w:szCs w:val="20"/>
          <w:lang w:val="af-ZA"/>
        </w:rPr>
        <w:t xml:space="preserve"> </w:t>
      </w:r>
      <w:r w:rsidRPr="00712340">
        <w:rPr>
          <w:rFonts w:ascii="GHEA Grapalat" w:hAnsi="GHEA Grapalat"/>
          <w:sz w:val="20"/>
          <w:szCs w:val="20"/>
        </w:rPr>
        <w:t>Կենտրոնական</w:t>
      </w:r>
      <w:r w:rsidRPr="00712340">
        <w:rPr>
          <w:rFonts w:ascii="GHEA Grapalat" w:hAnsi="GHEA Grapalat"/>
          <w:sz w:val="20"/>
          <w:szCs w:val="20"/>
          <w:lang w:val="af-ZA"/>
        </w:rPr>
        <w:t xml:space="preserve"> </w:t>
      </w:r>
      <w:r w:rsidRPr="00712340">
        <w:rPr>
          <w:rFonts w:ascii="GHEA Grapalat" w:hAnsi="GHEA Grapalat"/>
          <w:sz w:val="20"/>
          <w:szCs w:val="20"/>
        </w:rPr>
        <w:t>գանձապետարանում</w:t>
      </w:r>
      <w:r w:rsidRPr="00712340">
        <w:rPr>
          <w:rFonts w:ascii="GHEA Grapalat" w:hAnsi="GHEA Grapalat"/>
          <w:sz w:val="20"/>
          <w:szCs w:val="20"/>
          <w:lang w:val="af-ZA"/>
        </w:rPr>
        <w:t xml:space="preserve"> </w:t>
      </w:r>
      <w:r w:rsidRPr="00712340">
        <w:rPr>
          <w:rFonts w:ascii="GHEA Grapalat" w:hAnsi="GHEA Grapalat"/>
          <w:sz w:val="20"/>
          <w:szCs w:val="20"/>
        </w:rPr>
        <w:t>լիազորված</w:t>
      </w:r>
      <w:r w:rsidRPr="00712340">
        <w:rPr>
          <w:rFonts w:ascii="GHEA Grapalat" w:hAnsi="GHEA Grapalat"/>
          <w:sz w:val="20"/>
          <w:szCs w:val="20"/>
          <w:lang w:val="af-ZA"/>
        </w:rPr>
        <w:t xml:space="preserve"> </w:t>
      </w:r>
      <w:r w:rsidRPr="00712340">
        <w:rPr>
          <w:rFonts w:ascii="GHEA Grapalat" w:hAnsi="GHEA Grapalat"/>
          <w:sz w:val="20"/>
          <w:szCs w:val="20"/>
        </w:rPr>
        <w:t>մարմնի</w:t>
      </w:r>
      <w:r w:rsidRPr="00712340">
        <w:rPr>
          <w:rFonts w:ascii="GHEA Grapalat" w:hAnsi="GHEA Grapalat"/>
          <w:sz w:val="20"/>
          <w:szCs w:val="20"/>
          <w:lang w:val="af-ZA"/>
        </w:rPr>
        <w:t xml:space="preserve"> </w:t>
      </w:r>
      <w:r w:rsidRPr="00712340">
        <w:rPr>
          <w:rFonts w:ascii="GHEA Grapalat" w:hAnsi="GHEA Grapalat"/>
          <w:sz w:val="20"/>
          <w:szCs w:val="20"/>
        </w:rPr>
        <w:t>անվամբ</w:t>
      </w:r>
      <w:r w:rsidRPr="00712340">
        <w:rPr>
          <w:rFonts w:ascii="GHEA Grapalat" w:hAnsi="GHEA Grapalat"/>
          <w:sz w:val="20"/>
          <w:szCs w:val="20"/>
          <w:lang w:val="af-ZA"/>
        </w:rPr>
        <w:t xml:space="preserve"> </w:t>
      </w:r>
      <w:r w:rsidRPr="00712340">
        <w:rPr>
          <w:rFonts w:ascii="GHEA Grapalat" w:hAnsi="GHEA Grapalat"/>
          <w:sz w:val="20"/>
          <w:szCs w:val="20"/>
        </w:rPr>
        <w:t>բացված</w:t>
      </w:r>
      <w:r w:rsidRPr="00712340">
        <w:rPr>
          <w:rFonts w:ascii="GHEA Grapalat" w:hAnsi="GHEA Grapalat"/>
          <w:sz w:val="20"/>
          <w:szCs w:val="20"/>
          <w:lang w:val="af-ZA"/>
        </w:rPr>
        <w:t xml:space="preserve"> </w:t>
      </w:r>
      <w:r w:rsidRPr="00712340">
        <w:rPr>
          <w:rFonts w:ascii="GHEA Grapalat" w:hAnsi="GHEA Grapalat"/>
          <w:lang w:val="af-ZA"/>
        </w:rPr>
        <w:t>«</w:t>
      </w:r>
      <w:r w:rsidRPr="00712340">
        <w:rPr>
          <w:rFonts w:ascii="GHEA Grapalat" w:hAnsi="GHEA Grapalat"/>
          <w:sz w:val="20"/>
          <w:szCs w:val="20"/>
          <w:lang w:val="af-ZA"/>
        </w:rPr>
        <w:t>900008000466</w:t>
      </w:r>
      <w:r w:rsidRPr="00712340">
        <w:rPr>
          <w:rFonts w:ascii="GHEA Grapalat" w:hAnsi="GHEA Grapalat"/>
          <w:lang w:val="af-ZA"/>
        </w:rPr>
        <w:t>»</w:t>
      </w:r>
      <w:r w:rsidRPr="00712340">
        <w:rPr>
          <w:rFonts w:ascii="GHEA Grapalat" w:hAnsi="GHEA Grapalat"/>
          <w:sz w:val="20"/>
          <w:szCs w:val="20"/>
          <w:lang w:val="af-ZA"/>
        </w:rPr>
        <w:t xml:space="preserve"> </w:t>
      </w:r>
      <w:r w:rsidRPr="00712340">
        <w:rPr>
          <w:rFonts w:ascii="GHEA Grapalat" w:hAnsi="GHEA Grapalat"/>
          <w:sz w:val="20"/>
          <w:szCs w:val="20"/>
        </w:rPr>
        <w:t>գանձապետական</w:t>
      </w:r>
      <w:r w:rsidRPr="00712340">
        <w:rPr>
          <w:rFonts w:ascii="GHEA Grapalat" w:hAnsi="GHEA Grapalat"/>
          <w:sz w:val="20"/>
          <w:szCs w:val="20"/>
          <w:lang w:val="af-ZA"/>
        </w:rPr>
        <w:t xml:space="preserve"> </w:t>
      </w:r>
      <w:r w:rsidRPr="00712340">
        <w:rPr>
          <w:rFonts w:ascii="GHEA Grapalat" w:hAnsi="GHEA Grapalat"/>
          <w:sz w:val="20"/>
          <w:szCs w:val="20"/>
        </w:rPr>
        <w:t>հաշվին</w:t>
      </w:r>
      <w:r w:rsidRPr="00712340">
        <w:rPr>
          <w:rFonts w:ascii="GHEA Grapalat" w:hAnsi="GHEA Grapalat"/>
          <w:sz w:val="20"/>
          <w:szCs w:val="20"/>
          <w:lang w:val="af-ZA"/>
        </w:rPr>
        <w:t xml:space="preserve">, </w:t>
      </w:r>
      <w:r w:rsidRPr="00712340">
        <w:rPr>
          <w:rFonts w:ascii="GHEA Grapalat" w:hAnsi="GHEA Grapalat"/>
          <w:sz w:val="20"/>
          <w:szCs w:val="20"/>
        </w:rPr>
        <w:t>որը</w:t>
      </w:r>
      <w:r w:rsidRPr="00712340">
        <w:rPr>
          <w:rFonts w:ascii="GHEA Grapalat" w:hAnsi="GHEA Grapalat"/>
          <w:sz w:val="20"/>
          <w:szCs w:val="20"/>
          <w:lang w:val="af-ZA"/>
        </w:rPr>
        <w:t xml:space="preserve"> </w:t>
      </w:r>
      <w:r w:rsidRPr="00712340">
        <w:rPr>
          <w:rFonts w:ascii="GHEA Grapalat" w:hAnsi="GHEA Grapalat"/>
          <w:sz w:val="20"/>
          <w:szCs w:val="20"/>
        </w:rPr>
        <w:t>ենթակա</w:t>
      </w:r>
      <w:r w:rsidRPr="00712340">
        <w:rPr>
          <w:rFonts w:ascii="GHEA Grapalat" w:hAnsi="GHEA Grapalat"/>
          <w:sz w:val="20"/>
          <w:szCs w:val="20"/>
          <w:lang w:val="af-ZA"/>
        </w:rPr>
        <w:t xml:space="preserve"> </w:t>
      </w:r>
      <w:r w:rsidRPr="00712340">
        <w:rPr>
          <w:rFonts w:ascii="GHEA Grapalat" w:hAnsi="GHEA Grapalat"/>
          <w:sz w:val="20"/>
          <w:szCs w:val="20"/>
        </w:rPr>
        <w:t>է</w:t>
      </w:r>
      <w:r w:rsidRPr="00712340">
        <w:rPr>
          <w:rFonts w:ascii="GHEA Grapalat" w:hAnsi="GHEA Grapalat"/>
          <w:sz w:val="20"/>
          <w:szCs w:val="20"/>
          <w:lang w:val="af-ZA"/>
        </w:rPr>
        <w:t xml:space="preserve"> </w:t>
      </w:r>
      <w:r w:rsidRPr="00712340">
        <w:rPr>
          <w:rFonts w:ascii="GHEA Grapalat" w:hAnsi="GHEA Grapalat"/>
          <w:sz w:val="20"/>
          <w:szCs w:val="20"/>
        </w:rPr>
        <w:t>վերադարձման</w:t>
      </w:r>
      <w:r w:rsidRPr="00712340">
        <w:rPr>
          <w:rFonts w:ascii="GHEA Grapalat" w:hAnsi="GHEA Grapalat"/>
          <w:sz w:val="20"/>
          <w:szCs w:val="20"/>
          <w:lang w:val="af-ZA"/>
        </w:rPr>
        <w:t xml:space="preserve"> </w:t>
      </w:r>
      <w:r w:rsidRPr="00712340">
        <w:rPr>
          <w:rFonts w:ascii="GHEA Grapalat" w:hAnsi="GHEA Grapalat"/>
          <w:sz w:val="20"/>
          <w:szCs w:val="20"/>
        </w:rPr>
        <w:t>այն</w:t>
      </w:r>
      <w:r w:rsidRPr="00712340">
        <w:rPr>
          <w:rFonts w:ascii="GHEA Grapalat" w:hAnsi="GHEA Grapalat"/>
          <w:sz w:val="20"/>
          <w:szCs w:val="20"/>
          <w:lang w:val="af-ZA"/>
        </w:rPr>
        <w:t xml:space="preserve"> </w:t>
      </w:r>
      <w:r w:rsidRPr="00712340">
        <w:rPr>
          <w:rFonts w:ascii="GHEA Grapalat" w:hAnsi="GHEA Grapalat"/>
          <w:sz w:val="20"/>
          <w:szCs w:val="20"/>
        </w:rPr>
        <w:t>ներկայացրած</w:t>
      </w:r>
      <w:r w:rsidRPr="00712340">
        <w:rPr>
          <w:rFonts w:ascii="GHEA Grapalat" w:hAnsi="GHEA Grapalat"/>
          <w:sz w:val="20"/>
          <w:szCs w:val="20"/>
          <w:lang w:val="af-ZA"/>
        </w:rPr>
        <w:t xml:space="preserve"> </w:t>
      </w:r>
      <w:r w:rsidRPr="00712340">
        <w:rPr>
          <w:rFonts w:ascii="GHEA Grapalat" w:hAnsi="GHEA Grapalat"/>
          <w:sz w:val="20"/>
          <w:szCs w:val="20"/>
        </w:rPr>
        <w:t>մասնակցին</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ընթացակարգի</w:t>
      </w:r>
      <w:r w:rsidRPr="00712340">
        <w:rPr>
          <w:rFonts w:ascii="GHEA Grapalat" w:hAnsi="GHEA Grapalat"/>
          <w:sz w:val="20"/>
          <w:szCs w:val="20"/>
          <w:lang w:val="af-ZA"/>
        </w:rPr>
        <w:t xml:space="preserve"> </w:t>
      </w:r>
      <w:r w:rsidRPr="00712340">
        <w:rPr>
          <w:rFonts w:ascii="GHEA Grapalat" w:hAnsi="GHEA Grapalat"/>
          <w:sz w:val="20"/>
          <w:szCs w:val="20"/>
        </w:rPr>
        <w:t>շրջանակում</w:t>
      </w:r>
      <w:r w:rsidRPr="00712340">
        <w:rPr>
          <w:rFonts w:ascii="GHEA Grapalat" w:hAnsi="GHEA Grapalat"/>
          <w:sz w:val="20"/>
          <w:szCs w:val="20"/>
          <w:lang w:val="af-ZA"/>
        </w:rPr>
        <w:t xml:space="preserve"> </w:t>
      </w:r>
      <w:r w:rsidRPr="00712340">
        <w:rPr>
          <w:rFonts w:ascii="GHEA Grapalat" w:hAnsi="GHEA Grapalat"/>
          <w:sz w:val="20"/>
          <w:szCs w:val="20"/>
        </w:rPr>
        <w:t>պայմանագիրը</w:t>
      </w:r>
      <w:r w:rsidRPr="00712340">
        <w:rPr>
          <w:rFonts w:ascii="GHEA Grapalat" w:hAnsi="GHEA Grapalat"/>
          <w:sz w:val="20"/>
          <w:szCs w:val="20"/>
          <w:lang w:val="af-ZA"/>
        </w:rPr>
        <w:t xml:space="preserve"> </w:t>
      </w:r>
      <w:r w:rsidRPr="00712340">
        <w:rPr>
          <w:rFonts w:ascii="GHEA Grapalat" w:hAnsi="GHEA Grapalat"/>
          <w:sz w:val="20"/>
          <w:szCs w:val="20"/>
        </w:rPr>
        <w:t>կնքվելուց</w:t>
      </w:r>
      <w:r w:rsidRPr="00712340">
        <w:rPr>
          <w:rFonts w:ascii="GHEA Grapalat" w:hAnsi="GHEA Grapalat"/>
          <w:sz w:val="20"/>
          <w:szCs w:val="20"/>
          <w:lang w:val="af-ZA"/>
        </w:rPr>
        <w:t xml:space="preserve"> </w:t>
      </w:r>
      <w:r w:rsidRPr="00712340">
        <w:rPr>
          <w:rFonts w:ascii="GHEA Grapalat" w:hAnsi="GHEA Grapalat"/>
          <w:sz w:val="20"/>
          <w:szCs w:val="20"/>
        </w:rPr>
        <w:t>կամ</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ընթացակարգը</w:t>
      </w:r>
      <w:r w:rsidRPr="00712340">
        <w:rPr>
          <w:rFonts w:ascii="GHEA Grapalat" w:hAnsi="GHEA Grapalat"/>
          <w:sz w:val="20"/>
          <w:szCs w:val="20"/>
          <w:lang w:val="af-ZA"/>
        </w:rPr>
        <w:t xml:space="preserve"> </w:t>
      </w:r>
      <w:r w:rsidRPr="00712340">
        <w:rPr>
          <w:rFonts w:ascii="GHEA Grapalat" w:hAnsi="GHEA Grapalat"/>
          <w:sz w:val="20"/>
          <w:szCs w:val="20"/>
        </w:rPr>
        <w:t>չկայացած</w:t>
      </w:r>
      <w:r w:rsidRPr="00712340">
        <w:rPr>
          <w:rFonts w:ascii="GHEA Grapalat" w:hAnsi="GHEA Grapalat"/>
          <w:sz w:val="20"/>
          <w:szCs w:val="20"/>
          <w:lang w:val="af-ZA"/>
        </w:rPr>
        <w:t xml:space="preserve"> </w:t>
      </w:r>
      <w:r w:rsidRPr="00712340">
        <w:rPr>
          <w:rFonts w:ascii="GHEA Grapalat" w:hAnsi="GHEA Grapalat"/>
          <w:sz w:val="20"/>
          <w:szCs w:val="20"/>
        </w:rPr>
        <w:t>հայտարարվելուց</w:t>
      </w:r>
      <w:r w:rsidRPr="00712340">
        <w:rPr>
          <w:rFonts w:ascii="GHEA Grapalat" w:hAnsi="GHEA Grapalat"/>
          <w:sz w:val="20"/>
          <w:szCs w:val="20"/>
          <w:lang w:val="af-ZA"/>
        </w:rPr>
        <w:t xml:space="preserve"> </w:t>
      </w:r>
      <w:r w:rsidRPr="00712340">
        <w:rPr>
          <w:rFonts w:ascii="GHEA Grapalat" w:hAnsi="GHEA Grapalat"/>
          <w:sz w:val="20"/>
          <w:szCs w:val="20"/>
        </w:rPr>
        <w:t>հետո</w:t>
      </w:r>
      <w:r w:rsidRPr="00712340">
        <w:rPr>
          <w:rFonts w:ascii="GHEA Grapalat" w:hAnsi="GHEA Grapalat"/>
          <w:sz w:val="20"/>
          <w:szCs w:val="20"/>
          <w:lang w:val="af-ZA"/>
        </w:rPr>
        <w:t xml:space="preserve"> </w:t>
      </w:r>
      <w:r w:rsidRPr="00712340">
        <w:rPr>
          <w:rFonts w:ascii="GHEA Grapalat" w:hAnsi="GHEA Grapalat"/>
          <w:sz w:val="20"/>
          <w:szCs w:val="20"/>
        </w:rPr>
        <w:t>քսան</w:t>
      </w:r>
      <w:r w:rsidRPr="00712340">
        <w:rPr>
          <w:rFonts w:ascii="GHEA Grapalat" w:hAnsi="GHEA Grapalat"/>
          <w:sz w:val="20"/>
          <w:szCs w:val="20"/>
          <w:lang w:val="af-ZA"/>
        </w:rPr>
        <w:t xml:space="preserve"> </w:t>
      </w:r>
      <w:r w:rsidRPr="00712340">
        <w:rPr>
          <w:rFonts w:ascii="GHEA Grapalat" w:hAnsi="GHEA Grapalat"/>
          <w:sz w:val="20"/>
          <w:szCs w:val="20"/>
        </w:rPr>
        <w:t>աշխատանքային</w:t>
      </w:r>
      <w:r w:rsidRPr="00712340">
        <w:rPr>
          <w:rFonts w:ascii="GHEA Grapalat" w:hAnsi="GHEA Grapalat"/>
          <w:sz w:val="20"/>
          <w:szCs w:val="20"/>
          <w:lang w:val="af-ZA"/>
        </w:rPr>
        <w:t xml:space="preserve"> </w:t>
      </w:r>
      <w:r w:rsidRPr="00712340">
        <w:rPr>
          <w:rFonts w:ascii="GHEA Grapalat" w:hAnsi="GHEA Grapalat"/>
          <w:sz w:val="20"/>
          <w:szCs w:val="20"/>
        </w:rPr>
        <w:t>օրվա</w:t>
      </w:r>
      <w:r w:rsidRPr="00712340">
        <w:rPr>
          <w:rFonts w:ascii="GHEA Grapalat" w:hAnsi="GHEA Grapalat"/>
          <w:sz w:val="20"/>
          <w:szCs w:val="20"/>
          <w:lang w:val="af-ZA"/>
        </w:rPr>
        <w:t xml:space="preserve"> </w:t>
      </w:r>
      <w:r w:rsidRPr="00712340">
        <w:rPr>
          <w:rFonts w:ascii="GHEA Grapalat" w:hAnsi="GHEA Grapalat"/>
          <w:sz w:val="20"/>
          <w:szCs w:val="20"/>
        </w:rPr>
        <w:t>ընթացքում</w:t>
      </w:r>
      <w:r w:rsidRPr="00712340">
        <w:rPr>
          <w:rFonts w:ascii="GHEA Grapalat" w:hAnsi="GHEA Grapalat"/>
          <w:sz w:val="20"/>
          <w:szCs w:val="20"/>
          <w:lang w:val="af-ZA"/>
        </w:rPr>
        <w:t xml:space="preserve">, </w:t>
      </w:r>
      <w:r w:rsidRPr="00712340">
        <w:rPr>
          <w:rFonts w:ascii="GHEA Grapalat" w:hAnsi="GHEA Grapalat"/>
          <w:sz w:val="20"/>
          <w:szCs w:val="20"/>
        </w:rPr>
        <w:t>բացառությամբ</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հրավերի</w:t>
      </w:r>
      <w:r w:rsidRPr="00712340">
        <w:rPr>
          <w:rFonts w:ascii="GHEA Grapalat" w:hAnsi="GHEA Grapalat"/>
          <w:sz w:val="20"/>
          <w:szCs w:val="20"/>
          <w:lang w:val="af-ZA"/>
        </w:rPr>
        <w:t xml:space="preserve"> 1-</w:t>
      </w:r>
      <w:r w:rsidRPr="00712340">
        <w:rPr>
          <w:rFonts w:ascii="GHEA Grapalat" w:hAnsi="GHEA Grapalat"/>
          <w:sz w:val="20"/>
          <w:szCs w:val="20"/>
        </w:rPr>
        <w:t>ին</w:t>
      </w:r>
      <w:r w:rsidRPr="00712340">
        <w:rPr>
          <w:rFonts w:ascii="GHEA Grapalat" w:hAnsi="GHEA Grapalat"/>
          <w:sz w:val="20"/>
          <w:szCs w:val="20"/>
          <w:lang w:val="af-ZA"/>
        </w:rPr>
        <w:t xml:space="preserve"> </w:t>
      </w:r>
      <w:r w:rsidRPr="00712340">
        <w:rPr>
          <w:rFonts w:ascii="GHEA Grapalat" w:hAnsi="GHEA Grapalat"/>
          <w:sz w:val="20"/>
          <w:szCs w:val="20"/>
        </w:rPr>
        <w:t>մասի</w:t>
      </w:r>
      <w:r w:rsidRPr="00712340">
        <w:rPr>
          <w:rFonts w:ascii="GHEA Grapalat" w:hAnsi="GHEA Grapalat"/>
          <w:sz w:val="20"/>
          <w:szCs w:val="20"/>
          <w:lang w:val="af-ZA"/>
        </w:rPr>
        <w:t xml:space="preserve"> 7.3 </w:t>
      </w:r>
      <w:r w:rsidRPr="00712340">
        <w:rPr>
          <w:rFonts w:ascii="GHEA Grapalat" w:hAnsi="GHEA Grapalat"/>
          <w:sz w:val="20"/>
          <w:szCs w:val="20"/>
        </w:rPr>
        <w:t>կետով</w:t>
      </w:r>
      <w:r w:rsidRPr="00712340">
        <w:rPr>
          <w:rFonts w:ascii="GHEA Grapalat" w:hAnsi="GHEA Grapalat"/>
          <w:sz w:val="20"/>
          <w:szCs w:val="20"/>
          <w:lang w:val="af-ZA"/>
        </w:rPr>
        <w:t xml:space="preserve"> </w:t>
      </w:r>
      <w:r w:rsidRPr="00712340">
        <w:rPr>
          <w:rFonts w:ascii="GHEA Grapalat" w:hAnsi="GHEA Grapalat"/>
          <w:sz w:val="20"/>
          <w:szCs w:val="20"/>
        </w:rPr>
        <w:t>նախատեսված</w:t>
      </w:r>
      <w:r w:rsidRPr="00712340">
        <w:rPr>
          <w:rFonts w:ascii="GHEA Grapalat" w:hAnsi="GHEA Grapalat"/>
          <w:sz w:val="20"/>
          <w:szCs w:val="20"/>
          <w:lang w:val="af-ZA"/>
        </w:rPr>
        <w:t xml:space="preserve"> </w:t>
      </w:r>
      <w:r w:rsidRPr="00712340">
        <w:rPr>
          <w:rFonts w:ascii="GHEA Grapalat" w:hAnsi="GHEA Grapalat"/>
          <w:sz w:val="20"/>
          <w:szCs w:val="20"/>
        </w:rPr>
        <w:t>դեպքերի</w:t>
      </w:r>
      <w:r w:rsidRPr="00712340">
        <w:rPr>
          <w:rFonts w:ascii="GHEA Grapalat" w:hAnsi="GHEA Grapalat"/>
          <w:sz w:val="20"/>
          <w:szCs w:val="20"/>
          <w:lang w:val="af-ZA"/>
        </w:rPr>
        <w:t xml:space="preserve">: </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7.3 </w:t>
      </w:r>
      <w:r w:rsidRPr="00712340">
        <w:rPr>
          <w:rFonts w:ascii="GHEA Grapalat" w:hAnsi="GHEA Grapalat" w:cs="Sylfaen"/>
          <w:sz w:val="20"/>
          <w:lang w:val="ru-RU"/>
        </w:rPr>
        <w:t>Մասնակիցը</w:t>
      </w:r>
      <w:r w:rsidRPr="00712340">
        <w:rPr>
          <w:rFonts w:ascii="GHEA Grapalat" w:hAnsi="GHEA Grapalat" w:cs="Sylfaen"/>
          <w:sz w:val="20"/>
          <w:lang w:val="af-ZA"/>
        </w:rPr>
        <w:t xml:space="preserve"> </w:t>
      </w:r>
      <w:r w:rsidRPr="00712340">
        <w:rPr>
          <w:rFonts w:ascii="GHEA Grapalat" w:hAnsi="GHEA Grapalat" w:cs="Sylfaen"/>
          <w:sz w:val="20"/>
          <w:lang w:val="ru-RU"/>
        </w:rPr>
        <w:t>վճարում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հայտի</w:t>
      </w:r>
      <w:r w:rsidRPr="00712340">
        <w:rPr>
          <w:rFonts w:ascii="GHEA Grapalat" w:hAnsi="GHEA Grapalat" w:cs="Sylfaen"/>
          <w:sz w:val="20"/>
          <w:lang w:val="af-ZA"/>
        </w:rPr>
        <w:t xml:space="preserve"> </w:t>
      </w:r>
      <w:r w:rsidRPr="00712340">
        <w:rPr>
          <w:rFonts w:ascii="GHEA Grapalat" w:hAnsi="GHEA Grapalat" w:cs="Sylfaen"/>
          <w:sz w:val="20"/>
          <w:lang w:val="ru-RU"/>
        </w:rPr>
        <w:t>ապահովումը</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 xml:space="preserve"> </w:t>
      </w:r>
      <w:r w:rsidRPr="00712340">
        <w:rPr>
          <w:rFonts w:ascii="GHEA Grapalat" w:hAnsi="GHEA Grapalat" w:cs="Sylfaen"/>
          <w:sz w:val="20"/>
          <w:lang w:val="ru-RU"/>
        </w:rPr>
        <w:t>նա</w:t>
      </w:r>
      <w:r w:rsidRPr="00712340">
        <w:rPr>
          <w:rFonts w:ascii="GHEA Grapalat" w:hAnsi="GHEA Grapalat" w:cs="Sylfaen"/>
          <w:sz w:val="20"/>
          <w:lang w:val="af-ZA"/>
        </w:rPr>
        <w:t>`</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1) </w:t>
      </w:r>
      <w:r w:rsidRPr="00712340">
        <w:rPr>
          <w:rFonts w:ascii="GHEA Grapalat" w:hAnsi="GHEA Grapalat" w:cs="Sylfaen"/>
          <w:sz w:val="20"/>
          <w:lang w:val="ru-RU"/>
        </w:rPr>
        <w:t>հայտարարվել</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ընտրված</w:t>
      </w:r>
      <w:r w:rsidRPr="00712340">
        <w:rPr>
          <w:rFonts w:ascii="GHEA Grapalat" w:hAnsi="GHEA Grapalat" w:cs="Sylfaen"/>
          <w:sz w:val="20"/>
          <w:lang w:val="af-ZA"/>
        </w:rPr>
        <w:t xml:space="preserve"> </w:t>
      </w:r>
      <w:r w:rsidRPr="00712340">
        <w:rPr>
          <w:rFonts w:ascii="GHEA Grapalat" w:hAnsi="GHEA Grapalat" w:cs="Sylfaen"/>
          <w:sz w:val="20"/>
          <w:lang w:val="ru-RU"/>
        </w:rPr>
        <w:t>մասնակից</w:t>
      </w:r>
      <w:r w:rsidRPr="00712340">
        <w:rPr>
          <w:rFonts w:ascii="GHEA Grapalat" w:hAnsi="GHEA Grapalat" w:cs="Sylfaen"/>
          <w:sz w:val="20"/>
          <w:lang w:val="af-ZA"/>
        </w:rPr>
        <w:t xml:space="preserve">, </w:t>
      </w:r>
      <w:r w:rsidRPr="00712340">
        <w:rPr>
          <w:rFonts w:ascii="GHEA Grapalat" w:hAnsi="GHEA Grapalat" w:cs="Sylfaen"/>
          <w:sz w:val="20"/>
          <w:lang w:val="ru-RU"/>
        </w:rPr>
        <w:t>սակայն</w:t>
      </w:r>
      <w:r w:rsidRPr="00712340">
        <w:rPr>
          <w:rFonts w:ascii="GHEA Grapalat" w:hAnsi="GHEA Grapalat" w:cs="Sylfaen"/>
          <w:sz w:val="20"/>
          <w:lang w:val="af-ZA"/>
        </w:rPr>
        <w:t xml:space="preserve"> </w:t>
      </w:r>
      <w:r w:rsidRPr="00712340">
        <w:rPr>
          <w:rFonts w:ascii="GHEA Grapalat" w:hAnsi="GHEA Grapalat" w:cs="Sylfaen"/>
          <w:sz w:val="20"/>
          <w:lang w:val="ru-RU"/>
        </w:rPr>
        <w:t>հրաժարվում</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զրկվում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կնքելու</w:t>
      </w:r>
      <w:r w:rsidRPr="00712340">
        <w:rPr>
          <w:rFonts w:ascii="GHEA Grapalat" w:hAnsi="GHEA Grapalat" w:cs="Sylfaen"/>
          <w:sz w:val="20"/>
          <w:lang w:val="af-ZA"/>
        </w:rPr>
        <w:t xml:space="preserve"> </w:t>
      </w:r>
      <w:r w:rsidRPr="00712340">
        <w:rPr>
          <w:rFonts w:ascii="GHEA Grapalat" w:hAnsi="GHEA Grapalat" w:cs="Sylfaen"/>
          <w:sz w:val="20"/>
          <w:lang w:val="ru-RU"/>
        </w:rPr>
        <w:t>իրավունքից</w:t>
      </w:r>
      <w:r w:rsidRPr="00712340">
        <w:rPr>
          <w:rFonts w:ascii="GHEA Grapalat" w:hAnsi="GHEA Grapalat" w:cs="Sylfaen"/>
          <w:sz w:val="20"/>
          <w:lang w:val="af-ZA"/>
        </w:rPr>
        <w:t>.</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2) </w:t>
      </w:r>
      <w:r w:rsidRPr="00712340">
        <w:rPr>
          <w:rFonts w:ascii="GHEA Grapalat" w:hAnsi="GHEA Grapalat" w:cs="Sylfaen"/>
          <w:sz w:val="20"/>
          <w:lang w:val="ru-RU"/>
        </w:rPr>
        <w:t>խախտել</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գործընթացի</w:t>
      </w:r>
      <w:r w:rsidRPr="00712340">
        <w:rPr>
          <w:rFonts w:ascii="GHEA Grapalat" w:hAnsi="GHEA Grapalat" w:cs="Sylfaen"/>
          <w:sz w:val="20"/>
          <w:lang w:val="af-ZA"/>
        </w:rPr>
        <w:t xml:space="preserve"> </w:t>
      </w:r>
      <w:r w:rsidRPr="00712340">
        <w:rPr>
          <w:rFonts w:ascii="GHEA Grapalat" w:hAnsi="GHEA Grapalat" w:cs="Sylfaen"/>
          <w:sz w:val="20"/>
          <w:lang w:val="ru-RU"/>
        </w:rPr>
        <w:t>շրջանակում</w:t>
      </w:r>
      <w:r w:rsidRPr="00712340">
        <w:rPr>
          <w:rFonts w:ascii="GHEA Grapalat" w:hAnsi="GHEA Grapalat" w:cs="Sylfaen"/>
          <w:sz w:val="20"/>
          <w:lang w:val="af-ZA"/>
        </w:rPr>
        <w:t xml:space="preserve"> </w:t>
      </w:r>
      <w:r w:rsidRPr="00712340">
        <w:rPr>
          <w:rFonts w:ascii="GHEA Grapalat" w:hAnsi="GHEA Grapalat" w:cs="Sylfaen"/>
          <w:sz w:val="20"/>
          <w:lang w:val="ru-RU"/>
        </w:rPr>
        <w:t>ստանձնած</w:t>
      </w:r>
      <w:r w:rsidRPr="00712340">
        <w:rPr>
          <w:rFonts w:ascii="GHEA Grapalat" w:hAnsi="GHEA Grapalat" w:cs="Sylfaen"/>
          <w:sz w:val="20"/>
          <w:lang w:val="af-ZA"/>
        </w:rPr>
        <w:t xml:space="preserve"> </w:t>
      </w:r>
      <w:r w:rsidRPr="00712340">
        <w:rPr>
          <w:rFonts w:ascii="GHEA Grapalat" w:hAnsi="GHEA Grapalat" w:cs="Sylfaen"/>
          <w:sz w:val="20"/>
          <w:lang w:val="ru-RU"/>
        </w:rPr>
        <w:t>պարտավորություն</w:t>
      </w:r>
      <w:r w:rsidRPr="00712340">
        <w:rPr>
          <w:rFonts w:ascii="GHEA Grapalat" w:hAnsi="GHEA Grapalat" w:cs="Sylfaen"/>
          <w:sz w:val="20"/>
          <w:lang w:val="af-ZA"/>
        </w:rPr>
        <w:t xml:space="preserve">, </w:t>
      </w:r>
      <w:r w:rsidRPr="00712340">
        <w:rPr>
          <w:rFonts w:ascii="GHEA Grapalat" w:hAnsi="GHEA Grapalat" w:cs="Sylfaen"/>
          <w:sz w:val="20"/>
          <w:lang w:val="ru-RU"/>
        </w:rPr>
        <w:t>որը</w:t>
      </w:r>
      <w:r w:rsidRPr="00712340">
        <w:rPr>
          <w:rFonts w:ascii="GHEA Grapalat" w:hAnsi="GHEA Grapalat" w:cs="Sylfaen"/>
          <w:sz w:val="20"/>
          <w:lang w:val="af-ZA"/>
        </w:rPr>
        <w:t xml:space="preserve"> </w:t>
      </w:r>
      <w:r w:rsidRPr="00712340">
        <w:rPr>
          <w:rFonts w:ascii="GHEA Grapalat" w:hAnsi="GHEA Grapalat" w:cs="Sylfaen"/>
          <w:sz w:val="20"/>
          <w:lang w:val="ru-RU"/>
        </w:rPr>
        <w:t>հանգեցրել</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գործընթացին</w:t>
      </w:r>
      <w:r w:rsidRPr="00712340">
        <w:rPr>
          <w:rFonts w:ascii="GHEA Grapalat" w:hAnsi="GHEA Grapalat" w:cs="Sylfaen"/>
          <w:sz w:val="20"/>
          <w:lang w:val="af-ZA"/>
        </w:rPr>
        <w:t xml:space="preserve"> </w:t>
      </w:r>
      <w:r w:rsidRPr="00712340">
        <w:rPr>
          <w:rFonts w:ascii="GHEA Grapalat" w:hAnsi="GHEA Grapalat" w:cs="Sylfaen"/>
          <w:sz w:val="20"/>
          <w:lang w:val="ru-RU"/>
        </w:rPr>
        <w:t>տվյալ</w:t>
      </w:r>
      <w:r w:rsidRPr="00712340">
        <w:rPr>
          <w:rFonts w:ascii="GHEA Grapalat" w:hAnsi="GHEA Grapalat" w:cs="Sylfaen"/>
          <w:sz w:val="20"/>
          <w:lang w:val="af-ZA"/>
        </w:rPr>
        <w:t xml:space="preserve"> </w:t>
      </w:r>
      <w:r w:rsidRPr="00712340">
        <w:rPr>
          <w:rFonts w:ascii="GHEA Grapalat" w:hAnsi="GHEA Grapalat" w:cs="Sylfaen"/>
          <w:sz w:val="20"/>
        </w:rPr>
        <w:t>Մ</w:t>
      </w:r>
      <w:r w:rsidRPr="00712340">
        <w:rPr>
          <w:rFonts w:ascii="GHEA Grapalat" w:hAnsi="GHEA Grapalat" w:cs="Sylfaen"/>
          <w:sz w:val="20"/>
          <w:lang w:val="ru-RU"/>
        </w:rPr>
        <w:t>ասնակցի</w:t>
      </w:r>
      <w:r w:rsidRPr="00712340">
        <w:rPr>
          <w:rFonts w:ascii="GHEA Grapalat" w:hAnsi="GHEA Grapalat" w:cs="Sylfaen"/>
          <w:sz w:val="20"/>
          <w:lang w:val="af-ZA"/>
        </w:rPr>
        <w:t xml:space="preserve"> </w:t>
      </w:r>
      <w:r w:rsidRPr="00712340">
        <w:rPr>
          <w:rFonts w:ascii="GHEA Grapalat" w:hAnsi="GHEA Grapalat" w:cs="Sylfaen"/>
          <w:sz w:val="20"/>
          <w:lang w:val="ru-RU"/>
        </w:rPr>
        <w:t>հետագա</w:t>
      </w:r>
      <w:r w:rsidRPr="00712340">
        <w:rPr>
          <w:rFonts w:ascii="GHEA Grapalat" w:hAnsi="GHEA Grapalat" w:cs="Sylfaen"/>
          <w:sz w:val="20"/>
          <w:lang w:val="af-ZA"/>
        </w:rPr>
        <w:t xml:space="preserve"> </w:t>
      </w:r>
      <w:r w:rsidRPr="00712340">
        <w:rPr>
          <w:rFonts w:ascii="GHEA Grapalat" w:hAnsi="GHEA Grapalat" w:cs="Sylfaen"/>
          <w:sz w:val="20"/>
          <w:lang w:val="ru-RU"/>
        </w:rPr>
        <w:t>մասնակցության</w:t>
      </w:r>
      <w:r w:rsidRPr="00712340">
        <w:rPr>
          <w:rFonts w:ascii="GHEA Grapalat" w:hAnsi="GHEA Grapalat" w:cs="Sylfaen"/>
          <w:sz w:val="20"/>
          <w:lang w:val="af-ZA"/>
        </w:rPr>
        <w:t xml:space="preserve"> </w:t>
      </w:r>
      <w:r w:rsidRPr="00712340">
        <w:rPr>
          <w:rFonts w:ascii="GHEA Grapalat" w:hAnsi="GHEA Grapalat" w:cs="Sylfaen"/>
          <w:sz w:val="20"/>
          <w:lang w:val="ru-RU"/>
        </w:rPr>
        <w:t>դադարեցմանը</w:t>
      </w:r>
      <w:r w:rsidRPr="00712340">
        <w:rPr>
          <w:rFonts w:ascii="GHEA Grapalat" w:hAnsi="GHEA Grapalat" w:cs="Sylfaen"/>
          <w:sz w:val="20"/>
          <w:lang w:val="af-ZA"/>
        </w:rPr>
        <w:t>.</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3) </w:t>
      </w:r>
      <w:r w:rsidRPr="00712340">
        <w:rPr>
          <w:rFonts w:ascii="GHEA Grapalat" w:hAnsi="GHEA Grapalat" w:cs="Sylfaen"/>
          <w:sz w:val="20"/>
          <w:lang w:val="ru-RU"/>
        </w:rPr>
        <w:t>հայտերի</w:t>
      </w:r>
      <w:r w:rsidRPr="00712340">
        <w:rPr>
          <w:rFonts w:ascii="GHEA Grapalat" w:hAnsi="GHEA Grapalat" w:cs="Sylfaen"/>
          <w:sz w:val="20"/>
          <w:lang w:val="af-ZA"/>
        </w:rPr>
        <w:t xml:space="preserve"> </w:t>
      </w:r>
      <w:r w:rsidRPr="00712340">
        <w:rPr>
          <w:rFonts w:ascii="GHEA Grapalat" w:hAnsi="GHEA Grapalat" w:cs="Sylfaen"/>
          <w:sz w:val="20"/>
          <w:lang w:val="ru-RU"/>
        </w:rPr>
        <w:t>բացումից</w:t>
      </w:r>
      <w:r w:rsidRPr="00712340">
        <w:rPr>
          <w:rFonts w:ascii="GHEA Grapalat" w:hAnsi="GHEA Grapalat" w:cs="Sylfaen"/>
          <w:sz w:val="20"/>
          <w:lang w:val="af-ZA"/>
        </w:rPr>
        <w:t xml:space="preserve"> </w:t>
      </w:r>
      <w:r w:rsidRPr="00712340">
        <w:rPr>
          <w:rFonts w:ascii="GHEA Grapalat" w:hAnsi="GHEA Grapalat" w:cs="Sylfaen"/>
          <w:sz w:val="20"/>
          <w:lang w:val="ru-RU"/>
        </w:rPr>
        <w:t>հետո</w:t>
      </w:r>
      <w:r w:rsidRPr="00712340">
        <w:rPr>
          <w:rFonts w:ascii="GHEA Grapalat" w:hAnsi="GHEA Grapalat" w:cs="Sylfaen"/>
          <w:sz w:val="20"/>
          <w:lang w:val="af-ZA"/>
        </w:rPr>
        <w:t xml:space="preserve"> </w:t>
      </w:r>
      <w:r w:rsidRPr="00712340">
        <w:rPr>
          <w:rFonts w:ascii="GHEA Grapalat" w:hAnsi="GHEA Grapalat" w:cs="Sylfaen"/>
          <w:sz w:val="20"/>
          <w:lang w:val="ru-RU"/>
        </w:rPr>
        <w:t>հրաժարվել</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սույն ընթացակարգի </w:t>
      </w:r>
      <w:r w:rsidRPr="00712340">
        <w:rPr>
          <w:rFonts w:ascii="GHEA Grapalat" w:hAnsi="GHEA Grapalat" w:cs="Sylfaen"/>
          <w:sz w:val="20"/>
          <w:lang w:val="ru-RU"/>
        </w:rPr>
        <w:t>հետագա</w:t>
      </w:r>
      <w:r w:rsidRPr="00712340">
        <w:rPr>
          <w:rFonts w:ascii="GHEA Grapalat" w:hAnsi="GHEA Grapalat" w:cs="Sylfaen"/>
          <w:sz w:val="20"/>
          <w:lang w:val="af-ZA"/>
        </w:rPr>
        <w:t xml:space="preserve"> </w:t>
      </w:r>
      <w:r w:rsidRPr="00712340">
        <w:rPr>
          <w:rFonts w:ascii="GHEA Grapalat" w:hAnsi="GHEA Grapalat" w:cs="Sylfaen"/>
          <w:sz w:val="20"/>
          <w:lang w:val="ru-RU"/>
        </w:rPr>
        <w:t>մասնակցությունից։</w:t>
      </w:r>
      <w:r w:rsidRPr="00712340">
        <w:rPr>
          <w:rFonts w:ascii="GHEA Grapalat" w:hAnsi="GHEA Grapalat" w:cs="Sylfaen"/>
          <w:sz w:val="20"/>
          <w:lang w:val="af-ZA"/>
        </w:rPr>
        <w:t xml:space="preserve"> </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sz w:val="20"/>
          <w:lang w:val="af-ZA"/>
        </w:rPr>
        <w:t>7.4</w:t>
      </w:r>
      <w:r w:rsidRPr="00712340">
        <w:rPr>
          <w:rFonts w:ascii="GHEA Grapalat" w:hAnsi="GHEA Grapalat"/>
          <w:sz w:val="20"/>
          <w:lang w:val="af-ZA"/>
        </w:rPr>
        <w:tab/>
      </w:r>
      <w:r w:rsidRPr="00712340">
        <w:rPr>
          <w:rFonts w:ascii="GHEA Grapalat" w:hAnsi="GHEA Grapalat" w:cs="Sylfaen"/>
          <w:sz w:val="20"/>
          <w:lang w:val="ru-RU"/>
        </w:rPr>
        <w:t>Հայտի</w:t>
      </w:r>
      <w:r w:rsidRPr="00712340">
        <w:rPr>
          <w:rFonts w:ascii="GHEA Grapalat" w:hAnsi="GHEA Grapalat" w:cs="Sylfaen"/>
          <w:sz w:val="20"/>
          <w:lang w:val="af-ZA"/>
        </w:rPr>
        <w:t xml:space="preserve"> </w:t>
      </w:r>
      <w:r w:rsidRPr="00712340">
        <w:rPr>
          <w:rFonts w:ascii="GHEA Grapalat" w:hAnsi="GHEA Grapalat" w:cs="Sylfaen"/>
          <w:sz w:val="20"/>
          <w:lang w:val="ru-RU"/>
        </w:rPr>
        <w:t>ապահով</w:t>
      </w:r>
      <w:r w:rsidRPr="00712340">
        <w:rPr>
          <w:rFonts w:ascii="GHEA Grapalat" w:hAnsi="GHEA Grapalat" w:cs="Sylfaen"/>
          <w:sz w:val="20"/>
        </w:rPr>
        <w:t>ումը</w:t>
      </w:r>
      <w:r w:rsidRPr="00712340">
        <w:rPr>
          <w:rFonts w:ascii="GHEA Grapalat" w:hAnsi="GHEA Grapalat" w:cs="Sylfaen"/>
          <w:sz w:val="20"/>
          <w:lang w:val="af-ZA"/>
        </w:rPr>
        <w:t xml:space="preserve"> </w:t>
      </w:r>
      <w:r w:rsidRPr="00712340">
        <w:rPr>
          <w:rFonts w:ascii="GHEA Grapalat" w:hAnsi="GHEA Grapalat" w:cs="Sylfaen"/>
          <w:sz w:val="20"/>
        </w:rPr>
        <w:t>պետք</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վավեր</w:t>
      </w:r>
      <w:r w:rsidRPr="00712340">
        <w:rPr>
          <w:rFonts w:ascii="GHEA Grapalat" w:hAnsi="GHEA Grapalat" w:cs="Sylfaen"/>
          <w:sz w:val="20"/>
          <w:lang w:val="af-ZA"/>
        </w:rPr>
        <w:t xml:space="preserve"> </w:t>
      </w:r>
      <w:r w:rsidRPr="00712340">
        <w:rPr>
          <w:rFonts w:ascii="GHEA Grapalat" w:hAnsi="GHEA Grapalat" w:cs="Sylfaen"/>
          <w:sz w:val="20"/>
        </w:rPr>
        <w:t>լինի</w:t>
      </w:r>
      <w:r w:rsidRPr="00712340">
        <w:rPr>
          <w:rFonts w:ascii="GHEA Grapalat" w:hAnsi="GHEA Grapalat" w:cs="Sylfaen"/>
          <w:sz w:val="20"/>
          <w:lang w:val="af-ZA"/>
        </w:rPr>
        <w:t xml:space="preserve"> </w:t>
      </w:r>
      <w:r w:rsidRPr="00712340">
        <w:rPr>
          <w:rFonts w:ascii="GHEA Grapalat" w:hAnsi="GHEA Grapalat" w:cs="Sylfaen"/>
          <w:sz w:val="20"/>
        </w:rPr>
        <w:t>հայտը</w:t>
      </w:r>
      <w:r w:rsidRPr="00712340">
        <w:rPr>
          <w:rFonts w:ascii="GHEA Grapalat" w:hAnsi="GHEA Grapalat" w:cs="Sylfaen"/>
          <w:sz w:val="20"/>
          <w:lang w:val="af-ZA"/>
        </w:rPr>
        <w:t xml:space="preserve"> </w:t>
      </w:r>
      <w:r w:rsidRPr="00712340">
        <w:rPr>
          <w:rFonts w:ascii="GHEA Grapalat" w:hAnsi="GHEA Grapalat" w:cs="Sylfaen"/>
          <w:sz w:val="20"/>
        </w:rPr>
        <w:t>ներկայացվելու</w:t>
      </w:r>
      <w:r w:rsidRPr="00712340">
        <w:rPr>
          <w:rFonts w:ascii="GHEA Grapalat" w:hAnsi="GHEA Grapalat" w:cs="Sylfaen"/>
          <w:sz w:val="20"/>
          <w:lang w:val="af-ZA"/>
        </w:rPr>
        <w:t xml:space="preserve"> </w:t>
      </w:r>
      <w:r w:rsidRPr="00712340">
        <w:rPr>
          <w:rFonts w:ascii="GHEA Grapalat" w:hAnsi="GHEA Grapalat" w:cs="Sylfaen"/>
          <w:sz w:val="20"/>
        </w:rPr>
        <w:t>օրվանից</w:t>
      </w:r>
      <w:r w:rsidRPr="00712340">
        <w:rPr>
          <w:rFonts w:ascii="GHEA Grapalat" w:hAnsi="GHEA Grapalat" w:cs="Sylfaen"/>
          <w:sz w:val="20"/>
          <w:lang w:val="af-ZA"/>
        </w:rPr>
        <w:t xml:space="preserve"> </w:t>
      </w:r>
      <w:r w:rsidRPr="00712340">
        <w:rPr>
          <w:rFonts w:ascii="GHEA Grapalat" w:hAnsi="GHEA Grapalat" w:cs="Sylfaen"/>
          <w:sz w:val="20"/>
        </w:rPr>
        <w:t>հաշված</w:t>
      </w:r>
      <w:r w:rsidRPr="00712340">
        <w:rPr>
          <w:rFonts w:ascii="GHEA Grapalat" w:hAnsi="GHEA Grapalat" w:cs="Sylfaen"/>
          <w:sz w:val="20"/>
          <w:lang w:val="af-ZA"/>
        </w:rPr>
        <w:t xml:space="preserve"> 90</w:t>
      </w:r>
      <w:r w:rsidRPr="00712340">
        <w:rPr>
          <w:rFonts w:ascii="GHEA Grapalat" w:hAnsi="GHEA Grapalat" w:cs="Sylfaen"/>
          <w:sz w:val="20"/>
          <w:lang w:val="hy-AM"/>
        </w:rPr>
        <w:t xml:space="preserve"> </w:t>
      </w:r>
      <w:r w:rsidRPr="00712340">
        <w:rPr>
          <w:rFonts w:ascii="GHEA Grapalat" w:hAnsi="GHEA Grapalat" w:cs="Sylfaen"/>
          <w:sz w:val="20"/>
          <w:lang w:val="af-ZA"/>
        </w:rPr>
        <w:t>(</w:t>
      </w:r>
      <w:r w:rsidRPr="00712340">
        <w:rPr>
          <w:rFonts w:ascii="GHEA Grapalat" w:hAnsi="GHEA Grapalat" w:cs="Sylfaen"/>
          <w:sz w:val="20"/>
          <w:lang w:val="hy-AM"/>
        </w:rPr>
        <w:t>իննսուն</w:t>
      </w:r>
      <w:r w:rsidRPr="00712340">
        <w:rPr>
          <w:rFonts w:ascii="GHEA Grapalat" w:hAnsi="GHEA Grapalat" w:cs="Sylfaen"/>
          <w:sz w:val="20"/>
          <w:lang w:val="af-ZA"/>
        </w:rPr>
        <w:t xml:space="preserve">)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rPr>
        <w:t>օր</w:t>
      </w:r>
      <w:r w:rsidRPr="00712340">
        <w:rPr>
          <w:rFonts w:ascii="GHEA Grapalat" w:hAnsi="GHEA Grapalat"/>
          <w:sz w:val="20"/>
          <w:szCs w:val="20"/>
          <w:lang w:val="af-ZA"/>
        </w:rPr>
        <w:t xml:space="preserve">: </w:t>
      </w:r>
      <w:r w:rsidRPr="00712340">
        <w:rPr>
          <w:rFonts w:ascii="GHEA Grapalat" w:hAnsi="GHEA Grapalat"/>
          <w:sz w:val="20"/>
          <w:szCs w:val="20"/>
        </w:rPr>
        <w:t>Հայտի</w:t>
      </w:r>
      <w:r w:rsidRPr="00712340">
        <w:rPr>
          <w:rFonts w:ascii="GHEA Grapalat" w:hAnsi="GHEA Grapalat"/>
          <w:sz w:val="20"/>
          <w:szCs w:val="20"/>
          <w:lang w:val="af-ZA"/>
        </w:rPr>
        <w:t xml:space="preserve"> </w:t>
      </w:r>
      <w:r w:rsidRPr="00712340">
        <w:rPr>
          <w:rFonts w:ascii="GHEA Grapalat" w:hAnsi="GHEA Grapalat"/>
          <w:sz w:val="20"/>
          <w:szCs w:val="20"/>
        </w:rPr>
        <w:t>ապահովումը</w:t>
      </w:r>
      <w:r w:rsidRPr="00712340">
        <w:rPr>
          <w:rFonts w:ascii="GHEA Grapalat" w:hAnsi="GHEA Grapalat"/>
          <w:sz w:val="20"/>
          <w:szCs w:val="20"/>
          <w:lang w:val="af-ZA"/>
        </w:rPr>
        <w:t xml:space="preserve"> </w:t>
      </w:r>
      <w:r w:rsidRPr="00712340">
        <w:rPr>
          <w:rFonts w:ascii="GHEA Grapalat" w:hAnsi="GHEA Grapalat"/>
          <w:sz w:val="20"/>
          <w:szCs w:val="20"/>
        </w:rPr>
        <w:t>ենթակա</w:t>
      </w:r>
      <w:r w:rsidRPr="00712340">
        <w:rPr>
          <w:rFonts w:ascii="GHEA Grapalat" w:hAnsi="GHEA Grapalat"/>
          <w:sz w:val="20"/>
          <w:szCs w:val="20"/>
          <w:lang w:val="af-ZA"/>
        </w:rPr>
        <w:t xml:space="preserve"> </w:t>
      </w:r>
      <w:r w:rsidRPr="00712340">
        <w:rPr>
          <w:rFonts w:ascii="GHEA Grapalat" w:hAnsi="GHEA Grapalat"/>
          <w:sz w:val="20"/>
          <w:szCs w:val="20"/>
        </w:rPr>
        <w:t>է</w:t>
      </w:r>
      <w:r w:rsidRPr="00712340">
        <w:rPr>
          <w:rFonts w:ascii="GHEA Grapalat" w:hAnsi="GHEA Grapalat"/>
          <w:sz w:val="20"/>
          <w:szCs w:val="20"/>
          <w:lang w:val="af-ZA"/>
        </w:rPr>
        <w:t xml:space="preserve"> </w:t>
      </w:r>
      <w:r w:rsidRPr="00712340">
        <w:rPr>
          <w:rFonts w:ascii="GHEA Grapalat" w:hAnsi="GHEA Grapalat"/>
          <w:sz w:val="20"/>
          <w:szCs w:val="20"/>
        </w:rPr>
        <w:t>վերադարձման</w:t>
      </w:r>
      <w:r w:rsidRPr="00712340">
        <w:rPr>
          <w:rFonts w:ascii="GHEA Grapalat" w:hAnsi="GHEA Grapalat"/>
          <w:sz w:val="20"/>
          <w:szCs w:val="20"/>
          <w:lang w:val="af-ZA"/>
        </w:rPr>
        <w:t xml:space="preserve"> </w:t>
      </w:r>
      <w:r w:rsidRPr="00712340">
        <w:rPr>
          <w:rFonts w:ascii="GHEA Grapalat" w:hAnsi="GHEA Grapalat"/>
          <w:sz w:val="20"/>
          <w:szCs w:val="20"/>
        </w:rPr>
        <w:t>այն</w:t>
      </w:r>
      <w:r w:rsidRPr="00712340">
        <w:rPr>
          <w:rFonts w:ascii="GHEA Grapalat" w:hAnsi="GHEA Grapalat"/>
          <w:sz w:val="20"/>
          <w:szCs w:val="20"/>
          <w:lang w:val="af-ZA"/>
        </w:rPr>
        <w:t xml:space="preserve"> </w:t>
      </w:r>
      <w:r w:rsidRPr="00712340">
        <w:rPr>
          <w:rFonts w:ascii="GHEA Grapalat" w:hAnsi="GHEA Grapalat"/>
          <w:sz w:val="20"/>
          <w:szCs w:val="20"/>
        </w:rPr>
        <w:t>ներկայացրած</w:t>
      </w:r>
      <w:r w:rsidRPr="00712340">
        <w:rPr>
          <w:rFonts w:ascii="GHEA Grapalat" w:hAnsi="GHEA Grapalat"/>
          <w:sz w:val="20"/>
          <w:szCs w:val="20"/>
          <w:lang w:val="af-ZA"/>
        </w:rPr>
        <w:t xml:space="preserve"> </w:t>
      </w:r>
      <w:r w:rsidRPr="00712340">
        <w:rPr>
          <w:rFonts w:ascii="GHEA Grapalat" w:hAnsi="GHEA Grapalat"/>
          <w:sz w:val="20"/>
          <w:szCs w:val="20"/>
        </w:rPr>
        <w:t>մասնակցին</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ընթացակարգի</w:t>
      </w:r>
      <w:r w:rsidRPr="00712340">
        <w:rPr>
          <w:rFonts w:ascii="GHEA Grapalat" w:hAnsi="GHEA Grapalat"/>
          <w:sz w:val="20"/>
          <w:szCs w:val="20"/>
          <w:lang w:val="af-ZA"/>
        </w:rPr>
        <w:t xml:space="preserve"> </w:t>
      </w:r>
      <w:r w:rsidRPr="00712340">
        <w:rPr>
          <w:rFonts w:ascii="GHEA Grapalat" w:hAnsi="GHEA Grapalat"/>
          <w:sz w:val="20"/>
          <w:szCs w:val="20"/>
        </w:rPr>
        <w:t>շրջանակում</w:t>
      </w:r>
      <w:r w:rsidRPr="00712340">
        <w:rPr>
          <w:rFonts w:ascii="GHEA Grapalat" w:hAnsi="GHEA Grapalat"/>
          <w:sz w:val="20"/>
          <w:szCs w:val="20"/>
          <w:lang w:val="af-ZA"/>
        </w:rPr>
        <w:t xml:space="preserve"> </w:t>
      </w:r>
      <w:r w:rsidRPr="00712340">
        <w:rPr>
          <w:rFonts w:ascii="GHEA Grapalat" w:hAnsi="GHEA Grapalat"/>
          <w:sz w:val="20"/>
          <w:szCs w:val="20"/>
        </w:rPr>
        <w:t>պայմանագիրը</w:t>
      </w:r>
      <w:r w:rsidRPr="00712340">
        <w:rPr>
          <w:rFonts w:ascii="GHEA Grapalat" w:hAnsi="GHEA Grapalat"/>
          <w:sz w:val="20"/>
          <w:szCs w:val="20"/>
          <w:lang w:val="af-ZA"/>
        </w:rPr>
        <w:t xml:space="preserve"> </w:t>
      </w:r>
      <w:r w:rsidRPr="00712340">
        <w:rPr>
          <w:rFonts w:ascii="GHEA Grapalat" w:hAnsi="GHEA Grapalat"/>
          <w:sz w:val="20"/>
          <w:szCs w:val="20"/>
        </w:rPr>
        <w:t>կնքվելուց</w:t>
      </w:r>
      <w:r w:rsidRPr="00712340">
        <w:rPr>
          <w:rFonts w:ascii="GHEA Grapalat" w:hAnsi="GHEA Grapalat"/>
          <w:sz w:val="20"/>
          <w:szCs w:val="20"/>
          <w:lang w:val="af-ZA"/>
        </w:rPr>
        <w:t xml:space="preserve"> </w:t>
      </w:r>
      <w:r w:rsidRPr="00712340">
        <w:rPr>
          <w:rFonts w:ascii="GHEA Grapalat" w:hAnsi="GHEA Grapalat"/>
          <w:sz w:val="20"/>
          <w:szCs w:val="20"/>
        </w:rPr>
        <w:t>կամ</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ընթացակարգը</w:t>
      </w:r>
      <w:r w:rsidRPr="00712340">
        <w:rPr>
          <w:rFonts w:ascii="GHEA Grapalat" w:hAnsi="GHEA Grapalat"/>
          <w:sz w:val="20"/>
          <w:szCs w:val="20"/>
          <w:lang w:val="af-ZA"/>
        </w:rPr>
        <w:t xml:space="preserve"> </w:t>
      </w:r>
      <w:r w:rsidRPr="00712340">
        <w:rPr>
          <w:rFonts w:ascii="GHEA Grapalat" w:hAnsi="GHEA Grapalat"/>
          <w:sz w:val="20"/>
          <w:szCs w:val="20"/>
        </w:rPr>
        <w:t>չկայացած</w:t>
      </w:r>
      <w:r w:rsidRPr="00712340">
        <w:rPr>
          <w:rFonts w:ascii="GHEA Grapalat" w:hAnsi="GHEA Grapalat"/>
          <w:sz w:val="20"/>
          <w:szCs w:val="20"/>
          <w:lang w:val="af-ZA"/>
        </w:rPr>
        <w:t xml:space="preserve"> </w:t>
      </w:r>
      <w:r w:rsidRPr="00712340">
        <w:rPr>
          <w:rFonts w:ascii="GHEA Grapalat" w:hAnsi="GHEA Grapalat"/>
          <w:sz w:val="20"/>
          <w:szCs w:val="20"/>
        </w:rPr>
        <w:t>հայտարարվելուց</w:t>
      </w:r>
      <w:r w:rsidRPr="00712340">
        <w:rPr>
          <w:rFonts w:ascii="GHEA Grapalat" w:hAnsi="GHEA Grapalat"/>
          <w:sz w:val="20"/>
          <w:szCs w:val="20"/>
          <w:lang w:val="af-ZA"/>
        </w:rPr>
        <w:t xml:space="preserve"> </w:t>
      </w:r>
      <w:r w:rsidRPr="00712340">
        <w:rPr>
          <w:rFonts w:ascii="GHEA Grapalat" w:hAnsi="GHEA Grapalat"/>
          <w:sz w:val="20"/>
          <w:szCs w:val="20"/>
        </w:rPr>
        <w:t>հետո</w:t>
      </w:r>
      <w:r w:rsidRPr="00712340">
        <w:rPr>
          <w:rFonts w:ascii="GHEA Grapalat" w:hAnsi="GHEA Grapalat"/>
          <w:sz w:val="20"/>
          <w:szCs w:val="20"/>
          <w:lang w:val="af-ZA"/>
        </w:rPr>
        <w:t xml:space="preserve"> </w:t>
      </w:r>
      <w:r w:rsidRPr="00712340">
        <w:rPr>
          <w:rFonts w:ascii="GHEA Grapalat" w:hAnsi="GHEA Grapalat"/>
          <w:sz w:val="20"/>
          <w:szCs w:val="20"/>
        </w:rPr>
        <w:t>քսան</w:t>
      </w:r>
      <w:r w:rsidRPr="00712340">
        <w:rPr>
          <w:rFonts w:ascii="GHEA Grapalat" w:hAnsi="GHEA Grapalat"/>
          <w:sz w:val="20"/>
          <w:szCs w:val="20"/>
          <w:lang w:val="af-ZA"/>
        </w:rPr>
        <w:t xml:space="preserve"> </w:t>
      </w:r>
      <w:r w:rsidRPr="00712340">
        <w:rPr>
          <w:rFonts w:ascii="GHEA Grapalat" w:hAnsi="GHEA Grapalat"/>
          <w:sz w:val="20"/>
          <w:szCs w:val="20"/>
        </w:rPr>
        <w:t>աշխատանքային</w:t>
      </w:r>
      <w:r w:rsidRPr="00712340">
        <w:rPr>
          <w:rFonts w:ascii="GHEA Grapalat" w:hAnsi="GHEA Grapalat"/>
          <w:sz w:val="20"/>
          <w:szCs w:val="20"/>
          <w:lang w:val="af-ZA"/>
        </w:rPr>
        <w:t xml:space="preserve"> </w:t>
      </w:r>
      <w:r w:rsidRPr="00712340">
        <w:rPr>
          <w:rFonts w:ascii="GHEA Grapalat" w:hAnsi="GHEA Grapalat"/>
          <w:sz w:val="20"/>
          <w:szCs w:val="20"/>
        </w:rPr>
        <w:t>օրվա</w:t>
      </w:r>
      <w:r w:rsidRPr="00712340">
        <w:rPr>
          <w:rFonts w:ascii="GHEA Grapalat" w:hAnsi="GHEA Grapalat"/>
          <w:sz w:val="20"/>
          <w:szCs w:val="20"/>
          <w:lang w:val="af-ZA"/>
        </w:rPr>
        <w:t xml:space="preserve"> </w:t>
      </w:r>
      <w:r w:rsidRPr="00712340">
        <w:rPr>
          <w:rFonts w:ascii="GHEA Grapalat" w:hAnsi="GHEA Grapalat"/>
          <w:sz w:val="20"/>
          <w:szCs w:val="20"/>
        </w:rPr>
        <w:t>ընթացքում</w:t>
      </w:r>
      <w:r w:rsidRPr="00712340">
        <w:rPr>
          <w:rFonts w:ascii="GHEA Grapalat" w:hAnsi="GHEA Grapalat"/>
          <w:sz w:val="20"/>
          <w:szCs w:val="20"/>
          <w:lang w:val="af-ZA"/>
        </w:rPr>
        <w:t xml:space="preserve">, </w:t>
      </w:r>
      <w:r w:rsidRPr="00712340">
        <w:rPr>
          <w:rFonts w:ascii="GHEA Grapalat" w:hAnsi="GHEA Grapalat"/>
          <w:sz w:val="20"/>
          <w:szCs w:val="20"/>
        </w:rPr>
        <w:t>բացառությամբ</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հրավերի</w:t>
      </w:r>
      <w:r w:rsidRPr="00712340">
        <w:rPr>
          <w:rFonts w:ascii="GHEA Grapalat" w:hAnsi="GHEA Grapalat"/>
          <w:sz w:val="20"/>
          <w:szCs w:val="20"/>
          <w:lang w:val="af-ZA"/>
        </w:rPr>
        <w:t xml:space="preserve"> 1-</w:t>
      </w:r>
      <w:r w:rsidRPr="00712340">
        <w:rPr>
          <w:rFonts w:ascii="GHEA Grapalat" w:hAnsi="GHEA Grapalat"/>
          <w:sz w:val="20"/>
          <w:szCs w:val="20"/>
        </w:rPr>
        <w:t>ին</w:t>
      </w:r>
      <w:r w:rsidRPr="00712340">
        <w:rPr>
          <w:rFonts w:ascii="GHEA Grapalat" w:hAnsi="GHEA Grapalat"/>
          <w:sz w:val="20"/>
          <w:szCs w:val="20"/>
          <w:lang w:val="af-ZA"/>
        </w:rPr>
        <w:t xml:space="preserve"> </w:t>
      </w:r>
      <w:r w:rsidRPr="00712340">
        <w:rPr>
          <w:rFonts w:ascii="GHEA Grapalat" w:hAnsi="GHEA Grapalat"/>
          <w:sz w:val="20"/>
          <w:szCs w:val="20"/>
        </w:rPr>
        <w:t>մասի</w:t>
      </w:r>
      <w:r w:rsidRPr="00712340">
        <w:rPr>
          <w:rFonts w:ascii="GHEA Grapalat" w:hAnsi="GHEA Grapalat"/>
          <w:sz w:val="20"/>
          <w:szCs w:val="20"/>
          <w:lang w:val="af-ZA"/>
        </w:rPr>
        <w:t xml:space="preserve"> 7.3 </w:t>
      </w:r>
      <w:r w:rsidRPr="00712340">
        <w:rPr>
          <w:rFonts w:ascii="GHEA Grapalat" w:hAnsi="GHEA Grapalat"/>
          <w:sz w:val="20"/>
          <w:szCs w:val="20"/>
        </w:rPr>
        <w:t>կետով</w:t>
      </w:r>
      <w:r w:rsidRPr="00712340">
        <w:rPr>
          <w:rFonts w:ascii="GHEA Grapalat" w:hAnsi="GHEA Grapalat"/>
          <w:sz w:val="20"/>
          <w:szCs w:val="20"/>
          <w:lang w:val="af-ZA"/>
        </w:rPr>
        <w:t xml:space="preserve"> </w:t>
      </w:r>
      <w:r w:rsidRPr="00712340">
        <w:rPr>
          <w:rFonts w:ascii="GHEA Grapalat" w:hAnsi="GHEA Grapalat"/>
          <w:sz w:val="20"/>
          <w:szCs w:val="20"/>
        </w:rPr>
        <w:t>նախատեսված</w:t>
      </w:r>
      <w:r w:rsidRPr="00712340">
        <w:rPr>
          <w:rFonts w:ascii="GHEA Grapalat" w:hAnsi="GHEA Grapalat"/>
          <w:sz w:val="20"/>
          <w:szCs w:val="20"/>
          <w:lang w:val="af-ZA"/>
        </w:rPr>
        <w:t xml:space="preserve"> </w:t>
      </w:r>
      <w:r w:rsidRPr="00712340">
        <w:rPr>
          <w:rFonts w:ascii="GHEA Grapalat" w:hAnsi="GHEA Grapalat"/>
          <w:sz w:val="20"/>
          <w:szCs w:val="20"/>
        </w:rPr>
        <w:t>դեպքերի</w:t>
      </w:r>
      <w:r w:rsidRPr="00712340">
        <w:rPr>
          <w:rFonts w:ascii="GHEA Grapalat" w:hAnsi="GHEA Grapalat"/>
          <w:sz w:val="20"/>
          <w:szCs w:val="20"/>
          <w:lang w:val="af-ZA"/>
        </w:rPr>
        <w:t xml:space="preserve">: </w:t>
      </w:r>
    </w:p>
    <w:p w:rsidR="00631539" w:rsidRPr="00712340" w:rsidRDefault="00631539" w:rsidP="00631539">
      <w:pPr>
        <w:ind w:firstLine="567"/>
        <w:jc w:val="both"/>
        <w:rPr>
          <w:rFonts w:ascii="GHEA Grapalat" w:hAnsi="GHEA Grapalat" w:cs="Sylfaen"/>
          <w:sz w:val="20"/>
          <w:lang w:val="af-ZA"/>
        </w:rPr>
      </w:pPr>
    </w:p>
    <w:p w:rsidR="00631539" w:rsidRPr="00712340" w:rsidRDefault="00631539" w:rsidP="00631539">
      <w:pPr>
        <w:ind w:firstLine="567"/>
        <w:jc w:val="center"/>
        <w:rPr>
          <w:rFonts w:ascii="GHEA Grapalat" w:hAnsi="GHEA Grapalat"/>
          <w:b/>
          <w:sz w:val="20"/>
          <w:lang w:val="hy-AM"/>
        </w:rPr>
      </w:pPr>
      <w:r w:rsidRPr="00712340">
        <w:rPr>
          <w:rFonts w:ascii="GHEA Grapalat" w:hAnsi="GHEA Grapalat"/>
          <w:b/>
          <w:sz w:val="20"/>
          <w:lang w:val="af-ZA"/>
        </w:rPr>
        <w:lastRenderedPageBreak/>
        <w:t>8.  ՀԱՅՏԵՐԻ ԲԱՑՈՒՄԸ</w:t>
      </w:r>
      <w:r w:rsidRPr="00712340">
        <w:rPr>
          <w:rFonts w:ascii="GHEA Grapalat" w:hAnsi="GHEA Grapalat"/>
          <w:b/>
          <w:sz w:val="20"/>
          <w:lang w:val="hy-AM"/>
        </w:rPr>
        <w:t xml:space="preserve">, </w:t>
      </w:r>
      <w:r w:rsidRPr="00712340">
        <w:rPr>
          <w:rFonts w:ascii="GHEA Grapalat" w:hAnsi="GHEA Grapalat"/>
          <w:b/>
          <w:sz w:val="20"/>
          <w:lang w:val="af-ZA"/>
        </w:rPr>
        <w:t xml:space="preserve">ԳՆԱՀԱՏՈՒՄԸ  ԵՎ  </w:t>
      </w:r>
    </w:p>
    <w:p w:rsidR="00631539" w:rsidRPr="00712340" w:rsidRDefault="00631539" w:rsidP="00631539">
      <w:pPr>
        <w:ind w:firstLine="567"/>
        <w:jc w:val="center"/>
        <w:rPr>
          <w:rFonts w:ascii="GHEA Grapalat" w:hAnsi="GHEA Grapalat"/>
          <w:b/>
          <w:sz w:val="20"/>
          <w:lang w:val="af-ZA"/>
        </w:rPr>
      </w:pPr>
      <w:r w:rsidRPr="00712340">
        <w:rPr>
          <w:rFonts w:ascii="GHEA Grapalat" w:hAnsi="GHEA Grapalat"/>
          <w:b/>
          <w:sz w:val="20"/>
          <w:lang w:val="af-ZA"/>
        </w:rPr>
        <w:t xml:space="preserve">ԱՐԴՅՈՒՆՔՆԵՐԻ ԱՄՓՈՓՈՒՄԸ </w:t>
      </w:r>
    </w:p>
    <w:p w:rsidR="00631539" w:rsidRPr="00712340" w:rsidRDefault="00631539" w:rsidP="00631539">
      <w:pPr>
        <w:ind w:firstLine="567"/>
        <w:jc w:val="both"/>
        <w:rPr>
          <w:rFonts w:ascii="GHEA Grapalat" w:hAnsi="GHEA Grapalat"/>
          <w:b/>
          <w:sz w:val="20"/>
          <w:lang w:val="af-ZA"/>
        </w:rPr>
      </w:pPr>
    </w:p>
    <w:p w:rsidR="00631539" w:rsidRPr="00712340" w:rsidRDefault="00631539" w:rsidP="00631539">
      <w:pPr>
        <w:pStyle w:val="BodyTextIndent2"/>
        <w:spacing w:line="240" w:lineRule="auto"/>
        <w:ind w:firstLine="567"/>
        <w:rPr>
          <w:rFonts w:ascii="GHEA Grapalat" w:hAnsi="GHEA Grapalat" w:cs="Tahoma"/>
        </w:rPr>
      </w:pPr>
      <w:r w:rsidRPr="00712340">
        <w:rPr>
          <w:rFonts w:ascii="GHEA Grapalat" w:hAnsi="GHEA Grapalat"/>
        </w:rPr>
        <w:t xml:space="preserve">8.1 </w:t>
      </w:r>
      <w:r w:rsidRPr="00712340">
        <w:rPr>
          <w:rFonts w:ascii="GHEA Grapalat" w:hAnsi="GHEA Grapalat" w:cs="Sylfaen"/>
          <w:lang w:val="ru-RU"/>
        </w:rPr>
        <w:t>Հայտերի</w:t>
      </w:r>
      <w:r w:rsidRPr="00712340">
        <w:rPr>
          <w:rFonts w:ascii="GHEA Grapalat" w:hAnsi="GHEA Grapalat" w:cs="Sylfaen"/>
        </w:rPr>
        <w:t xml:space="preserve"> </w:t>
      </w:r>
      <w:r w:rsidRPr="00712340">
        <w:rPr>
          <w:rFonts w:ascii="GHEA Grapalat" w:hAnsi="GHEA Grapalat" w:cs="Sylfaen"/>
          <w:lang w:val="ru-RU"/>
        </w:rPr>
        <w:t>բացումը</w:t>
      </w:r>
      <w:r w:rsidRPr="00712340">
        <w:rPr>
          <w:rFonts w:ascii="GHEA Grapalat" w:hAnsi="GHEA Grapalat" w:cs="Sylfaen"/>
        </w:rPr>
        <w:t xml:space="preserve"> </w:t>
      </w:r>
      <w:r w:rsidRPr="00712340">
        <w:rPr>
          <w:rFonts w:ascii="GHEA Grapalat" w:hAnsi="GHEA Grapalat" w:cs="Sylfaen"/>
          <w:lang w:val="ru-RU"/>
        </w:rPr>
        <w:t>կկատարվի</w:t>
      </w:r>
      <w:r w:rsidRPr="00712340">
        <w:rPr>
          <w:rFonts w:ascii="GHEA Grapalat" w:hAnsi="GHEA Grapalat" w:cs="Sylfaen"/>
        </w:rPr>
        <w:t xml:space="preserve"> հանձնաժողովի հայտերի բացման նիստում</w:t>
      </w:r>
      <w:r w:rsidRPr="00631539" w:rsidDel="00B65C2F">
        <w:rPr>
          <w:rFonts w:ascii="GHEA Grapalat" w:hAnsi="GHEA Grapalat" w:cs="Sylfaen"/>
          <w:szCs w:val="24"/>
        </w:rPr>
        <w:t xml:space="preserve"> </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ընթացակարգի</w:t>
      </w:r>
      <w:r w:rsidRPr="00712340">
        <w:rPr>
          <w:rFonts w:ascii="GHEA Grapalat" w:hAnsi="GHEA Grapalat" w:cs="Sylfaen"/>
          <w:szCs w:val="24"/>
        </w:rPr>
        <w:t xml:space="preserve"> </w:t>
      </w:r>
      <w:r w:rsidRPr="00712340">
        <w:rPr>
          <w:rFonts w:ascii="GHEA Grapalat" w:hAnsi="GHEA Grapalat" w:cs="Sylfaen"/>
          <w:szCs w:val="24"/>
          <w:lang w:val="ru-RU"/>
        </w:rPr>
        <w:t>հայտարարությունը</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հրավերը</w:t>
      </w:r>
      <w:r w:rsidRPr="00712340">
        <w:rPr>
          <w:rFonts w:ascii="GHEA Grapalat" w:hAnsi="GHEA Grapalat" w:cs="Sylfaen"/>
          <w:szCs w:val="24"/>
        </w:rPr>
        <w:t xml:space="preserve"> տեղեկագրում </w:t>
      </w:r>
      <w:r w:rsidRPr="00712340">
        <w:rPr>
          <w:rFonts w:ascii="GHEA Grapalat" w:hAnsi="GHEA Grapalat" w:cs="Sylfaen"/>
          <w:szCs w:val="24"/>
          <w:lang w:val="en-US"/>
        </w:rPr>
        <w:t>հ</w:t>
      </w:r>
      <w:r w:rsidRPr="00712340">
        <w:rPr>
          <w:rFonts w:ascii="GHEA Grapalat" w:hAnsi="GHEA Grapalat" w:cs="Sylfaen"/>
          <w:szCs w:val="24"/>
          <w:lang w:val="ru-RU"/>
        </w:rPr>
        <w:t>րապարակվելու</w:t>
      </w:r>
      <w:r w:rsidRPr="00712340">
        <w:rPr>
          <w:rFonts w:ascii="GHEA Grapalat" w:hAnsi="GHEA Grapalat" w:cs="Sylfaen"/>
          <w:szCs w:val="24"/>
        </w:rPr>
        <w:t xml:space="preserve"> </w:t>
      </w:r>
      <w:r w:rsidRPr="00712340">
        <w:rPr>
          <w:rFonts w:ascii="GHEA Grapalat" w:hAnsi="GHEA Grapalat" w:cs="Sylfaen"/>
          <w:szCs w:val="24"/>
          <w:lang w:val="en-US"/>
        </w:rPr>
        <w:t>օրվանից</w:t>
      </w:r>
      <w:r w:rsidRPr="00712340">
        <w:rPr>
          <w:rFonts w:ascii="GHEA Grapalat" w:hAnsi="GHEA Grapalat" w:cs="Sylfaen"/>
          <w:szCs w:val="24"/>
        </w:rPr>
        <w:t xml:space="preserve"> </w:t>
      </w:r>
      <w:r w:rsidRPr="00712340">
        <w:rPr>
          <w:rFonts w:ascii="GHEA Grapalat" w:hAnsi="GHEA Grapalat" w:cs="Sylfaen"/>
          <w:szCs w:val="24"/>
          <w:lang w:val="ru-RU"/>
        </w:rPr>
        <w:t>հաշված</w:t>
      </w:r>
      <w:r w:rsidRPr="00712340">
        <w:rPr>
          <w:rFonts w:ascii="GHEA Grapalat" w:hAnsi="GHEA Grapalat" w:cs="Sylfaen"/>
          <w:szCs w:val="24"/>
        </w:rPr>
        <w:t xml:space="preserve"> «</w:t>
      </w:r>
      <w:r w:rsidR="00E82543" w:rsidRPr="00E82543">
        <w:rPr>
          <w:rFonts w:ascii="GHEA Grapalat" w:hAnsi="GHEA Grapalat" w:cs="Sylfaen"/>
          <w:szCs w:val="24"/>
        </w:rPr>
        <w:t>7</w:t>
      </w:r>
      <w:r w:rsidRPr="00712340">
        <w:rPr>
          <w:rFonts w:ascii="GHEA Grapalat" w:hAnsi="GHEA Grapalat" w:cs="Sylfaen"/>
          <w:szCs w:val="24"/>
        </w:rPr>
        <w:t>»</w:t>
      </w:r>
      <w:r w:rsidRPr="00712340">
        <w:rPr>
          <w:rFonts w:ascii="GHEA Grapalat" w:hAnsi="GHEA Grapalat" w:cs="Sylfaen"/>
          <w:szCs w:val="24"/>
          <w:lang w:val="ru-RU"/>
        </w:rPr>
        <w:t>րդ</w:t>
      </w:r>
      <w:r w:rsidRPr="00712340">
        <w:rPr>
          <w:rFonts w:ascii="GHEA Grapalat" w:hAnsi="GHEA Grapalat" w:cs="Sylfaen"/>
          <w:szCs w:val="24"/>
        </w:rPr>
        <w:t xml:space="preserve"> </w:t>
      </w:r>
      <w:r w:rsidRPr="00712340">
        <w:rPr>
          <w:rFonts w:ascii="GHEA Grapalat" w:hAnsi="GHEA Grapalat" w:cs="Sylfaen"/>
          <w:szCs w:val="24"/>
          <w:lang w:val="ru-RU"/>
        </w:rPr>
        <w:t>օրվա</w:t>
      </w:r>
      <w:r w:rsidRPr="00712340">
        <w:rPr>
          <w:rFonts w:ascii="GHEA Grapalat" w:hAnsi="GHEA Grapalat" w:cs="Sylfaen"/>
          <w:szCs w:val="24"/>
        </w:rPr>
        <w:t xml:space="preserve"> </w:t>
      </w:r>
      <w:r w:rsidRPr="00712340">
        <w:rPr>
          <w:rFonts w:ascii="GHEA Grapalat" w:hAnsi="GHEA Grapalat" w:cs="Sylfaen"/>
          <w:szCs w:val="24"/>
          <w:lang w:val="ru-RU"/>
        </w:rPr>
        <w:t>ժամը</w:t>
      </w:r>
      <w:r w:rsidRPr="00712340">
        <w:rPr>
          <w:rFonts w:ascii="GHEA Grapalat" w:hAnsi="GHEA Grapalat" w:cs="Sylfaen"/>
          <w:szCs w:val="24"/>
        </w:rPr>
        <w:t xml:space="preserve"> «</w:t>
      </w:r>
      <w:r w:rsidR="00E82543" w:rsidRPr="00E82543">
        <w:rPr>
          <w:rFonts w:ascii="GHEA Grapalat" w:hAnsi="GHEA Grapalat" w:cs="Sylfaen"/>
        </w:rPr>
        <w:t>13:30</w:t>
      </w:r>
      <w:r w:rsidRPr="00712340">
        <w:rPr>
          <w:rFonts w:ascii="GHEA Grapalat" w:hAnsi="GHEA Grapalat" w:cs="Sylfaen"/>
          <w:szCs w:val="24"/>
        </w:rPr>
        <w:t>»-</w:t>
      </w:r>
      <w:r w:rsidRPr="00712340">
        <w:rPr>
          <w:rFonts w:ascii="GHEA Grapalat" w:hAnsi="GHEA Grapalat" w:cs="Sylfaen"/>
          <w:szCs w:val="24"/>
          <w:lang w:val="en-US"/>
        </w:rPr>
        <w:t>ի</w:t>
      </w:r>
      <w:r w:rsidRPr="00712340">
        <w:rPr>
          <w:rFonts w:ascii="GHEA Grapalat" w:hAnsi="GHEA Grapalat" w:cs="Sylfaen"/>
          <w:szCs w:val="24"/>
          <w:lang w:val="ru-RU"/>
        </w:rPr>
        <w:t>ն։</w:t>
      </w:r>
      <w:r w:rsidRPr="00712340">
        <w:rPr>
          <w:rFonts w:ascii="GHEA Grapalat" w:hAnsi="GHEA Grapalat" w:cs="Sylfaen"/>
          <w:szCs w:val="24"/>
        </w:rPr>
        <w:t xml:space="preserve"> </w:t>
      </w:r>
    </w:p>
    <w:p w:rsidR="00631539" w:rsidRPr="00631539"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ru-RU"/>
        </w:rPr>
        <w:t>Հայտերի</w:t>
      </w:r>
      <w:r w:rsidRPr="00712340">
        <w:rPr>
          <w:rFonts w:ascii="GHEA Grapalat" w:hAnsi="GHEA Grapalat" w:cs="Sylfaen"/>
          <w:sz w:val="20"/>
          <w:lang w:val="af-ZA"/>
        </w:rPr>
        <w:t xml:space="preserve"> </w:t>
      </w:r>
      <w:r w:rsidRPr="00712340">
        <w:rPr>
          <w:rFonts w:ascii="GHEA Grapalat" w:hAnsi="GHEA Grapalat" w:cs="Sylfaen"/>
          <w:sz w:val="20"/>
          <w:lang w:val="ru-RU"/>
        </w:rPr>
        <w:t>բացման</w:t>
      </w:r>
      <w:r w:rsidRPr="00712340">
        <w:rPr>
          <w:rFonts w:ascii="GHEA Grapalat" w:hAnsi="GHEA Grapalat" w:cs="Sylfaen"/>
          <w:sz w:val="20"/>
          <w:lang w:val="af-ZA"/>
        </w:rPr>
        <w:t xml:space="preserve"> և գնահատման </w:t>
      </w:r>
      <w:r w:rsidRPr="00712340">
        <w:rPr>
          <w:rFonts w:ascii="GHEA Grapalat" w:hAnsi="GHEA Grapalat" w:cs="Sylfaen"/>
          <w:sz w:val="20"/>
          <w:lang w:val="ru-RU"/>
        </w:rPr>
        <w:t>նիստում</w:t>
      </w:r>
      <w:r w:rsidRPr="00712340">
        <w:rPr>
          <w:rFonts w:ascii="GHEA Grapalat" w:hAnsi="GHEA Grapalat" w:cs="Sylfaen"/>
          <w:sz w:val="20"/>
        </w:rPr>
        <w:t>՝</w:t>
      </w:r>
    </w:p>
    <w:p w:rsidR="00631539" w:rsidRPr="00712340" w:rsidRDefault="00631539" w:rsidP="00631539">
      <w:pPr>
        <w:ind w:firstLine="567"/>
        <w:jc w:val="both"/>
        <w:rPr>
          <w:rFonts w:ascii="GHEA Grapalat" w:hAnsi="GHEA Grapalat" w:cs="Sylfaen"/>
          <w:sz w:val="20"/>
          <w:lang w:val="af-ZA"/>
        </w:rPr>
      </w:pPr>
      <w:r w:rsidRPr="00631539">
        <w:rPr>
          <w:rFonts w:ascii="GHEA Grapalat" w:hAnsi="GHEA Grapalat" w:cs="Sylfaen"/>
          <w:sz w:val="20"/>
          <w:lang w:val="af-ZA"/>
        </w:rPr>
        <w:t>1)</w:t>
      </w:r>
      <w:r w:rsidRPr="00712340">
        <w:rPr>
          <w:rFonts w:ascii="GHEA Grapalat" w:hAnsi="GHEA Grapalat" w:cs="Sylfaen"/>
          <w:sz w:val="20"/>
          <w:lang w:val="af-ZA"/>
        </w:rPr>
        <w:t xml:space="preserve"> </w:t>
      </w:r>
      <w:r w:rsidRPr="00712340">
        <w:rPr>
          <w:rFonts w:ascii="GHEA Grapalat" w:hAnsi="GHEA Grapalat" w:cs="Sylfaen"/>
          <w:sz w:val="20"/>
        </w:rPr>
        <w:t>հանձնաժողովի</w:t>
      </w:r>
      <w:r w:rsidRPr="00712340">
        <w:rPr>
          <w:rFonts w:ascii="GHEA Grapalat" w:hAnsi="GHEA Grapalat" w:cs="Sylfaen"/>
          <w:sz w:val="20"/>
          <w:lang w:val="af-ZA"/>
        </w:rPr>
        <w:t xml:space="preserve"> </w:t>
      </w:r>
      <w:r w:rsidRPr="00712340">
        <w:rPr>
          <w:rFonts w:ascii="GHEA Grapalat" w:hAnsi="GHEA Grapalat" w:cs="Sylfaen"/>
          <w:sz w:val="20"/>
        </w:rPr>
        <w:t>նախագահը</w:t>
      </w:r>
      <w:r w:rsidRPr="00712340">
        <w:rPr>
          <w:rFonts w:ascii="GHEA Grapalat" w:hAnsi="GHEA Grapalat" w:cs="Sylfaen"/>
          <w:sz w:val="20"/>
          <w:lang w:val="af-ZA"/>
        </w:rPr>
        <w:t xml:space="preserve"> (</w:t>
      </w:r>
      <w:r w:rsidRPr="00712340">
        <w:rPr>
          <w:rFonts w:ascii="GHEA Grapalat" w:hAnsi="GHEA Grapalat" w:cs="Sylfaen"/>
          <w:sz w:val="20"/>
          <w:lang w:val="hy-AM"/>
        </w:rPr>
        <w:t>նիստը</w:t>
      </w:r>
      <w:r w:rsidRPr="00712340">
        <w:rPr>
          <w:rFonts w:ascii="GHEA Grapalat" w:hAnsi="GHEA Grapalat" w:cs="Sylfaen"/>
          <w:sz w:val="20"/>
          <w:lang w:val="af-ZA"/>
        </w:rPr>
        <w:t xml:space="preserve"> </w:t>
      </w:r>
      <w:r w:rsidRPr="00712340">
        <w:rPr>
          <w:rFonts w:ascii="GHEA Grapalat" w:hAnsi="GHEA Grapalat" w:cs="Sylfaen"/>
          <w:sz w:val="20"/>
          <w:lang w:val="hy-AM"/>
        </w:rPr>
        <w:t>նախագահողը</w:t>
      </w:r>
      <w:r w:rsidRPr="00712340">
        <w:rPr>
          <w:rFonts w:ascii="GHEA Grapalat" w:hAnsi="GHEA Grapalat" w:cs="Sylfaen"/>
          <w:sz w:val="20"/>
          <w:lang w:val="af-ZA"/>
        </w:rPr>
        <w:t xml:space="preserve">) </w:t>
      </w:r>
      <w:r w:rsidRPr="00712340">
        <w:rPr>
          <w:rFonts w:ascii="GHEA Grapalat" w:hAnsi="GHEA Grapalat" w:cs="Sylfaen"/>
          <w:sz w:val="20"/>
          <w:lang w:val="hy-AM"/>
        </w:rPr>
        <w:t>նիստը</w:t>
      </w:r>
      <w:r w:rsidRPr="00712340">
        <w:rPr>
          <w:rFonts w:ascii="GHEA Grapalat" w:hAnsi="GHEA Grapalat" w:cs="Sylfaen"/>
          <w:sz w:val="20"/>
          <w:lang w:val="af-ZA"/>
        </w:rPr>
        <w:t xml:space="preserve"> </w:t>
      </w:r>
      <w:r w:rsidRPr="00712340">
        <w:rPr>
          <w:rFonts w:ascii="GHEA Grapalat" w:hAnsi="GHEA Grapalat" w:cs="Sylfaen"/>
          <w:sz w:val="20"/>
          <w:lang w:val="hy-AM"/>
        </w:rPr>
        <w:t>հայտարարում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lang w:val="hy-AM"/>
        </w:rPr>
        <w:t>բացված</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հրապա</w:t>
      </w:r>
      <w:r w:rsidRPr="00712340">
        <w:rPr>
          <w:rFonts w:ascii="GHEA Grapalat" w:hAnsi="GHEA Grapalat" w:cs="Sylfaen"/>
          <w:sz w:val="20"/>
          <w:lang w:val="hy-AM"/>
        </w:rPr>
        <w:softHyphen/>
        <w:t>րակում է գնման հայտով սահմանված</w:t>
      </w:r>
      <w:r w:rsidRPr="00712340">
        <w:rPr>
          <w:rFonts w:ascii="GHEA Grapalat" w:hAnsi="GHEA Grapalat" w:cs="Sylfaen"/>
          <w:sz w:val="20"/>
          <w:lang w:val="af-ZA"/>
        </w:rPr>
        <w:t>`</w:t>
      </w:r>
      <w:r w:rsidRPr="00712340">
        <w:rPr>
          <w:rFonts w:ascii="GHEA Grapalat" w:hAnsi="GHEA Grapalat" w:cs="Sylfaen"/>
          <w:sz w:val="20"/>
          <w:lang w:val="hy-AM"/>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ընթացակարգի</w:t>
      </w:r>
      <w:r w:rsidRPr="00712340">
        <w:rPr>
          <w:rFonts w:ascii="GHEA Grapalat" w:hAnsi="GHEA Grapalat" w:cs="Sylfaen"/>
          <w:sz w:val="20"/>
          <w:lang w:val="af-ZA"/>
        </w:rPr>
        <w:t xml:space="preserve"> </w:t>
      </w:r>
      <w:r w:rsidRPr="00712340">
        <w:rPr>
          <w:rFonts w:ascii="GHEA Grapalat" w:hAnsi="GHEA Grapalat" w:cs="Sylfaen"/>
          <w:sz w:val="20"/>
        </w:rPr>
        <w:t>շրջանակում</w:t>
      </w:r>
      <w:r w:rsidRPr="00712340">
        <w:rPr>
          <w:rFonts w:ascii="GHEA Grapalat" w:hAnsi="GHEA Grapalat" w:cs="Sylfaen"/>
          <w:sz w:val="20"/>
          <w:lang w:val="af-ZA"/>
        </w:rPr>
        <w:t xml:space="preserve"> </w:t>
      </w:r>
      <w:r w:rsidRPr="00712340">
        <w:rPr>
          <w:rFonts w:ascii="GHEA Grapalat" w:hAnsi="GHEA Grapalat" w:cs="Sylfaen"/>
          <w:sz w:val="20"/>
        </w:rPr>
        <w:t>գնվելիք</w:t>
      </w:r>
      <w:r w:rsidRPr="00712340">
        <w:rPr>
          <w:rFonts w:ascii="GHEA Grapalat" w:hAnsi="GHEA Grapalat" w:cs="Sylfaen"/>
          <w:sz w:val="20"/>
          <w:lang w:val="af-ZA"/>
        </w:rPr>
        <w:t xml:space="preserve"> </w:t>
      </w:r>
      <w:r w:rsidRPr="00712340">
        <w:rPr>
          <w:rFonts w:ascii="GHEA Grapalat" w:hAnsi="GHEA Grapalat" w:cs="Sylfaen"/>
          <w:sz w:val="20"/>
        </w:rPr>
        <w:t>ծառայությունների</w:t>
      </w:r>
      <w:r w:rsidRPr="00712340">
        <w:rPr>
          <w:rFonts w:ascii="GHEA Grapalat" w:hAnsi="GHEA Grapalat" w:cs="Sylfaen"/>
          <w:sz w:val="20"/>
          <w:lang w:val="af-ZA"/>
        </w:rPr>
        <w:t xml:space="preserve"> </w:t>
      </w:r>
      <w:r w:rsidRPr="00712340">
        <w:rPr>
          <w:rFonts w:ascii="GHEA Grapalat" w:hAnsi="GHEA Grapalat" w:cs="Sylfaen"/>
          <w:sz w:val="20"/>
          <w:lang w:val="hy-AM"/>
        </w:rPr>
        <w:t>գինը՝</w:t>
      </w:r>
      <w:r w:rsidRPr="00712340">
        <w:rPr>
          <w:rFonts w:ascii="GHEA Grapalat" w:hAnsi="GHEA Grapalat" w:cs="Sylfaen"/>
          <w:sz w:val="20"/>
          <w:lang w:val="af-ZA"/>
        </w:rPr>
        <w:t xml:space="preserve"> </w:t>
      </w:r>
      <w:r w:rsidRPr="00712340">
        <w:rPr>
          <w:rFonts w:ascii="GHEA Grapalat" w:hAnsi="GHEA Grapalat" w:cs="Sylfaen"/>
          <w:sz w:val="20"/>
          <w:lang w:val="hy-AM"/>
        </w:rPr>
        <w:t>մեկ</w:t>
      </w:r>
      <w:r w:rsidRPr="00712340">
        <w:rPr>
          <w:rFonts w:ascii="GHEA Grapalat" w:hAnsi="GHEA Grapalat" w:cs="Sylfaen"/>
          <w:sz w:val="20"/>
          <w:lang w:val="af-ZA"/>
        </w:rPr>
        <w:t xml:space="preserve"> </w:t>
      </w:r>
      <w:r w:rsidRPr="00712340">
        <w:rPr>
          <w:rFonts w:ascii="GHEA Grapalat" w:hAnsi="GHEA Grapalat" w:cs="Sylfaen"/>
          <w:sz w:val="20"/>
          <w:lang w:val="hy-AM"/>
        </w:rPr>
        <w:t>թվով</w:t>
      </w:r>
      <w:r w:rsidRPr="00712340">
        <w:rPr>
          <w:rFonts w:ascii="GHEA Grapalat" w:hAnsi="GHEA Grapalat" w:cs="Sylfaen"/>
          <w:sz w:val="20"/>
          <w:lang w:val="af-ZA"/>
        </w:rPr>
        <w:t xml:space="preserve"> </w:t>
      </w:r>
      <w:r w:rsidRPr="00712340">
        <w:rPr>
          <w:rFonts w:ascii="GHEA Grapalat" w:hAnsi="GHEA Grapalat" w:cs="Sylfaen"/>
          <w:sz w:val="20"/>
          <w:lang w:val="hy-AM"/>
        </w:rPr>
        <w:t>արտահայտված</w:t>
      </w:r>
      <w:r w:rsidRPr="00712340">
        <w:rPr>
          <w:rFonts w:ascii="GHEA Grapalat" w:hAnsi="GHEA Grapalat" w:cs="Sylfaen"/>
          <w:sz w:val="20"/>
          <w:lang w:val="af-ZA"/>
        </w:rPr>
        <w:t xml:space="preserve">, </w:t>
      </w:r>
      <w:r w:rsidRPr="00712340">
        <w:rPr>
          <w:rFonts w:ascii="GHEA Grapalat" w:hAnsi="GHEA Grapalat" w:cs="Sylfaen"/>
          <w:sz w:val="20"/>
        </w:rPr>
        <w:t>ինչպես</w:t>
      </w:r>
      <w:r w:rsidRPr="00712340">
        <w:rPr>
          <w:rFonts w:ascii="GHEA Grapalat" w:hAnsi="GHEA Grapalat" w:cs="Sylfaen"/>
          <w:sz w:val="20"/>
          <w:lang w:val="af-ZA"/>
        </w:rPr>
        <w:t xml:space="preserve"> </w:t>
      </w:r>
      <w:r w:rsidRPr="00712340">
        <w:rPr>
          <w:rFonts w:ascii="GHEA Grapalat" w:hAnsi="GHEA Grapalat" w:cs="Sylfaen"/>
          <w:sz w:val="20"/>
        </w:rPr>
        <w:t>նաև</w:t>
      </w:r>
      <w:r w:rsidRPr="00712340">
        <w:rPr>
          <w:rFonts w:ascii="GHEA Grapalat" w:hAnsi="GHEA Grapalat" w:cs="Sylfaen"/>
          <w:sz w:val="20"/>
          <w:lang w:val="af-ZA"/>
        </w:rPr>
        <w:t xml:space="preserve"> </w:t>
      </w:r>
      <w:r w:rsidRPr="0071234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31539">
        <w:rPr>
          <w:rFonts w:ascii="GHEA Grapalat" w:hAnsi="GHEA Grapalat" w:cs="Sylfaen"/>
          <w:sz w:val="20"/>
          <w:lang w:val="af-ZA"/>
        </w:rPr>
        <w:t>.</w:t>
      </w:r>
    </w:p>
    <w:p w:rsidR="00631539" w:rsidRPr="00712340" w:rsidRDefault="00631539" w:rsidP="00631539">
      <w:pPr>
        <w:ind w:firstLine="567"/>
        <w:jc w:val="both"/>
        <w:rPr>
          <w:rFonts w:ascii="GHEA Grapalat" w:hAnsi="GHEA Grapalat"/>
          <w:sz w:val="20"/>
          <w:szCs w:val="20"/>
          <w:lang w:val="hy-AM"/>
        </w:rPr>
      </w:pPr>
      <w:r w:rsidRPr="00712340">
        <w:rPr>
          <w:rFonts w:ascii="GHEA Grapalat" w:hAnsi="GHEA Grapalat"/>
          <w:sz w:val="20"/>
          <w:szCs w:val="20"/>
          <w:lang w:val="hy-AM"/>
        </w:rPr>
        <w:t xml:space="preserve">2) </w:t>
      </w:r>
      <w:r w:rsidRPr="00712340">
        <w:rPr>
          <w:rFonts w:ascii="GHEA Grapalat" w:hAnsi="GHEA Grapalat" w:cs="Sylfaen"/>
          <w:sz w:val="20"/>
          <w:szCs w:val="20"/>
          <w:lang w:val="hy-AM"/>
        </w:rPr>
        <w:t>սույն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կետի</w:t>
      </w:r>
      <w:r w:rsidRPr="00712340">
        <w:rPr>
          <w:rFonts w:ascii="GHEA Grapalat" w:hAnsi="GHEA Grapalat"/>
          <w:sz w:val="20"/>
          <w:szCs w:val="20"/>
          <w:lang w:val="hy-AM"/>
        </w:rPr>
        <w:t xml:space="preserve"> 1-</w:t>
      </w:r>
      <w:r w:rsidRPr="00712340">
        <w:rPr>
          <w:rFonts w:ascii="GHEA Grapalat" w:hAnsi="GHEA Grapalat" w:cs="Sylfaen"/>
          <w:sz w:val="20"/>
          <w:szCs w:val="20"/>
          <w:lang w:val="hy-AM"/>
        </w:rPr>
        <w:t>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ենթակետում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նշված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փաստաթղթերը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նախագահին</w:t>
      </w:r>
      <w:r w:rsidRPr="00712340">
        <w:rPr>
          <w:rFonts w:ascii="GHEA Grapalat" w:hAnsi="GHEA Grapalat"/>
          <w:sz w:val="20"/>
          <w:szCs w:val="20"/>
          <w:lang w:val="hy-AM"/>
        </w:rPr>
        <w:t xml:space="preserve"> (նիստը նախագահողին) </w:t>
      </w:r>
      <w:r w:rsidRPr="00712340">
        <w:rPr>
          <w:rFonts w:ascii="GHEA Grapalat" w:hAnsi="GHEA Grapalat" w:cs="Sylfaen"/>
          <w:sz w:val="20"/>
          <w:szCs w:val="20"/>
          <w:lang w:val="hy-AM"/>
        </w:rPr>
        <w:t>փոխանցվելուց</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հետո</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հանձնաժողովը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գնահատում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է</w:t>
      </w:r>
      <w:r w:rsidRPr="00712340">
        <w:rPr>
          <w:rFonts w:ascii="GHEA Grapalat" w:hAnsi="GHEA Grapalat"/>
          <w:sz w:val="20"/>
          <w:szCs w:val="20"/>
          <w:lang w:val="hy-AM"/>
        </w:rPr>
        <w:t>`</w:t>
      </w:r>
    </w:p>
    <w:p w:rsidR="00631539" w:rsidRPr="00712340" w:rsidRDefault="00631539" w:rsidP="00631539">
      <w:pPr>
        <w:ind w:firstLine="375"/>
        <w:jc w:val="both"/>
        <w:rPr>
          <w:rFonts w:ascii="GHEA Grapalat" w:hAnsi="GHEA Grapalat"/>
          <w:sz w:val="20"/>
          <w:szCs w:val="20"/>
          <w:lang w:val="hy-AM"/>
        </w:rPr>
      </w:pPr>
      <w:r w:rsidRPr="00712340">
        <w:rPr>
          <w:rFonts w:ascii="GHEA Grapalat" w:hAnsi="GHEA Grapalat" w:cs="Sylfaen"/>
          <w:sz w:val="20"/>
          <w:szCs w:val="20"/>
          <w:lang w:val="hy-AM"/>
        </w:rPr>
        <w:t>ա</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պարունակող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ծրարները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կազմելու</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ներկայացնելու</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սահմանված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կարգին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բացում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գնահատված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հայտերը</w:t>
      </w:r>
      <w:r w:rsidRPr="00712340">
        <w:rPr>
          <w:rFonts w:ascii="GHEA Grapalat" w:hAnsi="GHEA Grapalat"/>
          <w:sz w:val="20"/>
          <w:szCs w:val="20"/>
          <w:lang w:val="hy-AM"/>
        </w:rPr>
        <w:t>,</w:t>
      </w:r>
    </w:p>
    <w:p w:rsidR="00631539" w:rsidRPr="00712340" w:rsidRDefault="00631539" w:rsidP="00631539">
      <w:pPr>
        <w:ind w:firstLine="375"/>
        <w:jc w:val="both"/>
        <w:rPr>
          <w:rFonts w:ascii="GHEA Grapalat" w:hAnsi="GHEA Grapalat"/>
          <w:sz w:val="20"/>
          <w:szCs w:val="20"/>
          <w:lang w:val="hy-AM"/>
        </w:rPr>
      </w:pPr>
      <w:r w:rsidRPr="00712340">
        <w:rPr>
          <w:rFonts w:ascii="GHEA Grapalat" w:hAnsi="GHEA Grapalat" w:cs="Sylfaen"/>
          <w:sz w:val="20"/>
          <w:szCs w:val="20"/>
          <w:lang w:val="hy-AM"/>
        </w:rPr>
        <w:t>բ</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բացված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յուրաքանչյուր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ծրարում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պահանջվող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նախատեսված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փաստաթղթերի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առկայությունը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դրանց</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կազմման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հրավերով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սահմանված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վավերապայմաններին</w:t>
      </w:r>
      <w:r w:rsidRPr="00712340">
        <w:rPr>
          <w:rFonts w:ascii="GHEA Grapalat" w:hAnsi="GHEA Grapalat"/>
          <w:sz w:val="20"/>
          <w:szCs w:val="20"/>
          <w:lang w:val="hy-AM"/>
        </w:rPr>
        <w:t>.</w:t>
      </w:r>
    </w:p>
    <w:p w:rsidR="00631539" w:rsidRPr="00712340" w:rsidRDefault="00631539" w:rsidP="00631539">
      <w:pPr>
        <w:ind w:firstLine="375"/>
        <w:jc w:val="both"/>
        <w:rPr>
          <w:rFonts w:ascii="GHEA Grapalat" w:hAnsi="GHEA Grapalat" w:cs="Sylfaen"/>
          <w:sz w:val="20"/>
          <w:lang w:val="hy-AM"/>
        </w:rPr>
      </w:pPr>
      <w:r w:rsidRPr="00712340">
        <w:rPr>
          <w:rFonts w:ascii="GHEA Grapalat" w:hAnsi="GHEA Grapalat"/>
          <w:sz w:val="20"/>
          <w:szCs w:val="20"/>
          <w:lang w:val="hy-AM"/>
        </w:rPr>
        <w:t xml:space="preserve">3) </w:t>
      </w:r>
      <w:r w:rsidRPr="00712340">
        <w:rPr>
          <w:rFonts w:ascii="GHEA Grapalat" w:hAnsi="GHEA Grapalat" w:cs="Sylfaen"/>
          <w:sz w:val="20"/>
          <w:szCs w:val="20"/>
          <w:lang w:val="hy-AM"/>
        </w:rPr>
        <w:t>հանձնաժողովի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նախագահը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հայտարարում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է</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ներկայացրած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մասնակիցների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գնային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առաջարկները՝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մեկ</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թվով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արտահայտված,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հիմք</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ընդունելով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տառերով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գրվածը:</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8.2 </w:t>
      </w:r>
      <w:r w:rsidRPr="00631539">
        <w:rPr>
          <w:rFonts w:ascii="GHEA Grapalat" w:hAnsi="GHEA Grapalat" w:cs="Sylfaen"/>
          <w:sz w:val="20"/>
          <w:lang w:val="hy-AM"/>
        </w:rPr>
        <w:t>Հայտերը</w:t>
      </w:r>
      <w:r w:rsidRPr="00712340">
        <w:rPr>
          <w:rFonts w:ascii="GHEA Grapalat" w:hAnsi="GHEA Grapalat" w:cs="Sylfaen"/>
          <w:sz w:val="20"/>
          <w:lang w:val="af-ZA"/>
        </w:rPr>
        <w:t xml:space="preserve"> </w:t>
      </w:r>
      <w:r w:rsidRPr="00631539">
        <w:rPr>
          <w:rFonts w:ascii="GHEA Grapalat" w:hAnsi="GHEA Grapalat" w:cs="Sylfaen"/>
          <w:sz w:val="20"/>
          <w:lang w:val="hy-AM"/>
        </w:rPr>
        <w:t>գնահատվում</w:t>
      </w:r>
      <w:r w:rsidRPr="00712340">
        <w:rPr>
          <w:rFonts w:ascii="GHEA Grapalat" w:hAnsi="GHEA Grapalat" w:cs="Sylfaen"/>
          <w:sz w:val="20"/>
          <w:lang w:val="af-ZA"/>
        </w:rPr>
        <w:t xml:space="preserve"> </w:t>
      </w:r>
      <w:r w:rsidRPr="00631539">
        <w:rPr>
          <w:rFonts w:ascii="GHEA Grapalat" w:hAnsi="GHEA Grapalat" w:cs="Sylfaen"/>
          <w:sz w:val="20"/>
          <w:lang w:val="hy-AM"/>
        </w:rPr>
        <w:t>են</w:t>
      </w:r>
      <w:r w:rsidRPr="00712340">
        <w:rPr>
          <w:rFonts w:ascii="GHEA Grapalat" w:hAnsi="GHEA Grapalat" w:cs="Sylfaen"/>
          <w:sz w:val="20"/>
          <w:lang w:val="af-ZA"/>
        </w:rPr>
        <w:t xml:space="preserve"> </w:t>
      </w:r>
      <w:r w:rsidRPr="00631539">
        <w:rPr>
          <w:rFonts w:ascii="GHEA Grapalat" w:hAnsi="GHEA Grapalat" w:cs="Sylfaen"/>
          <w:sz w:val="20"/>
          <w:lang w:val="hy-AM"/>
        </w:rPr>
        <w:t>սույն</w:t>
      </w:r>
      <w:r w:rsidRPr="00712340">
        <w:rPr>
          <w:rFonts w:ascii="GHEA Grapalat" w:hAnsi="GHEA Grapalat" w:cs="Sylfaen"/>
          <w:sz w:val="20"/>
          <w:lang w:val="af-ZA"/>
        </w:rPr>
        <w:t xml:space="preserve"> </w:t>
      </w:r>
      <w:r w:rsidRPr="00631539">
        <w:rPr>
          <w:rFonts w:ascii="GHEA Grapalat" w:hAnsi="GHEA Grapalat" w:cs="Sylfaen"/>
          <w:sz w:val="20"/>
          <w:lang w:val="hy-AM"/>
        </w:rPr>
        <w:t>հրավերով</w:t>
      </w:r>
      <w:r w:rsidRPr="00712340">
        <w:rPr>
          <w:rFonts w:ascii="GHEA Grapalat" w:hAnsi="GHEA Grapalat" w:cs="Sylfaen"/>
          <w:sz w:val="20"/>
          <w:lang w:val="af-ZA"/>
        </w:rPr>
        <w:t xml:space="preserve"> </w:t>
      </w:r>
      <w:r w:rsidRPr="00631539">
        <w:rPr>
          <w:rFonts w:ascii="GHEA Grapalat" w:hAnsi="GHEA Grapalat" w:cs="Sylfaen"/>
          <w:sz w:val="20"/>
          <w:lang w:val="hy-AM"/>
        </w:rPr>
        <w:t>սահմանված</w:t>
      </w:r>
      <w:r w:rsidRPr="00712340">
        <w:rPr>
          <w:rFonts w:ascii="GHEA Grapalat" w:hAnsi="GHEA Grapalat" w:cs="Sylfaen"/>
          <w:sz w:val="20"/>
          <w:lang w:val="af-ZA"/>
        </w:rPr>
        <w:t xml:space="preserve"> </w:t>
      </w:r>
      <w:r w:rsidRPr="00631539">
        <w:rPr>
          <w:rFonts w:ascii="GHEA Grapalat" w:hAnsi="GHEA Grapalat" w:cs="Sylfaen"/>
          <w:sz w:val="20"/>
          <w:lang w:val="hy-AM"/>
        </w:rPr>
        <w:t>կարգով</w:t>
      </w:r>
      <w:r w:rsidRPr="00712340">
        <w:rPr>
          <w:rFonts w:ascii="GHEA Grapalat" w:hAnsi="GHEA Grapalat" w:cs="Sylfaen"/>
          <w:sz w:val="20"/>
          <w:lang w:val="af-ZA"/>
        </w:rPr>
        <w:t xml:space="preserve">: </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rPr>
        <w:t>Գնման</w:t>
      </w:r>
      <w:r w:rsidRPr="00712340">
        <w:rPr>
          <w:rFonts w:ascii="GHEA Grapalat" w:hAnsi="GHEA Grapalat" w:cs="Sylfaen"/>
          <w:sz w:val="20"/>
          <w:lang w:val="af-ZA"/>
        </w:rPr>
        <w:t xml:space="preserve"> </w:t>
      </w:r>
      <w:r w:rsidRPr="00712340">
        <w:rPr>
          <w:rFonts w:ascii="GHEA Grapalat" w:hAnsi="GHEA Grapalat" w:cs="Sylfaen"/>
          <w:sz w:val="20"/>
        </w:rPr>
        <w:t>ընթացակարգի</w:t>
      </w:r>
      <w:r w:rsidRPr="00712340">
        <w:rPr>
          <w:rFonts w:ascii="GHEA Grapalat" w:hAnsi="GHEA Grapalat" w:cs="Sylfaen"/>
          <w:sz w:val="20"/>
          <w:lang w:val="af-ZA"/>
        </w:rPr>
        <w:t xml:space="preserve"> </w:t>
      </w:r>
      <w:r w:rsidRPr="00712340">
        <w:rPr>
          <w:rFonts w:ascii="GHEA Grapalat" w:hAnsi="GHEA Grapalat" w:cs="Sylfaen"/>
          <w:sz w:val="20"/>
        </w:rPr>
        <w:t>չափաբաժինների</w:t>
      </w:r>
      <w:r w:rsidRPr="00712340">
        <w:rPr>
          <w:rFonts w:ascii="GHEA Grapalat" w:hAnsi="GHEA Grapalat" w:cs="Sylfaen"/>
          <w:sz w:val="20"/>
          <w:lang w:val="af-ZA"/>
        </w:rPr>
        <w:t xml:space="preserve"> </w:t>
      </w:r>
      <w:r w:rsidRPr="00712340">
        <w:rPr>
          <w:rFonts w:ascii="GHEA Grapalat" w:hAnsi="GHEA Grapalat" w:cs="Sylfaen"/>
          <w:sz w:val="20"/>
        </w:rPr>
        <w:t>քանակը</w:t>
      </w:r>
      <w:r w:rsidRPr="00712340">
        <w:rPr>
          <w:rFonts w:ascii="GHEA Grapalat" w:hAnsi="GHEA Grapalat" w:cs="Sylfaen"/>
          <w:sz w:val="20"/>
          <w:lang w:val="af-ZA"/>
        </w:rPr>
        <w:t xml:space="preserve"> </w:t>
      </w:r>
      <w:r w:rsidRPr="00712340">
        <w:rPr>
          <w:rFonts w:ascii="GHEA Grapalat" w:hAnsi="GHEA Grapalat" w:cs="Sylfaen"/>
          <w:sz w:val="20"/>
        </w:rPr>
        <w:t>յոթանասունհինգը</w:t>
      </w:r>
      <w:r w:rsidRPr="00712340">
        <w:rPr>
          <w:rFonts w:ascii="GHEA Grapalat" w:hAnsi="GHEA Grapalat" w:cs="Sylfaen"/>
          <w:sz w:val="20"/>
          <w:lang w:val="af-ZA"/>
        </w:rPr>
        <w:t xml:space="preserve"> </w:t>
      </w:r>
      <w:r w:rsidRPr="00712340">
        <w:rPr>
          <w:rFonts w:ascii="GHEA Grapalat" w:hAnsi="GHEA Grapalat" w:cs="Sylfaen"/>
          <w:sz w:val="20"/>
        </w:rPr>
        <w:t>չգերազանցելու</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w:t>
      </w:r>
      <w:r w:rsidRPr="00712340">
        <w:rPr>
          <w:rFonts w:ascii="GHEA Grapalat" w:hAnsi="GHEA Grapalat" w:cs="Sylfaen"/>
          <w:sz w:val="20"/>
        </w:rPr>
        <w:t>հայտերի</w:t>
      </w:r>
      <w:r w:rsidRPr="00712340">
        <w:rPr>
          <w:rFonts w:ascii="GHEA Grapalat" w:hAnsi="GHEA Grapalat" w:cs="Sylfaen"/>
          <w:sz w:val="20"/>
          <w:lang w:val="af-ZA"/>
        </w:rPr>
        <w:t xml:space="preserve"> </w:t>
      </w:r>
      <w:r w:rsidRPr="00712340">
        <w:rPr>
          <w:rFonts w:ascii="GHEA Grapalat" w:hAnsi="GHEA Grapalat" w:cs="Sylfaen"/>
          <w:sz w:val="20"/>
        </w:rPr>
        <w:t>գնահատումն</w:t>
      </w:r>
      <w:r w:rsidRPr="00712340">
        <w:rPr>
          <w:rFonts w:ascii="GHEA Grapalat" w:hAnsi="GHEA Grapalat" w:cs="Sylfaen"/>
          <w:sz w:val="20"/>
          <w:lang w:val="af-ZA"/>
        </w:rPr>
        <w:t xml:space="preserve"> </w:t>
      </w:r>
      <w:r w:rsidRPr="00712340">
        <w:rPr>
          <w:rFonts w:ascii="GHEA Grapalat" w:hAnsi="GHEA Grapalat" w:cs="Sylfaen"/>
          <w:sz w:val="20"/>
        </w:rPr>
        <w:t>իրականացվում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դրանց</w:t>
      </w:r>
      <w:r w:rsidRPr="00712340">
        <w:rPr>
          <w:rFonts w:ascii="GHEA Grapalat" w:hAnsi="GHEA Grapalat" w:cs="Sylfaen"/>
          <w:sz w:val="20"/>
          <w:lang w:val="af-ZA"/>
        </w:rPr>
        <w:t xml:space="preserve"> </w:t>
      </w:r>
      <w:r w:rsidRPr="00712340">
        <w:rPr>
          <w:rFonts w:ascii="GHEA Grapalat" w:hAnsi="GHEA Grapalat" w:cs="Sylfaen"/>
          <w:sz w:val="20"/>
        </w:rPr>
        <w:t>ներկայացման</w:t>
      </w:r>
      <w:r w:rsidRPr="00712340">
        <w:rPr>
          <w:rFonts w:ascii="GHEA Grapalat" w:hAnsi="GHEA Grapalat" w:cs="Sylfaen"/>
          <w:sz w:val="20"/>
          <w:lang w:val="af-ZA"/>
        </w:rPr>
        <w:t xml:space="preserve"> </w:t>
      </w:r>
      <w:r w:rsidRPr="00712340">
        <w:rPr>
          <w:rFonts w:ascii="GHEA Grapalat" w:hAnsi="GHEA Grapalat" w:cs="Sylfaen"/>
          <w:sz w:val="20"/>
        </w:rPr>
        <w:t>վերջնաժամկետը</w:t>
      </w:r>
      <w:r w:rsidRPr="00712340">
        <w:rPr>
          <w:rFonts w:ascii="GHEA Grapalat" w:hAnsi="GHEA Grapalat" w:cs="Sylfaen"/>
          <w:sz w:val="20"/>
          <w:lang w:val="af-ZA"/>
        </w:rPr>
        <w:t xml:space="preserve"> </w:t>
      </w:r>
      <w:r w:rsidRPr="00712340">
        <w:rPr>
          <w:rFonts w:ascii="GHEA Grapalat" w:hAnsi="GHEA Grapalat" w:cs="Sylfaen"/>
          <w:sz w:val="20"/>
        </w:rPr>
        <w:t>լրանալու</w:t>
      </w:r>
      <w:r w:rsidRPr="00712340">
        <w:rPr>
          <w:rFonts w:ascii="GHEA Grapalat" w:hAnsi="GHEA Grapalat" w:cs="Sylfaen"/>
          <w:sz w:val="20"/>
          <w:lang w:val="af-ZA"/>
        </w:rPr>
        <w:t xml:space="preserve"> </w:t>
      </w:r>
      <w:r w:rsidRPr="00712340">
        <w:rPr>
          <w:rFonts w:ascii="GHEA Grapalat" w:hAnsi="GHEA Grapalat" w:cs="Sylfaen"/>
          <w:sz w:val="20"/>
        </w:rPr>
        <w:t>օրվանից</w:t>
      </w:r>
      <w:r w:rsidRPr="00712340">
        <w:rPr>
          <w:rFonts w:ascii="GHEA Grapalat" w:hAnsi="GHEA Grapalat" w:cs="Sylfaen"/>
          <w:sz w:val="20"/>
          <w:lang w:val="af-ZA"/>
        </w:rPr>
        <w:t xml:space="preserve"> </w:t>
      </w:r>
      <w:proofErr w:type="gramStart"/>
      <w:r w:rsidRPr="00712340">
        <w:rPr>
          <w:rFonts w:ascii="GHEA Grapalat" w:hAnsi="GHEA Grapalat" w:cs="Sylfaen"/>
          <w:sz w:val="20"/>
        </w:rPr>
        <w:t>հաշված</w:t>
      </w:r>
      <w:r w:rsidRPr="00712340">
        <w:rPr>
          <w:rFonts w:ascii="GHEA Grapalat" w:hAnsi="GHEA Grapalat" w:cs="Sylfaen"/>
          <w:sz w:val="20"/>
          <w:lang w:val="af-ZA"/>
        </w:rPr>
        <w:t xml:space="preserve">  </w:t>
      </w:r>
      <w:r w:rsidRPr="00712340">
        <w:rPr>
          <w:rFonts w:ascii="GHEA Grapalat" w:hAnsi="GHEA Grapalat" w:cs="Sylfaen"/>
          <w:sz w:val="20"/>
        </w:rPr>
        <w:t>տաս</w:t>
      </w:r>
      <w:proofErr w:type="gramEnd"/>
      <w:r w:rsidRPr="00712340">
        <w:rPr>
          <w:rFonts w:ascii="GHEA Grapalat" w:hAnsi="GHEA Grapalat" w:cs="Sylfaen"/>
          <w:sz w:val="20"/>
          <w:lang w:val="af-ZA"/>
        </w:rPr>
        <w:t xml:space="preserve">, </w:t>
      </w:r>
      <w:r w:rsidRPr="00712340">
        <w:rPr>
          <w:rFonts w:ascii="GHEA Grapalat" w:hAnsi="GHEA Grapalat" w:cs="Sylfaen"/>
          <w:sz w:val="20"/>
        </w:rPr>
        <w:t>իսկ</w:t>
      </w:r>
      <w:r w:rsidRPr="00712340">
        <w:rPr>
          <w:rFonts w:ascii="GHEA Grapalat" w:hAnsi="GHEA Grapalat" w:cs="Sylfaen"/>
          <w:sz w:val="20"/>
          <w:lang w:val="af-ZA"/>
        </w:rPr>
        <w:t xml:space="preserve"> </w:t>
      </w:r>
      <w:r w:rsidRPr="00712340">
        <w:rPr>
          <w:rFonts w:ascii="GHEA Grapalat" w:hAnsi="GHEA Grapalat" w:cs="Sylfaen"/>
          <w:sz w:val="20"/>
        </w:rPr>
        <w:t>գերազանցելու</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տասնհինգ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rPr>
        <w:t>օրվա</w:t>
      </w:r>
      <w:r w:rsidRPr="00712340">
        <w:rPr>
          <w:rFonts w:ascii="GHEA Grapalat" w:hAnsi="GHEA Grapalat" w:cs="Sylfaen"/>
          <w:sz w:val="20"/>
          <w:lang w:val="af-ZA"/>
        </w:rPr>
        <w:t xml:space="preserve"> </w:t>
      </w:r>
      <w:r w:rsidRPr="00712340">
        <w:rPr>
          <w:rFonts w:ascii="GHEA Grapalat" w:hAnsi="GHEA Grapalat" w:cs="Sylfaen"/>
          <w:sz w:val="20"/>
        </w:rPr>
        <w:t>ընթացքում</w:t>
      </w:r>
      <w:r w:rsidRPr="00712340">
        <w:rPr>
          <w:rFonts w:ascii="GHEA Grapalat" w:hAnsi="GHEA Grapalat" w:cs="Sylfaen"/>
          <w:sz w:val="20"/>
          <w:lang w:val="af-ZA"/>
        </w:rPr>
        <w:t xml:space="preserve">: </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rPr>
        <w:t>Բավարար</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գնահատվում</w:t>
      </w:r>
      <w:r w:rsidRPr="00712340">
        <w:rPr>
          <w:rFonts w:ascii="GHEA Grapalat" w:hAnsi="GHEA Grapalat" w:cs="Sylfaen"/>
          <w:sz w:val="20"/>
          <w:lang w:val="af-ZA"/>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հրավերով</w:t>
      </w:r>
      <w:r w:rsidRPr="00712340">
        <w:rPr>
          <w:rFonts w:ascii="GHEA Grapalat" w:hAnsi="GHEA Grapalat" w:cs="Sylfaen"/>
          <w:sz w:val="20"/>
          <w:lang w:val="af-ZA"/>
        </w:rPr>
        <w:t xml:space="preserve"> </w:t>
      </w:r>
      <w:r w:rsidRPr="00712340">
        <w:rPr>
          <w:rFonts w:ascii="GHEA Grapalat" w:hAnsi="GHEA Grapalat" w:cs="Sylfaen"/>
          <w:sz w:val="20"/>
        </w:rPr>
        <w:t>նախատեսված</w:t>
      </w:r>
      <w:r w:rsidRPr="00712340">
        <w:rPr>
          <w:rFonts w:ascii="GHEA Grapalat" w:hAnsi="GHEA Grapalat" w:cs="Sylfaen"/>
          <w:sz w:val="20"/>
          <w:lang w:val="af-ZA"/>
        </w:rPr>
        <w:t xml:space="preserve"> </w:t>
      </w:r>
      <w:r w:rsidRPr="00712340">
        <w:rPr>
          <w:rFonts w:ascii="GHEA Grapalat" w:hAnsi="GHEA Grapalat" w:cs="Sylfaen"/>
          <w:sz w:val="20"/>
        </w:rPr>
        <w:t>պայմաններին</w:t>
      </w:r>
      <w:r w:rsidRPr="00712340">
        <w:rPr>
          <w:rFonts w:ascii="GHEA Grapalat" w:hAnsi="GHEA Grapalat" w:cs="Sylfaen"/>
          <w:sz w:val="20"/>
          <w:lang w:val="af-ZA"/>
        </w:rPr>
        <w:t xml:space="preserve"> </w:t>
      </w:r>
      <w:r w:rsidRPr="00712340">
        <w:rPr>
          <w:rFonts w:ascii="GHEA Grapalat" w:hAnsi="GHEA Grapalat" w:cs="Sylfaen"/>
          <w:sz w:val="20"/>
        </w:rPr>
        <w:t>համապատասխանող</w:t>
      </w:r>
      <w:r w:rsidRPr="00712340">
        <w:rPr>
          <w:rFonts w:ascii="GHEA Grapalat" w:hAnsi="GHEA Grapalat" w:cs="Sylfaen"/>
          <w:sz w:val="20"/>
          <w:lang w:val="af-ZA"/>
        </w:rPr>
        <w:t xml:space="preserve"> </w:t>
      </w:r>
      <w:r w:rsidRPr="00712340">
        <w:rPr>
          <w:rFonts w:ascii="GHEA Grapalat" w:hAnsi="GHEA Grapalat" w:cs="Sylfaen"/>
          <w:sz w:val="20"/>
        </w:rPr>
        <w:t>հայտերը</w:t>
      </w:r>
      <w:r w:rsidRPr="00712340">
        <w:rPr>
          <w:rFonts w:ascii="GHEA Grapalat" w:hAnsi="GHEA Grapalat" w:cs="Sylfaen"/>
          <w:sz w:val="20"/>
          <w:lang w:val="af-ZA"/>
        </w:rPr>
        <w:t xml:space="preserve">, </w:t>
      </w:r>
      <w:r w:rsidRPr="00712340">
        <w:rPr>
          <w:rFonts w:ascii="GHEA Grapalat" w:hAnsi="GHEA Grapalat" w:cs="Sylfaen"/>
          <w:sz w:val="20"/>
        </w:rPr>
        <w:t>հակառակ</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w:t>
      </w:r>
      <w:r w:rsidRPr="00712340">
        <w:rPr>
          <w:rFonts w:ascii="GHEA Grapalat" w:hAnsi="GHEA Grapalat" w:cs="Sylfaen"/>
          <w:sz w:val="20"/>
        </w:rPr>
        <w:t>հայտերը</w:t>
      </w:r>
      <w:r w:rsidRPr="00712340">
        <w:rPr>
          <w:rFonts w:ascii="GHEA Grapalat" w:hAnsi="GHEA Grapalat" w:cs="Sylfaen"/>
          <w:sz w:val="20"/>
          <w:lang w:val="af-ZA"/>
        </w:rPr>
        <w:t xml:space="preserve"> </w:t>
      </w:r>
      <w:r w:rsidRPr="00712340">
        <w:rPr>
          <w:rFonts w:ascii="GHEA Grapalat" w:hAnsi="GHEA Grapalat" w:cs="Sylfaen"/>
          <w:sz w:val="20"/>
        </w:rPr>
        <w:t>գնահատվում</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անբավարար</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մերժվում</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Ընդ</w:t>
      </w:r>
      <w:r w:rsidRPr="00712340">
        <w:rPr>
          <w:rFonts w:ascii="GHEA Grapalat" w:hAnsi="GHEA Grapalat" w:cs="Sylfaen"/>
          <w:sz w:val="20"/>
          <w:lang w:val="af-ZA"/>
        </w:rPr>
        <w:t xml:space="preserve"> որում հայտերի բացման և գնահատման նիստում հանձնաժողովը մերժում է այն հայտերը, </w:t>
      </w:r>
      <w:r w:rsidRPr="00712340">
        <w:rPr>
          <w:rFonts w:ascii="GHEA Grapalat" w:hAnsi="GHEA Grapalat" w:cs="Sylfaen"/>
          <w:sz w:val="20"/>
        </w:rPr>
        <w:t>որոնցում</w:t>
      </w:r>
      <w:r w:rsidRPr="00712340">
        <w:rPr>
          <w:rFonts w:ascii="GHEA Grapalat" w:hAnsi="GHEA Grapalat" w:cs="Sylfaen"/>
          <w:sz w:val="20"/>
          <w:lang w:val="af-ZA"/>
        </w:rPr>
        <w:t xml:space="preserve"> </w:t>
      </w:r>
      <w:r w:rsidRPr="00712340">
        <w:rPr>
          <w:rFonts w:ascii="GHEA Grapalat" w:hAnsi="GHEA Grapalat" w:cs="Sylfaen"/>
          <w:sz w:val="20"/>
        </w:rPr>
        <w:t>բացակայում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rPr>
        <w:t>գնային</w:t>
      </w:r>
      <w:r w:rsidRPr="00712340">
        <w:rPr>
          <w:rFonts w:ascii="GHEA Grapalat" w:hAnsi="GHEA Grapalat" w:cs="Sylfaen"/>
          <w:sz w:val="20"/>
          <w:lang w:val="af-ZA"/>
        </w:rPr>
        <w:t xml:space="preserve"> </w:t>
      </w:r>
      <w:r w:rsidRPr="00712340">
        <w:rPr>
          <w:rFonts w:ascii="GHEA Grapalat" w:hAnsi="GHEA Grapalat" w:cs="Sylfaen"/>
          <w:sz w:val="20"/>
        </w:rPr>
        <w:t>առաջարկները</w:t>
      </w:r>
      <w:r w:rsidRPr="00712340">
        <w:rPr>
          <w:rFonts w:ascii="GHEA Grapalat" w:hAnsi="GHEA Grapalat" w:cs="Sylfaen"/>
          <w:sz w:val="20"/>
          <w:lang w:val="af-ZA"/>
        </w:rPr>
        <w:t xml:space="preserve"> </w:t>
      </w:r>
      <w:r w:rsidRPr="00712340">
        <w:rPr>
          <w:rFonts w:ascii="GHEA Grapalat" w:hAnsi="GHEA Grapalat" w:cs="Sylfaen"/>
          <w:sz w:val="20"/>
        </w:rPr>
        <w:t>կամ</w:t>
      </w:r>
      <w:r w:rsidRPr="00712340">
        <w:rPr>
          <w:rFonts w:ascii="GHEA Grapalat" w:hAnsi="GHEA Grapalat" w:cs="Sylfaen"/>
          <w:sz w:val="20"/>
          <w:lang w:val="af-ZA"/>
        </w:rPr>
        <w:t xml:space="preserve"> դրանք </w:t>
      </w:r>
      <w:r w:rsidRPr="00712340">
        <w:rPr>
          <w:rFonts w:ascii="GHEA Grapalat" w:hAnsi="GHEA Grapalat" w:cs="Sylfaen"/>
          <w:sz w:val="20"/>
        </w:rPr>
        <w:t>ներկայացված</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հրավերի</w:t>
      </w:r>
      <w:r w:rsidRPr="00712340">
        <w:rPr>
          <w:rFonts w:ascii="GHEA Grapalat" w:hAnsi="GHEA Grapalat" w:cs="Sylfaen"/>
          <w:sz w:val="20"/>
          <w:lang w:val="af-ZA"/>
        </w:rPr>
        <w:t xml:space="preserve"> </w:t>
      </w:r>
      <w:r w:rsidRPr="00712340">
        <w:rPr>
          <w:rFonts w:ascii="GHEA Grapalat" w:hAnsi="GHEA Grapalat" w:cs="Sylfaen"/>
          <w:sz w:val="20"/>
        </w:rPr>
        <w:t>պահանջներին</w:t>
      </w:r>
      <w:r w:rsidRPr="00712340">
        <w:rPr>
          <w:rFonts w:ascii="GHEA Grapalat" w:hAnsi="GHEA Grapalat" w:cs="Sylfaen"/>
          <w:sz w:val="20"/>
          <w:lang w:val="af-ZA"/>
        </w:rPr>
        <w:t xml:space="preserve"> </w:t>
      </w:r>
      <w:r w:rsidRPr="00712340">
        <w:rPr>
          <w:rFonts w:ascii="GHEA Grapalat" w:hAnsi="GHEA Grapalat" w:cs="Sylfaen"/>
          <w:sz w:val="20"/>
        </w:rPr>
        <w:t>անհամապատասխան</w:t>
      </w:r>
      <w:r w:rsidRPr="00712340">
        <w:rPr>
          <w:rFonts w:ascii="GHEA Grapalat" w:hAnsi="GHEA Grapalat" w:cs="Sylfaen"/>
          <w:sz w:val="20"/>
          <w:lang w:val="af-ZA"/>
        </w:rPr>
        <w:t>:</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rPr>
        <w:t>8.3</w:t>
      </w:r>
      <w:r w:rsidRPr="00712340">
        <w:rPr>
          <w:rFonts w:ascii="GHEA Grapalat" w:hAnsi="GHEA Grapalat" w:cs="Sylfaen"/>
          <w:szCs w:val="24"/>
          <w:lang w:val="hy-AM"/>
        </w:rPr>
        <w:t>Ընտրված</w:t>
      </w:r>
      <w:r w:rsidRPr="00712340">
        <w:rPr>
          <w:rFonts w:ascii="GHEA Grapalat" w:hAnsi="GHEA Grapalat" w:cs="Sylfaen"/>
          <w:szCs w:val="24"/>
        </w:rPr>
        <w:t xml:space="preserve"> </w:t>
      </w:r>
      <w:r w:rsidRPr="00712340">
        <w:rPr>
          <w:rFonts w:ascii="GHEA Grapalat" w:hAnsi="GHEA Grapalat" w:cs="Sylfaen"/>
          <w:szCs w:val="24"/>
          <w:lang w:val="ru-RU"/>
        </w:rPr>
        <w:t>մասնակիցը</w:t>
      </w:r>
      <w:r w:rsidRPr="00712340">
        <w:rPr>
          <w:rFonts w:ascii="GHEA Grapalat" w:hAnsi="GHEA Grapalat" w:cs="Sylfaen"/>
          <w:szCs w:val="24"/>
        </w:rPr>
        <w:t xml:space="preserve"> </w:t>
      </w:r>
      <w:r w:rsidRPr="00712340">
        <w:rPr>
          <w:rFonts w:ascii="GHEA Grapalat" w:hAnsi="GHEA Grapalat" w:cs="Sylfaen"/>
          <w:szCs w:val="24"/>
          <w:lang w:val="ru-RU"/>
        </w:rPr>
        <w:t>որոշվում</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բավարար</w:t>
      </w:r>
      <w:r w:rsidRPr="00712340">
        <w:rPr>
          <w:rFonts w:ascii="GHEA Grapalat" w:hAnsi="GHEA Grapalat" w:cs="Sylfaen"/>
          <w:szCs w:val="24"/>
        </w:rPr>
        <w:t xml:space="preserve"> </w:t>
      </w:r>
      <w:r w:rsidRPr="00712340">
        <w:rPr>
          <w:rFonts w:ascii="GHEA Grapalat" w:hAnsi="GHEA Grapalat" w:cs="Sylfaen"/>
          <w:szCs w:val="24"/>
          <w:lang w:val="ru-RU"/>
        </w:rPr>
        <w:t>գնահատված</w:t>
      </w:r>
      <w:r w:rsidRPr="00712340">
        <w:rPr>
          <w:rFonts w:ascii="GHEA Grapalat" w:hAnsi="GHEA Grapalat" w:cs="Sylfaen"/>
          <w:szCs w:val="24"/>
        </w:rPr>
        <w:t xml:space="preserve"> </w:t>
      </w:r>
      <w:r w:rsidRPr="00712340">
        <w:rPr>
          <w:rFonts w:ascii="GHEA Grapalat" w:hAnsi="GHEA Grapalat" w:cs="Sylfaen"/>
          <w:szCs w:val="24"/>
          <w:lang w:val="ru-RU"/>
        </w:rPr>
        <w:t>հայտեր</w:t>
      </w:r>
      <w:r w:rsidRPr="00712340">
        <w:rPr>
          <w:rFonts w:ascii="GHEA Grapalat" w:hAnsi="GHEA Grapalat" w:cs="Sylfaen"/>
          <w:szCs w:val="24"/>
        </w:rPr>
        <w:t xml:space="preserve"> </w:t>
      </w:r>
      <w:r w:rsidRPr="00712340">
        <w:rPr>
          <w:rFonts w:ascii="GHEA Grapalat" w:hAnsi="GHEA Grapalat" w:cs="Sylfaen"/>
          <w:szCs w:val="24"/>
          <w:lang w:val="ru-RU"/>
        </w:rPr>
        <w:t>ներկայացրած</w:t>
      </w:r>
      <w:r w:rsidRPr="00712340">
        <w:rPr>
          <w:rFonts w:ascii="GHEA Grapalat" w:hAnsi="GHEA Grapalat" w:cs="Sylfaen"/>
          <w:szCs w:val="24"/>
        </w:rPr>
        <w:t xml:space="preserve"> </w:t>
      </w:r>
      <w:r w:rsidRPr="00712340">
        <w:rPr>
          <w:rFonts w:ascii="GHEA Grapalat" w:hAnsi="GHEA Grapalat" w:cs="Sylfaen"/>
          <w:szCs w:val="24"/>
          <w:lang w:val="ru-RU"/>
        </w:rPr>
        <w:t>մասնակիցների</w:t>
      </w:r>
      <w:r w:rsidRPr="00712340">
        <w:rPr>
          <w:rFonts w:ascii="GHEA Grapalat" w:hAnsi="GHEA Grapalat" w:cs="Sylfaen"/>
          <w:szCs w:val="24"/>
        </w:rPr>
        <w:t xml:space="preserve"> </w:t>
      </w:r>
      <w:r w:rsidRPr="00712340">
        <w:rPr>
          <w:rFonts w:ascii="GHEA Grapalat" w:hAnsi="GHEA Grapalat" w:cs="Sylfaen"/>
          <w:szCs w:val="24"/>
          <w:lang w:val="ru-RU"/>
        </w:rPr>
        <w:t>թվից</w:t>
      </w:r>
      <w:r w:rsidRPr="00712340">
        <w:rPr>
          <w:rFonts w:ascii="GHEA Grapalat" w:hAnsi="GHEA Grapalat" w:cs="Sylfaen"/>
          <w:szCs w:val="24"/>
        </w:rPr>
        <w:t xml:space="preserve">` </w:t>
      </w:r>
      <w:r w:rsidRPr="00712340">
        <w:rPr>
          <w:rFonts w:ascii="GHEA Grapalat" w:hAnsi="GHEA Grapalat" w:cs="Sylfaen"/>
          <w:szCs w:val="24"/>
          <w:lang w:val="ru-RU"/>
        </w:rPr>
        <w:t>նվազագույն</w:t>
      </w:r>
      <w:r w:rsidRPr="00712340">
        <w:rPr>
          <w:rFonts w:ascii="GHEA Grapalat" w:hAnsi="GHEA Grapalat" w:cs="Sylfaen"/>
          <w:szCs w:val="24"/>
        </w:rPr>
        <w:t xml:space="preserve"> </w:t>
      </w:r>
      <w:r w:rsidRPr="00712340">
        <w:rPr>
          <w:rFonts w:ascii="GHEA Grapalat" w:hAnsi="GHEA Grapalat" w:cs="Sylfaen"/>
          <w:szCs w:val="24"/>
          <w:lang w:val="ru-RU"/>
        </w:rPr>
        <w:t>գնային</w:t>
      </w:r>
      <w:r w:rsidRPr="00712340">
        <w:rPr>
          <w:rFonts w:ascii="GHEA Grapalat" w:hAnsi="GHEA Grapalat" w:cs="Sylfaen"/>
          <w:szCs w:val="24"/>
        </w:rPr>
        <w:t xml:space="preserve"> </w:t>
      </w:r>
      <w:r w:rsidRPr="00712340">
        <w:rPr>
          <w:rFonts w:ascii="GHEA Grapalat" w:hAnsi="GHEA Grapalat" w:cs="Sylfaen"/>
          <w:szCs w:val="24"/>
          <w:lang w:val="ru-RU"/>
        </w:rPr>
        <w:t>առաջարկ</w:t>
      </w:r>
      <w:r w:rsidRPr="00712340">
        <w:rPr>
          <w:rFonts w:ascii="GHEA Grapalat" w:hAnsi="GHEA Grapalat" w:cs="Sylfaen"/>
          <w:szCs w:val="24"/>
        </w:rPr>
        <w:t xml:space="preserve"> </w:t>
      </w:r>
      <w:r w:rsidRPr="00712340">
        <w:rPr>
          <w:rFonts w:ascii="GHEA Grapalat" w:hAnsi="GHEA Grapalat" w:cs="Sylfaen"/>
          <w:szCs w:val="24"/>
          <w:lang w:val="ru-RU"/>
        </w:rPr>
        <w:t>ներկայացրած</w:t>
      </w:r>
      <w:r w:rsidRPr="00712340">
        <w:rPr>
          <w:rFonts w:ascii="GHEA Grapalat" w:hAnsi="GHEA Grapalat" w:cs="Sylfaen"/>
          <w:szCs w:val="24"/>
        </w:rPr>
        <w:t xml:space="preserve"> </w:t>
      </w:r>
      <w:r w:rsidRPr="00712340">
        <w:rPr>
          <w:rFonts w:ascii="GHEA Grapalat" w:hAnsi="GHEA Grapalat" w:cs="Sylfaen"/>
          <w:szCs w:val="24"/>
          <w:lang w:val="en-US"/>
        </w:rPr>
        <w:t>մ</w:t>
      </w:r>
      <w:r w:rsidRPr="00712340">
        <w:rPr>
          <w:rFonts w:ascii="GHEA Grapalat" w:hAnsi="GHEA Grapalat" w:cs="Sylfaen"/>
          <w:szCs w:val="24"/>
          <w:lang w:val="ru-RU"/>
        </w:rPr>
        <w:t>ասնակցին</w:t>
      </w:r>
      <w:r w:rsidRPr="00712340">
        <w:rPr>
          <w:rFonts w:ascii="GHEA Grapalat" w:hAnsi="GHEA Grapalat" w:cs="Sylfaen"/>
          <w:szCs w:val="24"/>
        </w:rPr>
        <w:t xml:space="preserve"> </w:t>
      </w:r>
      <w:r w:rsidRPr="00712340">
        <w:rPr>
          <w:rFonts w:ascii="GHEA Grapalat" w:hAnsi="GHEA Grapalat" w:cs="Sylfaen"/>
          <w:szCs w:val="24"/>
          <w:lang w:val="ru-RU"/>
        </w:rPr>
        <w:t>նախապատվություն</w:t>
      </w:r>
      <w:r w:rsidRPr="00712340">
        <w:rPr>
          <w:rFonts w:ascii="GHEA Grapalat" w:hAnsi="GHEA Grapalat" w:cs="Sylfaen"/>
          <w:szCs w:val="24"/>
        </w:rPr>
        <w:t xml:space="preserve"> </w:t>
      </w:r>
      <w:r w:rsidRPr="00712340">
        <w:rPr>
          <w:rFonts w:ascii="GHEA Grapalat" w:hAnsi="GHEA Grapalat" w:cs="Sylfaen"/>
          <w:szCs w:val="24"/>
          <w:lang w:val="ru-RU"/>
        </w:rPr>
        <w:t>տալու</w:t>
      </w:r>
      <w:r w:rsidRPr="00712340">
        <w:rPr>
          <w:rFonts w:ascii="GHEA Grapalat" w:hAnsi="GHEA Grapalat" w:cs="Sylfaen"/>
          <w:szCs w:val="24"/>
        </w:rPr>
        <w:t xml:space="preserve"> </w:t>
      </w:r>
      <w:r w:rsidRPr="00712340">
        <w:rPr>
          <w:rFonts w:ascii="GHEA Grapalat" w:hAnsi="GHEA Grapalat" w:cs="Sylfaen"/>
          <w:szCs w:val="24"/>
          <w:lang w:val="ru-RU"/>
        </w:rPr>
        <w:t>սկզբունքով։</w:t>
      </w:r>
      <w:r w:rsidRPr="00712340">
        <w:rPr>
          <w:rFonts w:ascii="GHEA Grapalat" w:hAnsi="GHEA Grapalat" w:cs="Sylfaen"/>
          <w:szCs w:val="24"/>
        </w:rPr>
        <w:t xml:space="preserve"> </w:t>
      </w:r>
      <w:r w:rsidRPr="00712340">
        <w:rPr>
          <w:rFonts w:ascii="GHEA Grapalat" w:hAnsi="GHEA Grapalat" w:cs="Sylfaen"/>
          <w:szCs w:val="24"/>
          <w:lang w:val="ru-RU"/>
        </w:rPr>
        <w:t>Ընդ</w:t>
      </w:r>
      <w:r w:rsidRPr="00712340">
        <w:rPr>
          <w:rFonts w:ascii="GHEA Grapalat" w:hAnsi="GHEA Grapalat" w:cs="Sylfaen"/>
          <w:szCs w:val="24"/>
        </w:rPr>
        <w:t xml:space="preserve"> </w:t>
      </w:r>
      <w:r w:rsidRPr="00712340">
        <w:rPr>
          <w:rFonts w:ascii="GHEA Grapalat" w:hAnsi="GHEA Grapalat" w:cs="Sylfaen"/>
          <w:szCs w:val="24"/>
          <w:lang w:val="ru-RU"/>
        </w:rPr>
        <w:t>որում</w:t>
      </w:r>
      <w:r w:rsidRPr="00712340">
        <w:rPr>
          <w:rFonts w:ascii="GHEA Grapalat" w:hAnsi="GHEA Grapalat" w:cs="Sylfaen"/>
          <w:szCs w:val="24"/>
        </w:rPr>
        <w:t xml:space="preserve">, </w:t>
      </w:r>
      <w:r w:rsidRPr="00712340">
        <w:rPr>
          <w:rFonts w:ascii="GHEA Grapalat" w:hAnsi="GHEA Grapalat" w:cs="Sylfaen"/>
          <w:szCs w:val="24"/>
          <w:lang w:val="ru-RU"/>
        </w:rPr>
        <w:t>հանձնաժողովի</w:t>
      </w:r>
      <w:r w:rsidRPr="00712340">
        <w:rPr>
          <w:rFonts w:ascii="GHEA Grapalat" w:hAnsi="GHEA Grapalat" w:cs="Sylfaen"/>
          <w:szCs w:val="24"/>
        </w:rPr>
        <w:t xml:space="preserve"> </w:t>
      </w:r>
      <w:r w:rsidRPr="00712340">
        <w:rPr>
          <w:rFonts w:ascii="GHEA Grapalat" w:hAnsi="GHEA Grapalat" w:cs="Sylfaen"/>
          <w:szCs w:val="24"/>
          <w:lang w:val="ru-RU"/>
        </w:rPr>
        <w:t>կողմից</w:t>
      </w:r>
      <w:r w:rsidRPr="00712340">
        <w:rPr>
          <w:rFonts w:ascii="GHEA Grapalat" w:hAnsi="GHEA Grapalat" w:cs="Sylfaen"/>
          <w:szCs w:val="24"/>
        </w:rPr>
        <w:t xml:space="preserve"> </w:t>
      </w:r>
      <w:r w:rsidRPr="00712340">
        <w:rPr>
          <w:rFonts w:ascii="GHEA Grapalat" w:hAnsi="GHEA Grapalat" w:cs="Sylfaen"/>
          <w:szCs w:val="24"/>
          <w:lang w:val="hy-AM"/>
        </w:rPr>
        <w:t>ընտրված</w:t>
      </w:r>
      <w:r w:rsidRPr="00712340">
        <w:rPr>
          <w:rFonts w:ascii="GHEA Grapalat" w:hAnsi="GHEA Grapalat" w:cs="Sylfaen"/>
          <w:szCs w:val="24"/>
        </w:rPr>
        <w:t xml:space="preserve"> </w:t>
      </w:r>
      <w:r w:rsidRPr="00712340">
        <w:rPr>
          <w:rFonts w:ascii="GHEA Grapalat" w:hAnsi="GHEA Grapalat" w:cs="Sylfaen"/>
          <w:szCs w:val="24"/>
          <w:lang w:val="en-US"/>
        </w:rPr>
        <w:t>և</w:t>
      </w:r>
      <w:r w:rsidRPr="00712340">
        <w:rPr>
          <w:rFonts w:ascii="GHEA Grapalat" w:hAnsi="GHEA Grapalat" w:cs="Sylfaen"/>
          <w:szCs w:val="24"/>
        </w:rPr>
        <w:t xml:space="preserve"> </w:t>
      </w:r>
      <w:r w:rsidRPr="00712340">
        <w:rPr>
          <w:rFonts w:ascii="GHEA Grapalat" w:hAnsi="GHEA Grapalat" w:cs="Sylfaen"/>
          <w:szCs w:val="24"/>
          <w:lang w:val="en-US"/>
        </w:rPr>
        <w:t>հաջորդաբար</w:t>
      </w:r>
      <w:r w:rsidRPr="00712340">
        <w:rPr>
          <w:rFonts w:ascii="GHEA Grapalat" w:hAnsi="GHEA Grapalat" w:cs="Sylfaen"/>
          <w:szCs w:val="24"/>
        </w:rPr>
        <w:t xml:space="preserve"> </w:t>
      </w:r>
      <w:r w:rsidRPr="00712340">
        <w:rPr>
          <w:rFonts w:ascii="GHEA Grapalat" w:hAnsi="GHEA Grapalat" w:cs="Sylfaen"/>
          <w:szCs w:val="24"/>
          <w:lang w:val="en-US"/>
        </w:rPr>
        <w:t>տեղեր</w:t>
      </w:r>
      <w:r w:rsidRPr="00712340">
        <w:rPr>
          <w:rFonts w:ascii="GHEA Grapalat" w:hAnsi="GHEA Grapalat" w:cs="Sylfaen"/>
          <w:szCs w:val="24"/>
        </w:rPr>
        <w:t xml:space="preserve"> </w:t>
      </w:r>
      <w:r w:rsidRPr="00712340">
        <w:rPr>
          <w:rFonts w:ascii="GHEA Grapalat" w:hAnsi="GHEA Grapalat" w:cs="Sylfaen"/>
          <w:szCs w:val="24"/>
          <w:lang w:val="ru-RU"/>
        </w:rPr>
        <w:t>զբաղեցրած</w:t>
      </w:r>
      <w:r w:rsidRPr="00712340">
        <w:rPr>
          <w:rFonts w:ascii="GHEA Grapalat" w:hAnsi="GHEA Grapalat" w:cs="Sylfaen"/>
          <w:szCs w:val="24"/>
        </w:rPr>
        <w:t xml:space="preserve"> </w:t>
      </w:r>
      <w:r w:rsidRPr="00712340">
        <w:rPr>
          <w:rFonts w:ascii="GHEA Grapalat" w:hAnsi="GHEA Grapalat" w:cs="Sylfaen"/>
          <w:szCs w:val="24"/>
          <w:lang w:val="ru-RU"/>
        </w:rPr>
        <w:t>մասնակիցներին</w:t>
      </w:r>
      <w:r w:rsidRPr="00712340">
        <w:rPr>
          <w:rFonts w:ascii="GHEA Grapalat" w:hAnsi="GHEA Grapalat" w:cs="Sylfaen"/>
          <w:szCs w:val="24"/>
        </w:rPr>
        <w:t xml:space="preserve"> </w:t>
      </w:r>
      <w:r w:rsidRPr="00712340">
        <w:rPr>
          <w:rFonts w:ascii="GHEA Grapalat" w:hAnsi="GHEA Grapalat" w:cs="Sylfaen"/>
          <w:szCs w:val="24"/>
          <w:lang w:val="ru-RU"/>
        </w:rPr>
        <w:t>որոշելիս</w:t>
      </w:r>
      <w:r w:rsidRPr="00712340">
        <w:rPr>
          <w:rFonts w:ascii="GHEA Grapalat" w:hAnsi="GHEA Grapalat" w:cs="Sylfaen"/>
          <w:szCs w:val="24"/>
        </w:rPr>
        <w:t xml:space="preserve"> </w:t>
      </w:r>
      <w:r w:rsidRPr="00712340">
        <w:rPr>
          <w:rFonts w:ascii="GHEA Grapalat" w:hAnsi="GHEA Grapalat" w:cs="Sylfaen"/>
          <w:szCs w:val="24"/>
          <w:lang w:val="ru-RU"/>
        </w:rPr>
        <w:t>գնային</w:t>
      </w:r>
      <w:r w:rsidRPr="00712340">
        <w:rPr>
          <w:rFonts w:ascii="GHEA Grapalat" w:hAnsi="GHEA Grapalat" w:cs="Sylfaen"/>
          <w:szCs w:val="24"/>
        </w:rPr>
        <w:t xml:space="preserve"> </w:t>
      </w:r>
      <w:r w:rsidRPr="00712340">
        <w:rPr>
          <w:rFonts w:ascii="GHEA Grapalat" w:hAnsi="GHEA Grapalat" w:cs="Sylfaen"/>
          <w:szCs w:val="24"/>
          <w:lang w:val="ru-RU"/>
        </w:rPr>
        <w:t>առաջարկների</w:t>
      </w:r>
      <w:r w:rsidRPr="00712340">
        <w:rPr>
          <w:rFonts w:ascii="GHEA Grapalat" w:hAnsi="GHEA Grapalat" w:cs="Sylfaen"/>
          <w:szCs w:val="24"/>
        </w:rPr>
        <w:t xml:space="preserve"> գնահատումը և </w:t>
      </w:r>
      <w:r w:rsidRPr="00712340">
        <w:rPr>
          <w:rFonts w:ascii="GHEA Grapalat" w:hAnsi="GHEA Grapalat" w:cs="Sylfaen"/>
          <w:szCs w:val="24"/>
          <w:lang w:val="ru-RU"/>
        </w:rPr>
        <w:t>համեմատումն</w:t>
      </w:r>
      <w:r w:rsidRPr="00712340">
        <w:rPr>
          <w:rFonts w:ascii="GHEA Grapalat" w:hAnsi="GHEA Grapalat" w:cs="Sylfaen"/>
          <w:szCs w:val="24"/>
        </w:rPr>
        <w:t xml:space="preserve"> </w:t>
      </w:r>
      <w:r w:rsidRPr="00712340">
        <w:rPr>
          <w:rFonts w:ascii="GHEA Grapalat" w:hAnsi="GHEA Grapalat" w:cs="Sylfaen"/>
          <w:szCs w:val="24"/>
          <w:lang w:val="ru-RU"/>
        </w:rPr>
        <w:t>իրականացվում</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առանց</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հրավերի</w:t>
      </w:r>
      <w:r w:rsidRPr="00712340">
        <w:rPr>
          <w:rFonts w:ascii="GHEA Grapalat" w:hAnsi="GHEA Grapalat" w:cs="Sylfaen"/>
          <w:szCs w:val="24"/>
        </w:rPr>
        <w:t xml:space="preserve"> 1-ին </w:t>
      </w:r>
      <w:r w:rsidRPr="00712340">
        <w:rPr>
          <w:rFonts w:ascii="GHEA Grapalat" w:hAnsi="GHEA Grapalat" w:cs="Sylfaen"/>
          <w:szCs w:val="24"/>
          <w:lang w:val="ru-RU"/>
        </w:rPr>
        <w:t>մասի</w:t>
      </w:r>
      <w:r w:rsidRPr="00712340">
        <w:rPr>
          <w:rFonts w:ascii="GHEA Grapalat" w:hAnsi="GHEA Grapalat" w:cs="Sylfaen"/>
          <w:szCs w:val="24"/>
        </w:rPr>
        <w:t xml:space="preserve"> 5.2-րդ </w:t>
      </w:r>
      <w:r w:rsidRPr="00712340">
        <w:rPr>
          <w:rFonts w:ascii="GHEA Grapalat" w:hAnsi="GHEA Grapalat" w:cs="Sylfaen"/>
          <w:szCs w:val="24"/>
          <w:lang w:val="ru-RU"/>
        </w:rPr>
        <w:t>կետում</w:t>
      </w:r>
      <w:r w:rsidRPr="00712340">
        <w:rPr>
          <w:rFonts w:ascii="GHEA Grapalat" w:hAnsi="GHEA Grapalat" w:cs="Sylfaen"/>
          <w:szCs w:val="24"/>
        </w:rPr>
        <w:t xml:space="preserve"> </w:t>
      </w:r>
      <w:r w:rsidRPr="00712340">
        <w:rPr>
          <w:rFonts w:ascii="GHEA Grapalat" w:hAnsi="GHEA Grapalat" w:cs="Sylfaen"/>
          <w:szCs w:val="24"/>
          <w:lang w:val="ru-RU"/>
        </w:rPr>
        <w:t>նշված</w:t>
      </w:r>
      <w:r w:rsidRPr="00712340">
        <w:rPr>
          <w:rFonts w:ascii="GHEA Grapalat" w:hAnsi="GHEA Grapalat" w:cs="Sylfaen"/>
          <w:szCs w:val="24"/>
        </w:rPr>
        <w:t xml:space="preserve"> </w:t>
      </w:r>
      <w:r w:rsidRPr="00712340">
        <w:rPr>
          <w:rFonts w:ascii="GHEA Grapalat" w:hAnsi="GHEA Grapalat" w:cs="Sylfaen"/>
          <w:szCs w:val="24"/>
          <w:lang w:val="ru-RU"/>
        </w:rPr>
        <w:t>հարկի</w:t>
      </w:r>
      <w:r w:rsidRPr="00712340">
        <w:rPr>
          <w:rFonts w:ascii="GHEA Grapalat" w:hAnsi="GHEA Grapalat" w:cs="Sylfaen"/>
          <w:szCs w:val="24"/>
        </w:rPr>
        <w:t xml:space="preserve"> </w:t>
      </w:r>
      <w:r w:rsidRPr="00712340">
        <w:rPr>
          <w:rFonts w:ascii="GHEA Grapalat" w:hAnsi="GHEA Grapalat" w:cs="Sylfaen"/>
          <w:szCs w:val="24"/>
          <w:lang w:val="ru-RU"/>
        </w:rPr>
        <w:t>գումարի</w:t>
      </w:r>
      <w:r w:rsidRPr="00712340">
        <w:rPr>
          <w:rFonts w:ascii="GHEA Grapalat" w:hAnsi="GHEA Grapalat" w:cs="Sylfaen"/>
          <w:szCs w:val="24"/>
        </w:rPr>
        <w:t xml:space="preserve"> </w:t>
      </w:r>
      <w:r w:rsidRPr="00712340">
        <w:rPr>
          <w:rFonts w:ascii="GHEA Grapalat" w:hAnsi="GHEA Grapalat" w:cs="Sylfaen"/>
          <w:szCs w:val="24"/>
          <w:lang w:val="ru-RU"/>
        </w:rPr>
        <w:t>հաշվարկման</w:t>
      </w:r>
      <w:r w:rsidRPr="00712340">
        <w:rPr>
          <w:rFonts w:ascii="GHEA Grapalat" w:hAnsi="GHEA Grapalat" w:cs="Sylfaen"/>
          <w:lang w:val="hy-AM"/>
        </w:rPr>
        <w:t>:</w:t>
      </w:r>
    </w:p>
    <w:p w:rsidR="00631539" w:rsidRPr="00712340" w:rsidRDefault="00631539" w:rsidP="00631539">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 xml:space="preserve">8.4 </w:t>
      </w:r>
      <w:r w:rsidRPr="00712340">
        <w:rPr>
          <w:rFonts w:ascii="GHEA Grapalat" w:hAnsi="GHEA Grapalat" w:cs="Sylfaen"/>
          <w:i w:val="0"/>
          <w:szCs w:val="24"/>
          <w:lang w:val="hy-AM"/>
        </w:rPr>
        <w:t>Եթե</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հայտում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անհամապատասխանություն</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տեղ</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գտել</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տառերով</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և</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թվերով</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գրված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գումարների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միջև</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ապա</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հիմք</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ընդունվում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տառերով</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գրված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գումարը։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Եթե</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առաջարկվող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երկու</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ավելի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արժույթներով</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ապա</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դրանք</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համեմատվում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Հայաստանի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Հանրապետության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դրամով</w:t>
      </w:r>
      <w:r w:rsidRPr="00712340">
        <w:rPr>
          <w:rFonts w:ascii="GHEA Grapalat" w:hAnsi="GHEA Grapalat" w:cs="Sylfaen"/>
          <w:i w:val="0"/>
          <w:szCs w:val="24"/>
          <w:lang w:val="af-ZA"/>
        </w:rPr>
        <w:t xml:space="preserve">` </w:t>
      </w:r>
      <w:r w:rsidR="00E82543">
        <w:rPr>
          <w:rFonts w:ascii="GHEA Grapalat" w:hAnsi="GHEA Grapalat" w:cs="Sylfaen"/>
          <w:i w:val="0"/>
          <w:szCs w:val="24"/>
          <w:lang w:val="ru-RU"/>
        </w:rPr>
        <w:t>ՀՀ</w:t>
      </w:r>
      <w:r w:rsidR="00E82543" w:rsidRPr="00E82543">
        <w:rPr>
          <w:rFonts w:ascii="GHEA Grapalat" w:hAnsi="GHEA Grapalat" w:cs="Sylfaen"/>
          <w:i w:val="0"/>
          <w:szCs w:val="24"/>
          <w:lang w:val="af-ZA"/>
        </w:rPr>
        <w:t xml:space="preserve"> </w:t>
      </w:r>
      <w:r w:rsidR="00E82543">
        <w:rPr>
          <w:rFonts w:ascii="GHEA Grapalat" w:hAnsi="GHEA Grapalat" w:cs="Sylfaen"/>
          <w:i w:val="0"/>
          <w:szCs w:val="24"/>
          <w:lang w:val="ru-RU"/>
        </w:rPr>
        <w:t>ԿԲ</w:t>
      </w:r>
      <w:r w:rsidRPr="00712340">
        <w:rPr>
          <w:rFonts w:ascii="GHEA Grapalat" w:hAnsi="GHEA Grapalat" w:cs="Sylfaen"/>
          <w:i w:val="0"/>
          <w:szCs w:val="24"/>
          <w:lang w:val="af-ZA"/>
        </w:rPr>
        <w:t xml:space="preserve"> </w:t>
      </w:r>
      <w:r w:rsidRPr="00712340">
        <w:rPr>
          <w:rFonts w:ascii="GHEA Grapalat" w:hAnsi="GHEA Grapalat" w:cs="Sylfaen"/>
          <w:i w:val="0"/>
          <w:szCs w:val="24"/>
          <w:vertAlign w:val="superscript"/>
          <w:lang w:val="af-ZA"/>
        </w:rPr>
        <w:t>1</w:t>
      </w:r>
      <w:r>
        <w:rPr>
          <w:rFonts w:ascii="GHEA Grapalat" w:hAnsi="GHEA Grapalat" w:cs="Sylfaen"/>
          <w:i w:val="0"/>
          <w:szCs w:val="24"/>
          <w:vertAlign w:val="superscript"/>
          <w:lang w:val="af-ZA"/>
        </w:rPr>
        <w:t>0</w:t>
      </w:r>
      <w:r w:rsidRPr="00712340">
        <w:rPr>
          <w:rStyle w:val="FootnoteReference"/>
          <w:rFonts w:ascii="GHEA Grapalat" w:hAnsi="GHEA Grapalat" w:cs="Sylfaen"/>
          <w:i w:val="0"/>
          <w:color w:val="FFFFFF"/>
          <w:szCs w:val="24"/>
          <w:lang w:val="af-ZA"/>
        </w:rPr>
        <w:footnoteReference w:id="5"/>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փոխարժեքով։</w:t>
      </w:r>
      <w:r w:rsidRPr="00712340">
        <w:rPr>
          <w:rFonts w:ascii="GHEA Grapalat" w:hAnsi="GHEA Grapalat" w:cs="Sylfaen"/>
          <w:i w:val="0"/>
          <w:szCs w:val="24"/>
          <w:lang w:val="af-ZA"/>
        </w:rPr>
        <w:t xml:space="preserve"> </w:t>
      </w:r>
    </w:p>
    <w:p w:rsidR="00631539" w:rsidRPr="00712340" w:rsidRDefault="00631539" w:rsidP="00631539">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8.5 Հ</w:t>
      </w:r>
      <w:r w:rsidRPr="00712340">
        <w:rPr>
          <w:rFonts w:ascii="GHEA Grapalat" w:hAnsi="GHEA Grapalat" w:cs="Sylfaen"/>
          <w:i w:val="0"/>
          <w:szCs w:val="24"/>
          <w:lang w:val="ru-RU"/>
        </w:rPr>
        <w:t>անձնաժողովի</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պ</w:t>
      </w:r>
      <w:r w:rsidRPr="00712340">
        <w:rPr>
          <w:rFonts w:ascii="GHEA Grapalat" w:hAnsi="GHEA Grapalat" w:cs="Sylfaen"/>
          <w:i w:val="0"/>
          <w:szCs w:val="24"/>
          <w:lang w:val="ru-RU"/>
        </w:rPr>
        <w:t>ատվիրատուի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և</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մ</w:t>
      </w:r>
      <w:r w:rsidRPr="00712340">
        <w:rPr>
          <w:rFonts w:ascii="GHEA Grapalat" w:hAnsi="GHEA Grapalat" w:cs="Sylfaen"/>
          <w:i w:val="0"/>
          <w:szCs w:val="24"/>
          <w:lang w:val="ru-RU"/>
        </w:rPr>
        <w:t>ասնակիցների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միջև</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բանակցություններն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արգելվում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բացառությամբ</w:t>
      </w:r>
      <w:r w:rsidRPr="00712340">
        <w:rPr>
          <w:rFonts w:ascii="GHEA Grapalat" w:hAnsi="GHEA Grapalat" w:cs="Sylfaen"/>
          <w:i w:val="0"/>
          <w:szCs w:val="24"/>
          <w:lang w:val="af-ZA"/>
        </w:rPr>
        <w:t>`</w:t>
      </w:r>
    </w:p>
    <w:p w:rsidR="00631539" w:rsidRPr="00712340" w:rsidRDefault="00631539" w:rsidP="00631539">
      <w:pPr>
        <w:pStyle w:val="BodyTextIndent"/>
        <w:spacing w:line="240" w:lineRule="auto"/>
        <w:rPr>
          <w:rFonts w:ascii="GHEA Grapalat" w:hAnsi="GHEA Grapalat" w:cs="Sylfaen"/>
          <w:i w:val="0"/>
          <w:szCs w:val="24"/>
          <w:lang w:val="af-ZA"/>
        </w:rPr>
      </w:pPr>
      <w:r w:rsidRPr="00712340">
        <w:rPr>
          <w:rFonts w:ascii="GHEA Grapalat" w:hAnsi="GHEA Grapalat" w:cs="Sylfaen"/>
          <w:i w:val="0"/>
          <w:szCs w:val="24"/>
          <w:lang w:val="af-ZA"/>
        </w:rPr>
        <w:t xml:space="preserve">1) </w:t>
      </w:r>
      <w:r w:rsidRPr="00712340">
        <w:rPr>
          <w:rFonts w:ascii="GHEA Grapalat" w:hAnsi="GHEA Grapalat" w:cs="Sylfaen"/>
          <w:i w:val="0"/>
          <w:szCs w:val="24"/>
          <w:lang w:val="ru-RU"/>
        </w:rPr>
        <w:t>երբ</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ընթացակարգին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մասնակցել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մեկ</w:t>
      </w:r>
      <w:r w:rsidRPr="00712340">
        <w:rPr>
          <w:rFonts w:ascii="GHEA Grapalat" w:hAnsi="GHEA Grapalat" w:cs="Sylfaen"/>
          <w:i w:val="0"/>
          <w:szCs w:val="24"/>
          <w:lang w:val="af-ZA"/>
        </w:rPr>
        <w:t xml:space="preserve"> մ</w:t>
      </w:r>
      <w:r w:rsidRPr="00712340">
        <w:rPr>
          <w:rFonts w:ascii="GHEA Grapalat" w:hAnsi="GHEA Grapalat" w:cs="Sylfaen"/>
          <w:i w:val="0"/>
          <w:szCs w:val="24"/>
          <w:lang w:val="ru-RU"/>
        </w:rPr>
        <w:t>ասնակից</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որի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ներկայացրած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պահանջներին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արդյունքում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պահանջներին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գնահատվել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մեկ</w:t>
      </w:r>
      <w:r w:rsidRPr="00712340">
        <w:rPr>
          <w:rFonts w:ascii="GHEA Grapalat" w:hAnsi="GHEA Grapalat" w:cs="Sylfaen"/>
          <w:i w:val="0"/>
          <w:szCs w:val="24"/>
          <w:lang w:val="af-ZA"/>
        </w:rPr>
        <w:t xml:space="preserve"> մ</w:t>
      </w:r>
      <w:r w:rsidRPr="00712340">
        <w:rPr>
          <w:rFonts w:ascii="GHEA Grapalat" w:hAnsi="GHEA Grapalat" w:cs="Sylfaen"/>
          <w:i w:val="0"/>
          <w:szCs w:val="24"/>
          <w:lang w:val="ru-RU"/>
        </w:rPr>
        <w:t>ասնակցի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նվազագույն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հավասարության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դեպքում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եթե</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ոչ</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գնային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բավարարող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հայտեր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ներկայացրած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բոլոր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մասնակիցների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ներկայացրած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գնային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գերազանցում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այդ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գնումը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կատարելու</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նախատեսված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հրավերի</w:t>
      </w:r>
      <w:r w:rsidRPr="00712340">
        <w:rPr>
          <w:rFonts w:ascii="GHEA Grapalat" w:hAnsi="GHEA Grapalat" w:cs="Sylfaen"/>
          <w:i w:val="0"/>
          <w:szCs w:val="24"/>
          <w:lang w:val="af-ZA"/>
        </w:rPr>
        <w:t xml:space="preserve"> 1-</w:t>
      </w:r>
      <w:r w:rsidRPr="00712340">
        <w:rPr>
          <w:rFonts w:ascii="GHEA Grapalat" w:hAnsi="GHEA Grapalat" w:cs="Sylfaen"/>
          <w:i w:val="0"/>
          <w:szCs w:val="24"/>
          <w:lang w:val="en-US"/>
        </w:rPr>
        <w:t>ին</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մասի</w:t>
      </w:r>
      <w:r w:rsidRPr="00712340">
        <w:rPr>
          <w:rFonts w:ascii="GHEA Grapalat" w:hAnsi="GHEA Grapalat" w:cs="Sylfaen"/>
          <w:i w:val="0"/>
          <w:szCs w:val="24"/>
          <w:lang w:val="af-ZA"/>
        </w:rPr>
        <w:t xml:space="preserve"> 8.1 </w:t>
      </w:r>
      <w:r w:rsidRPr="00712340">
        <w:rPr>
          <w:rFonts w:ascii="GHEA Grapalat" w:hAnsi="GHEA Grapalat" w:cs="Sylfaen"/>
          <w:i w:val="0"/>
          <w:szCs w:val="24"/>
          <w:lang w:val="en-US"/>
        </w:rPr>
        <w:t>կետի</w:t>
      </w:r>
      <w:r w:rsidRPr="00712340">
        <w:rPr>
          <w:rFonts w:ascii="GHEA Grapalat" w:hAnsi="GHEA Grapalat" w:cs="Sylfaen"/>
          <w:i w:val="0"/>
          <w:szCs w:val="24"/>
          <w:lang w:val="af-ZA"/>
        </w:rPr>
        <w:t xml:space="preserve"> 2-</w:t>
      </w:r>
      <w:r w:rsidRPr="00712340">
        <w:rPr>
          <w:rFonts w:ascii="GHEA Grapalat" w:hAnsi="GHEA Grapalat" w:cs="Sylfaen"/>
          <w:i w:val="0"/>
          <w:szCs w:val="24"/>
          <w:lang w:val="en-US"/>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պարբերությամբ</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նախատեսված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ֆինանսական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միջոցները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գնումն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իրականացվում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Օրենքի</w:t>
      </w:r>
      <w:r w:rsidRPr="00712340">
        <w:rPr>
          <w:rFonts w:ascii="GHEA Grapalat" w:hAnsi="GHEA Grapalat" w:cs="Sylfaen"/>
          <w:i w:val="0"/>
          <w:szCs w:val="24"/>
          <w:lang w:val="af-ZA"/>
        </w:rPr>
        <w:t xml:space="preserve"> 15-</w:t>
      </w:r>
      <w:r w:rsidRPr="00712340">
        <w:rPr>
          <w:rFonts w:ascii="GHEA Grapalat" w:hAnsi="GHEA Grapalat" w:cs="Sylfaen"/>
          <w:i w:val="0"/>
          <w:szCs w:val="24"/>
          <w:lang w:val="ru-RU"/>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հոդվածի</w:t>
      </w:r>
      <w:r w:rsidRPr="00712340">
        <w:rPr>
          <w:rFonts w:ascii="GHEA Grapalat" w:hAnsi="GHEA Grapalat" w:cs="Sylfaen"/>
          <w:i w:val="0"/>
          <w:szCs w:val="24"/>
          <w:lang w:val="af-ZA"/>
        </w:rPr>
        <w:t xml:space="preserve"> 6-</w:t>
      </w:r>
      <w:r w:rsidRPr="00712340">
        <w:rPr>
          <w:rFonts w:ascii="GHEA Grapalat" w:hAnsi="GHEA Grapalat" w:cs="Sylfaen"/>
          <w:i w:val="0"/>
          <w:szCs w:val="24"/>
          <w:lang w:val="ru-RU"/>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հիման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վրա։</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կետի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վարվող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բանակցությունները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հանգեցնել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նվազեցմանը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վճարման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փոփոխությանը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իսկ</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բանակցությունները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վարվում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միաժամանակյա</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բոլոր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մասնակիցների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հետ</w:t>
      </w:r>
      <w:r w:rsidRPr="00712340">
        <w:rPr>
          <w:rFonts w:ascii="GHEA Grapalat" w:hAnsi="GHEA Grapalat" w:cs="Sylfaen"/>
          <w:i w:val="0"/>
          <w:szCs w:val="24"/>
          <w:lang w:val="af-ZA"/>
        </w:rPr>
        <w:t>.</w:t>
      </w:r>
    </w:p>
    <w:p w:rsidR="00631539" w:rsidRPr="00712340" w:rsidDel="00992C40" w:rsidRDefault="00631539" w:rsidP="00631539">
      <w:pPr>
        <w:pStyle w:val="BodyTextIndent2"/>
        <w:spacing w:line="240" w:lineRule="auto"/>
        <w:ind w:firstLine="567"/>
        <w:rPr>
          <w:rFonts w:ascii="GHEA Grapalat" w:hAnsi="GHEA Grapalat" w:cs="Sylfaen"/>
          <w:szCs w:val="24"/>
        </w:rPr>
      </w:pPr>
      <w:r w:rsidRPr="00712340">
        <w:rPr>
          <w:rFonts w:ascii="GHEA Grapalat" w:hAnsi="GHEA Grapalat" w:cs="Sylfaen"/>
          <w:szCs w:val="24"/>
        </w:rPr>
        <w:t xml:space="preserve">2)  </w:t>
      </w:r>
      <w:r w:rsidRPr="00712340">
        <w:rPr>
          <w:rFonts w:ascii="GHEA Grapalat" w:hAnsi="GHEA Grapalat" w:cs="Sylfaen"/>
          <w:szCs w:val="24"/>
          <w:lang w:val="ru-RU"/>
        </w:rPr>
        <w:t>Օրենքով</w:t>
      </w:r>
      <w:r w:rsidRPr="00712340">
        <w:rPr>
          <w:rFonts w:ascii="GHEA Grapalat" w:hAnsi="GHEA Grapalat" w:cs="Sylfaen"/>
          <w:szCs w:val="24"/>
        </w:rPr>
        <w:t xml:space="preserve"> </w:t>
      </w:r>
      <w:r w:rsidRPr="00712340">
        <w:rPr>
          <w:rFonts w:ascii="GHEA Grapalat" w:hAnsi="GHEA Grapalat" w:cs="Sylfaen"/>
          <w:szCs w:val="24"/>
          <w:lang w:val="ru-RU"/>
        </w:rPr>
        <w:t>նախատեսված</w:t>
      </w:r>
      <w:r w:rsidRPr="00712340">
        <w:rPr>
          <w:rFonts w:ascii="GHEA Grapalat" w:hAnsi="GHEA Grapalat" w:cs="Sylfaen"/>
          <w:szCs w:val="24"/>
        </w:rPr>
        <w:t xml:space="preserve"> </w:t>
      </w:r>
      <w:r w:rsidRPr="00712340">
        <w:rPr>
          <w:rFonts w:ascii="GHEA Grapalat" w:hAnsi="GHEA Grapalat" w:cs="Sylfaen"/>
          <w:szCs w:val="24"/>
          <w:lang w:val="ru-RU"/>
        </w:rPr>
        <w:t>այլ</w:t>
      </w:r>
      <w:r w:rsidRPr="00712340">
        <w:rPr>
          <w:rFonts w:ascii="GHEA Grapalat" w:hAnsi="GHEA Grapalat" w:cs="Sylfaen"/>
          <w:szCs w:val="24"/>
        </w:rPr>
        <w:t xml:space="preserve"> </w:t>
      </w:r>
      <w:r w:rsidRPr="00712340">
        <w:rPr>
          <w:rFonts w:ascii="GHEA Grapalat" w:hAnsi="GHEA Grapalat" w:cs="Sylfaen"/>
          <w:szCs w:val="24"/>
          <w:lang w:val="ru-RU"/>
        </w:rPr>
        <w:t>դեպքերի։</w:t>
      </w:r>
    </w:p>
    <w:p w:rsidR="00631539" w:rsidRPr="00712340" w:rsidRDefault="00631539" w:rsidP="00631539">
      <w:pPr>
        <w:pStyle w:val="norm"/>
        <w:spacing w:line="240" w:lineRule="auto"/>
        <w:rPr>
          <w:rFonts w:ascii="GHEA Grapalat" w:hAnsi="GHEA Grapalat" w:cs="Sylfaen"/>
          <w:sz w:val="20"/>
          <w:szCs w:val="24"/>
          <w:lang w:val="af-ZA" w:eastAsia="en-US"/>
        </w:rPr>
      </w:pPr>
      <w:r w:rsidRPr="00712340">
        <w:rPr>
          <w:rFonts w:ascii="GHEA Grapalat" w:hAnsi="GHEA Grapalat"/>
          <w:sz w:val="20"/>
          <w:lang w:val="af-ZA" w:eastAsia="x-none"/>
        </w:rPr>
        <w:t>8.6 Հ</w:t>
      </w:r>
      <w:r w:rsidRPr="00712340">
        <w:rPr>
          <w:rFonts w:ascii="GHEA Grapalat" w:hAnsi="GHEA Grapalat" w:cs="Sylfaen"/>
          <w:sz w:val="20"/>
          <w:szCs w:val="24"/>
          <w:lang w:val="ru-RU" w:eastAsia="en-US"/>
        </w:rPr>
        <w:t>անձնաժողովը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պահանջների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նկատմամբ</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w:t>
      </w:r>
      <w:r w:rsidRPr="00712340">
        <w:rPr>
          <w:rFonts w:ascii="GHEA Grapalat" w:hAnsi="GHEA Grapalat" w:cs="Sylfaen"/>
          <w:sz w:val="20"/>
          <w:szCs w:val="24"/>
          <w:lang w:val="ru-RU" w:eastAsia="en-US"/>
        </w:rPr>
        <w:t>ասնակիցներից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հայտարարում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ընտրված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մասնակիցներին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նվազագույն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հավասարության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դեպքում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պայմաններին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գերազանցում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ընթացակարգի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շրջանակում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գնվելիք</w:t>
      </w:r>
      <w:r w:rsidRPr="00712340">
        <w:rPr>
          <w:rFonts w:ascii="GHEA Grapalat" w:hAnsi="GHEA Grapalat" w:cs="Sylfaen"/>
          <w:sz w:val="20"/>
          <w:szCs w:val="24"/>
          <w:lang w:val="af-ZA" w:eastAsia="en-US"/>
        </w:rPr>
        <w:t xml:space="preserve"> ծառայությունների </w:t>
      </w:r>
      <w:r w:rsidRPr="00712340">
        <w:rPr>
          <w:rFonts w:ascii="GHEA Grapalat" w:hAnsi="GHEA Grapalat" w:cs="Sylfaen"/>
          <w:sz w:val="20"/>
          <w:szCs w:val="24"/>
          <w:lang w:val="ru-RU" w:eastAsia="en-US"/>
        </w:rPr>
        <w:t>գնման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գինը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գնումն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իրականացվում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Օրենքի</w:t>
      </w:r>
      <w:r w:rsidRPr="00712340">
        <w:rPr>
          <w:rFonts w:ascii="GHEA Grapalat" w:hAnsi="GHEA Grapalat" w:cs="Sylfaen"/>
          <w:sz w:val="20"/>
          <w:szCs w:val="24"/>
          <w:lang w:val="af-ZA" w:eastAsia="en-US"/>
        </w:rPr>
        <w:t xml:space="preserve"> 15-</w:t>
      </w:r>
      <w:r w:rsidRPr="00712340">
        <w:rPr>
          <w:rFonts w:ascii="GHEA Grapalat" w:hAnsi="GHEA Grapalat" w:cs="Sylfaen"/>
          <w:sz w:val="20"/>
          <w:szCs w:val="24"/>
          <w:lang w:val="ru-RU" w:eastAsia="en-US"/>
        </w:rPr>
        <w:t>րդ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հոդվածի</w:t>
      </w:r>
      <w:r w:rsidRPr="00712340">
        <w:rPr>
          <w:rFonts w:ascii="GHEA Grapalat" w:hAnsi="GHEA Grapalat" w:cs="Sylfaen"/>
          <w:sz w:val="20"/>
          <w:szCs w:val="24"/>
          <w:lang w:val="af-ZA" w:eastAsia="en-US"/>
        </w:rPr>
        <w:t xml:space="preserve"> 6-</w:t>
      </w:r>
      <w:r w:rsidRPr="00712340">
        <w:rPr>
          <w:rFonts w:ascii="GHEA Grapalat" w:hAnsi="GHEA Grapalat" w:cs="Sylfaen"/>
          <w:sz w:val="20"/>
          <w:szCs w:val="24"/>
          <w:lang w:val="ru-RU" w:eastAsia="en-US"/>
        </w:rPr>
        <w:t>րդ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հիման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վրա՝</w:t>
      </w:r>
      <w:r w:rsidRPr="00712340">
        <w:rPr>
          <w:rFonts w:ascii="GHEA Grapalat" w:hAnsi="GHEA Grapalat" w:cs="Sylfaen"/>
          <w:sz w:val="20"/>
          <w:szCs w:val="24"/>
          <w:lang w:val="af-ZA" w:eastAsia="en-US"/>
        </w:rPr>
        <w:t xml:space="preserve"> </w:t>
      </w:r>
    </w:p>
    <w:p w:rsidR="00631539" w:rsidRPr="00712340" w:rsidRDefault="00631539" w:rsidP="00631539">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ընտրված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պայման</w:t>
      </w:r>
      <w:r w:rsidRPr="00712340">
        <w:rPr>
          <w:rFonts w:ascii="GHEA Grapalat" w:hAnsi="GHEA Grapalat" w:cs="Sylfaen"/>
          <w:sz w:val="20"/>
          <w:szCs w:val="24"/>
          <w:lang w:val="af-ZA" w:eastAsia="en-US"/>
        </w:rPr>
        <w:softHyphen/>
      </w:r>
      <w:r w:rsidRPr="00712340">
        <w:rPr>
          <w:rFonts w:ascii="GHEA Grapalat" w:hAnsi="GHEA Grapalat" w:cs="Sylfaen"/>
          <w:sz w:val="20"/>
          <w:szCs w:val="24"/>
          <w:lang w:val="ru-RU" w:eastAsia="en-US"/>
        </w:rPr>
        <w:t>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հետ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միաժամանակյա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համապատասխան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լիազորություն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ունեցող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ներկայացուցիչները</w:t>
      </w:r>
      <w:r w:rsidRPr="00712340">
        <w:rPr>
          <w:rFonts w:ascii="GHEA Grapalat" w:hAnsi="GHEA Grapalat" w:cs="Sylfaen"/>
          <w:sz w:val="20"/>
          <w:szCs w:val="24"/>
          <w:lang w:val="af-ZA" w:eastAsia="en-US"/>
        </w:rPr>
        <w:t>),</w:t>
      </w:r>
    </w:p>
    <w:p w:rsidR="00631539" w:rsidRPr="00712340" w:rsidRDefault="00631539" w:rsidP="00631539">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lastRenderedPageBreak/>
        <w:t>բ</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հակառակ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դեպքում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կասեցվում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մեկ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ընթացքում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քարտուղարը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մասնակիցներին</w:t>
      </w:r>
      <w:r w:rsidRPr="00712340">
        <w:rPr>
          <w:rFonts w:ascii="GHEA Grapalat" w:hAnsi="GHEA Grapalat" w:cs="Sylfaen"/>
          <w:sz w:val="20"/>
          <w:szCs w:val="24"/>
          <w:lang w:val="af-ZA" w:eastAsia="en-US"/>
        </w:rPr>
        <w:t xml:space="preserve"> էլեկտրոնային եղանակով </w:t>
      </w:r>
      <w:r w:rsidRPr="00712340">
        <w:rPr>
          <w:rFonts w:ascii="GHEA Grapalat" w:hAnsi="GHEA Grapalat" w:cs="Sylfaen"/>
          <w:sz w:val="20"/>
          <w:szCs w:val="24"/>
          <w:lang w:val="ru-RU" w:eastAsia="en-US"/>
        </w:rPr>
        <w:t>միաժամանակ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ծանուցում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շուրջ</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միաժամանակյա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ժամի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վայրի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մասին</w:t>
      </w:r>
      <w:r w:rsidRPr="00712340">
        <w:rPr>
          <w:rFonts w:ascii="GHEA Grapalat" w:hAnsi="GHEA Grapalat" w:cs="Sylfaen"/>
          <w:sz w:val="20"/>
          <w:szCs w:val="24"/>
          <w:lang w:val="af-ZA" w:eastAsia="en-US"/>
        </w:rPr>
        <w:t>,</w:t>
      </w:r>
    </w:p>
    <w:p w:rsidR="00631539" w:rsidRPr="00712340" w:rsidRDefault="00631539" w:rsidP="00631539">
      <w:pPr>
        <w:pStyle w:val="norm"/>
        <w:spacing w:line="240" w:lineRule="auto"/>
        <w:rPr>
          <w:rFonts w:ascii="GHEA Grapalat" w:hAnsi="GHEA Grapalat" w:cs="Sylfaen"/>
          <w:color w:val="FF0000"/>
          <w:sz w:val="20"/>
          <w:szCs w:val="24"/>
          <w:lang w:val="af-ZA" w:eastAsia="en-US"/>
        </w:rPr>
      </w:pPr>
      <w:r w:rsidRPr="00712340">
        <w:rPr>
          <w:rFonts w:ascii="GHEA Grapalat" w:hAnsi="GHEA Grapalat" w:cs="Sylfaen"/>
          <w:sz w:val="20"/>
          <w:szCs w:val="24"/>
          <w:lang w:val="ru-RU" w:eastAsia="en-US"/>
        </w:rPr>
        <w:t>գ</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շուտ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ծանուցումն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ուղարկվելու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օրվանից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երկրորդ</w:t>
      </w:r>
      <w:r w:rsidRPr="00712340">
        <w:rPr>
          <w:rFonts w:ascii="GHEA Grapalat" w:hAnsi="GHEA Grapalat" w:cs="Sylfaen"/>
          <w:sz w:val="20"/>
          <w:szCs w:val="24"/>
          <w:lang w:val="af-ZA" w:eastAsia="en-US"/>
        </w:rPr>
        <w:t xml:space="preserve"> և ոչ ուշ, քան </w:t>
      </w:r>
      <w:r w:rsidRPr="00712340">
        <w:rPr>
          <w:rFonts w:ascii="GHEA Grapalat" w:hAnsi="GHEA Grapalat" w:cs="Sylfaen"/>
          <w:sz w:val="20"/>
          <w:szCs w:val="24"/>
          <w:lang w:val="hy-AM" w:eastAsia="en-US"/>
        </w:rPr>
        <w:t>հինգերորդ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օրը</w:t>
      </w:r>
      <w:r w:rsidRPr="00712340">
        <w:rPr>
          <w:rFonts w:ascii="GHEA Grapalat" w:hAnsi="GHEA Grapalat" w:cs="Sylfaen"/>
          <w:sz w:val="20"/>
          <w:szCs w:val="24"/>
          <w:lang w:val="af-ZA" w:eastAsia="en-US"/>
        </w:rPr>
        <w:t xml:space="preserve">, </w:t>
      </w:r>
    </w:p>
    <w:p w:rsidR="00631539" w:rsidRPr="00712340" w:rsidRDefault="00631539" w:rsidP="00631539">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յուրաքանչյուր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w:t>
      </w:r>
      <w:r w:rsidRPr="00712340">
        <w:rPr>
          <w:rFonts w:ascii="GHEA Grapalat" w:hAnsi="GHEA Grapalat" w:cs="Sylfaen"/>
          <w:sz w:val="20"/>
          <w:szCs w:val="24"/>
          <w:lang w:val="ru-RU" w:eastAsia="en-US"/>
        </w:rPr>
        <w:t>սնակցի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տվյալ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հրապարակվում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մյուս</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մինչև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նախատեսված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վերջնաժամկետի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ավարտը</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վերանայել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իր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առաջարկը</w:t>
      </w:r>
      <w:r w:rsidRPr="00712340">
        <w:rPr>
          <w:rFonts w:ascii="GHEA Grapalat" w:hAnsi="GHEA Grapalat" w:cs="Sylfaen"/>
          <w:sz w:val="20"/>
          <w:szCs w:val="24"/>
          <w:lang w:val="af-ZA" w:eastAsia="en-US"/>
        </w:rPr>
        <w:t>,</w:t>
      </w:r>
    </w:p>
    <w:p w:rsidR="00631539" w:rsidRPr="00712340" w:rsidRDefault="00631539" w:rsidP="00631539">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վերջնաժամկետը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լրանալու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ըստ</w:t>
      </w:r>
      <w:r w:rsidRPr="00712340">
        <w:rPr>
          <w:rFonts w:ascii="GHEA Grapalat" w:hAnsi="GHEA Grapalat" w:cs="Sylfaen"/>
          <w:sz w:val="20"/>
          <w:szCs w:val="24"/>
          <w:lang w:val="hy-AM" w:eastAsia="en-US"/>
        </w:rPr>
        <w:t xml:space="preserve"> դրան ներկա</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որոնք չեն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գերազանցում</w:t>
      </w:r>
      <w:r w:rsidRPr="00712340">
        <w:rPr>
          <w:rFonts w:ascii="GHEA Grapalat" w:hAnsi="GHEA Grapalat" w:cs="Sylfaen"/>
          <w:sz w:val="20"/>
          <w:szCs w:val="24"/>
          <w:lang w:val="hy-AM" w:eastAsia="en-US"/>
        </w:rPr>
        <w:t xml:space="preserve"> գնման հայտով սահմանված գինը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հայտարարվում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ընտրված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ասնակիցները</w:t>
      </w:r>
      <w:r w:rsidRPr="00712340">
        <w:rPr>
          <w:rFonts w:ascii="GHEA Grapalat" w:hAnsi="GHEA Grapalat" w:cs="Sylfaen"/>
          <w:sz w:val="20"/>
          <w:szCs w:val="24"/>
          <w:lang w:val="af-ZA" w:eastAsia="en-US"/>
        </w:rPr>
        <w:t>,</w:t>
      </w:r>
    </w:p>
    <w:p w:rsidR="00631539" w:rsidRPr="00712340" w:rsidRDefault="00631539" w:rsidP="00631539">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ru-RU"/>
        </w:rPr>
        <w:t>զ</w:t>
      </w:r>
      <w:r w:rsidRPr="00712340">
        <w:rPr>
          <w:rFonts w:ascii="GHEA Grapalat" w:hAnsi="GHEA Grapalat" w:cs="Sylfaen"/>
          <w:sz w:val="20"/>
          <w:lang w:val="af-ZA"/>
        </w:rPr>
        <w:t xml:space="preserve">. </w:t>
      </w:r>
      <w:r w:rsidRPr="00712340">
        <w:rPr>
          <w:rFonts w:ascii="GHEA Grapalat" w:hAnsi="GHEA Grapalat" w:cs="Sylfaen"/>
          <w:sz w:val="20"/>
          <w:lang w:val="ru-RU"/>
        </w:rPr>
        <w:t>բանակցությունների</w:t>
      </w:r>
      <w:r w:rsidRPr="00712340">
        <w:rPr>
          <w:rFonts w:ascii="GHEA Grapalat" w:hAnsi="GHEA Grapalat" w:cs="Sylfaen"/>
          <w:sz w:val="20"/>
          <w:lang w:val="af-ZA"/>
        </w:rPr>
        <w:t xml:space="preserve"> </w:t>
      </w:r>
      <w:r w:rsidRPr="00712340">
        <w:rPr>
          <w:rFonts w:ascii="GHEA Grapalat" w:hAnsi="GHEA Grapalat" w:cs="Sylfaen"/>
          <w:sz w:val="20"/>
          <w:lang w:val="ru-RU"/>
        </w:rPr>
        <w:t>համար</w:t>
      </w:r>
      <w:r w:rsidRPr="00712340">
        <w:rPr>
          <w:rFonts w:ascii="GHEA Grapalat" w:hAnsi="GHEA Grapalat" w:cs="Sylfaen"/>
          <w:sz w:val="20"/>
          <w:lang w:val="af-ZA"/>
        </w:rPr>
        <w:t xml:space="preserve"> </w:t>
      </w:r>
      <w:r w:rsidRPr="00712340">
        <w:rPr>
          <w:rFonts w:ascii="GHEA Grapalat" w:hAnsi="GHEA Grapalat" w:cs="Sylfaen"/>
          <w:sz w:val="20"/>
          <w:lang w:val="ru-RU"/>
        </w:rPr>
        <w:t>սահմանված</w:t>
      </w:r>
      <w:r w:rsidRPr="00712340">
        <w:rPr>
          <w:rFonts w:ascii="GHEA Grapalat" w:hAnsi="GHEA Grapalat" w:cs="Sylfaen"/>
          <w:sz w:val="20"/>
          <w:lang w:val="af-ZA"/>
        </w:rPr>
        <w:t xml:space="preserve"> </w:t>
      </w:r>
      <w:r w:rsidRPr="00712340">
        <w:rPr>
          <w:rFonts w:ascii="GHEA Grapalat" w:hAnsi="GHEA Grapalat" w:cs="Sylfaen"/>
          <w:sz w:val="20"/>
          <w:lang w:val="ru-RU"/>
        </w:rPr>
        <w:t>վերջնաժամկետը</w:t>
      </w:r>
      <w:r w:rsidRPr="00712340">
        <w:rPr>
          <w:rFonts w:ascii="GHEA Grapalat" w:hAnsi="GHEA Grapalat" w:cs="Sylfaen"/>
          <w:sz w:val="20"/>
          <w:lang w:val="af-ZA"/>
        </w:rPr>
        <w:t xml:space="preserve"> </w:t>
      </w:r>
      <w:r w:rsidRPr="00712340">
        <w:rPr>
          <w:rFonts w:ascii="GHEA Grapalat" w:hAnsi="GHEA Grapalat" w:cs="Sylfaen"/>
          <w:sz w:val="20"/>
          <w:lang w:val="ru-RU"/>
        </w:rPr>
        <w:t>լրանալու</w:t>
      </w:r>
      <w:r w:rsidRPr="00712340">
        <w:rPr>
          <w:rFonts w:ascii="GHEA Grapalat" w:hAnsi="GHEA Grapalat" w:cs="Sylfaen"/>
          <w:sz w:val="20"/>
          <w:lang w:val="af-ZA"/>
        </w:rPr>
        <w:t xml:space="preserve"> </w:t>
      </w:r>
      <w:r w:rsidRPr="00712340">
        <w:rPr>
          <w:rFonts w:ascii="GHEA Grapalat" w:hAnsi="GHEA Grapalat" w:cs="Sylfaen"/>
          <w:sz w:val="20"/>
          <w:lang w:val="ru-RU"/>
        </w:rPr>
        <w:t>պահին</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 xml:space="preserve"> </w:t>
      </w:r>
      <w:r w:rsidRPr="00712340">
        <w:rPr>
          <w:rFonts w:ascii="GHEA Grapalat" w:hAnsi="GHEA Grapalat" w:cs="Sylfaen"/>
          <w:sz w:val="20"/>
          <w:lang w:val="hy-AM"/>
        </w:rPr>
        <w:t xml:space="preserve">դրան ներկա </w:t>
      </w:r>
      <w:r w:rsidRPr="00712340">
        <w:rPr>
          <w:rFonts w:ascii="GHEA Grapalat" w:hAnsi="GHEA Grapalat" w:cs="Sylfaen"/>
          <w:sz w:val="20"/>
          <w:lang w:val="af-ZA"/>
        </w:rPr>
        <w:t>մ</w:t>
      </w:r>
      <w:r w:rsidRPr="00712340">
        <w:rPr>
          <w:rFonts w:ascii="GHEA Grapalat" w:hAnsi="GHEA Grapalat" w:cs="Sylfaen"/>
          <w:sz w:val="20"/>
          <w:lang w:val="ru-RU"/>
        </w:rPr>
        <w:t>ասնակիցների</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ներկայացրած</w:t>
      </w:r>
      <w:r w:rsidRPr="00712340">
        <w:rPr>
          <w:rFonts w:ascii="GHEA Grapalat" w:hAnsi="GHEA Grapalat" w:cs="Sylfaen"/>
          <w:sz w:val="20"/>
          <w:lang w:val="af-ZA"/>
        </w:rPr>
        <w:t xml:space="preserve"> </w:t>
      </w:r>
      <w:r w:rsidRPr="00712340">
        <w:rPr>
          <w:rFonts w:ascii="GHEA Grapalat" w:hAnsi="GHEA Grapalat" w:cs="Sylfaen"/>
          <w:sz w:val="20"/>
          <w:lang w:val="ru-RU"/>
        </w:rPr>
        <w:t>գները</w:t>
      </w:r>
      <w:r w:rsidRPr="00712340">
        <w:rPr>
          <w:rFonts w:ascii="GHEA Grapalat" w:hAnsi="GHEA Grapalat" w:cs="Sylfaen"/>
          <w:sz w:val="20"/>
          <w:lang w:val="af-ZA"/>
        </w:rPr>
        <w:t xml:space="preserve"> </w:t>
      </w:r>
      <w:r w:rsidRPr="00712340">
        <w:rPr>
          <w:rFonts w:ascii="GHEA Grapalat" w:hAnsi="GHEA Grapalat" w:cs="Sylfaen"/>
          <w:sz w:val="20"/>
          <w:lang w:val="ru-RU"/>
        </w:rPr>
        <w:t>գերազանցում</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հայտով</w:t>
      </w:r>
      <w:r w:rsidRPr="00712340">
        <w:rPr>
          <w:rFonts w:ascii="GHEA Grapalat" w:hAnsi="GHEA Grapalat" w:cs="Sylfaen"/>
          <w:sz w:val="20"/>
          <w:lang w:val="af-ZA"/>
        </w:rPr>
        <w:t xml:space="preserve"> </w:t>
      </w:r>
      <w:r w:rsidRPr="00712340">
        <w:rPr>
          <w:rFonts w:ascii="GHEA Grapalat" w:hAnsi="GHEA Grapalat" w:cs="Sylfaen"/>
          <w:sz w:val="20"/>
          <w:lang w:val="ru-RU"/>
        </w:rPr>
        <w:t>սահմանված</w:t>
      </w:r>
      <w:r w:rsidRPr="00712340">
        <w:rPr>
          <w:rFonts w:ascii="GHEA Grapalat" w:hAnsi="GHEA Grapalat" w:cs="Sylfaen"/>
          <w:sz w:val="20"/>
          <w:lang w:val="af-ZA"/>
        </w:rPr>
        <w:t xml:space="preserve"> </w:t>
      </w:r>
      <w:r w:rsidRPr="00712340">
        <w:rPr>
          <w:rFonts w:ascii="GHEA Grapalat" w:hAnsi="GHEA Grapalat" w:cs="Sylfaen"/>
          <w:sz w:val="20"/>
          <w:lang w:val="ru-RU"/>
        </w:rPr>
        <w:t>գինը</w:t>
      </w:r>
      <w:r w:rsidRPr="00712340">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31539" w:rsidRPr="00712340" w:rsidRDefault="00631539" w:rsidP="00631539">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31539" w:rsidRPr="00712340" w:rsidRDefault="00631539" w:rsidP="00631539">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31539" w:rsidRDefault="00631539" w:rsidP="00631539">
      <w:pPr>
        <w:ind w:firstLine="708"/>
        <w:jc w:val="both"/>
        <w:rPr>
          <w:rFonts w:ascii="GHEA Grapalat" w:hAnsi="GHEA Grapalat" w:cs="Sylfaen"/>
          <w:sz w:val="20"/>
          <w:lang w:val="hy-AM"/>
        </w:rPr>
      </w:pPr>
      <w:r w:rsidRPr="00712340">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712340">
        <w:rPr>
          <w:rFonts w:ascii="GHEA Grapalat" w:hAnsi="GHEA Grapalat" w:cs="Sylfaen"/>
          <w:sz w:val="20"/>
          <w:lang w:val="af-ZA"/>
        </w:rPr>
        <w:t xml:space="preserve"> </w:t>
      </w:r>
      <w:r w:rsidRPr="00712340">
        <w:rPr>
          <w:rFonts w:ascii="GHEA Grapalat" w:hAnsi="GHEA Grapalat" w:cs="Sylfaen"/>
          <w:sz w:val="20"/>
          <w:lang w:val="hy-AM"/>
        </w:rPr>
        <w:t>նվազագույն</w:t>
      </w:r>
      <w:r w:rsidRPr="00712340">
        <w:rPr>
          <w:rFonts w:ascii="GHEA Grapalat" w:hAnsi="GHEA Grapalat" w:cs="Sylfaen"/>
          <w:sz w:val="20"/>
          <w:lang w:val="af-ZA"/>
        </w:rPr>
        <w:t xml:space="preserve"> </w:t>
      </w:r>
      <w:r w:rsidRPr="00712340">
        <w:rPr>
          <w:rFonts w:ascii="GHEA Grapalat" w:hAnsi="GHEA Grapalat" w:cs="Sylfaen"/>
          <w:sz w:val="20"/>
          <w:lang w:val="hy-AM"/>
        </w:rPr>
        <w:t>գները</w:t>
      </w:r>
      <w:r w:rsidRPr="00712340">
        <w:rPr>
          <w:rFonts w:ascii="GHEA Grapalat" w:hAnsi="GHEA Grapalat" w:cs="Sylfaen"/>
          <w:sz w:val="20"/>
          <w:lang w:val="af-ZA"/>
        </w:rPr>
        <w:t xml:space="preserve"> </w:t>
      </w:r>
      <w:r w:rsidRPr="00712340">
        <w:rPr>
          <w:rFonts w:ascii="GHEA Grapalat" w:hAnsi="GHEA Grapalat" w:cs="Sylfaen"/>
          <w:sz w:val="20"/>
          <w:lang w:val="hy-AM"/>
        </w:rPr>
        <w:t>հավասար</w:t>
      </w:r>
      <w:r w:rsidRPr="00712340">
        <w:rPr>
          <w:rFonts w:ascii="GHEA Grapalat" w:hAnsi="GHEA Grapalat" w:cs="Sylfaen"/>
          <w:sz w:val="20"/>
          <w:lang w:val="af-ZA"/>
        </w:rPr>
        <w:t xml:space="preserve"> </w:t>
      </w:r>
      <w:r w:rsidRPr="00712340">
        <w:rPr>
          <w:rFonts w:ascii="GHEA Grapalat" w:hAnsi="GHEA Grapalat" w:cs="Sylfaen"/>
          <w:sz w:val="20"/>
          <w:lang w:val="hy-AM"/>
        </w:rPr>
        <w:t>են</w:t>
      </w:r>
      <w:r w:rsidRPr="00712340">
        <w:rPr>
          <w:rFonts w:ascii="GHEA Grapalat" w:hAnsi="GHEA Grapalat" w:cs="Sylfaen"/>
          <w:sz w:val="20"/>
          <w:lang w:val="af-ZA"/>
        </w:rPr>
        <w:t xml:space="preserve">, </w:t>
      </w:r>
      <w:r w:rsidRPr="00712340">
        <w:rPr>
          <w:rFonts w:ascii="GHEA Grapalat" w:hAnsi="GHEA Grapalat" w:cs="Sylfaen"/>
          <w:sz w:val="20"/>
          <w:lang w:val="hy-AM"/>
        </w:rPr>
        <w:t>գնման</w:t>
      </w:r>
      <w:r w:rsidRPr="00712340">
        <w:rPr>
          <w:rFonts w:ascii="GHEA Grapalat" w:hAnsi="GHEA Grapalat" w:cs="Sylfaen"/>
          <w:sz w:val="20"/>
          <w:lang w:val="af-ZA"/>
        </w:rPr>
        <w:t xml:space="preserve"> </w:t>
      </w:r>
      <w:r w:rsidRPr="00712340">
        <w:rPr>
          <w:rFonts w:ascii="GHEA Grapalat" w:hAnsi="GHEA Grapalat" w:cs="Sylfaen"/>
          <w:sz w:val="20"/>
          <w:lang w:val="hy-AM"/>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hy-AM"/>
        </w:rPr>
        <w:t>Օրենքի</w:t>
      </w:r>
      <w:r w:rsidRPr="00712340">
        <w:rPr>
          <w:rFonts w:ascii="GHEA Grapalat" w:hAnsi="GHEA Grapalat" w:cs="Sylfaen"/>
          <w:sz w:val="20"/>
          <w:lang w:val="af-ZA"/>
        </w:rPr>
        <w:t xml:space="preserve"> 37-</w:t>
      </w:r>
      <w:r w:rsidRPr="00712340">
        <w:rPr>
          <w:rFonts w:ascii="GHEA Grapalat" w:hAnsi="GHEA Grapalat" w:cs="Sylfaen"/>
          <w:sz w:val="20"/>
          <w:lang w:val="hy-AM"/>
        </w:rPr>
        <w:t>րդ</w:t>
      </w:r>
      <w:r w:rsidRPr="00712340">
        <w:rPr>
          <w:rFonts w:ascii="GHEA Grapalat" w:hAnsi="GHEA Grapalat" w:cs="Sylfaen"/>
          <w:sz w:val="20"/>
          <w:lang w:val="af-ZA"/>
        </w:rPr>
        <w:t xml:space="preserve"> </w:t>
      </w:r>
      <w:r w:rsidRPr="00712340">
        <w:rPr>
          <w:rFonts w:ascii="GHEA Grapalat" w:hAnsi="GHEA Grapalat" w:cs="Sylfaen"/>
          <w:sz w:val="20"/>
          <w:lang w:val="hy-AM"/>
        </w:rPr>
        <w:t>հոդվածի</w:t>
      </w:r>
      <w:r w:rsidRPr="00712340">
        <w:rPr>
          <w:rFonts w:ascii="GHEA Grapalat" w:hAnsi="GHEA Grapalat" w:cs="Sylfaen"/>
          <w:sz w:val="20"/>
          <w:lang w:val="af-ZA"/>
        </w:rPr>
        <w:t xml:space="preserve"> 1-</w:t>
      </w:r>
      <w:r w:rsidRPr="00712340">
        <w:rPr>
          <w:rFonts w:ascii="GHEA Grapalat" w:hAnsi="GHEA Grapalat" w:cs="Sylfaen"/>
          <w:sz w:val="20"/>
          <w:lang w:val="hy-AM"/>
        </w:rPr>
        <w:t>ին</w:t>
      </w:r>
      <w:r w:rsidRPr="00712340">
        <w:rPr>
          <w:rFonts w:ascii="GHEA Grapalat" w:hAnsi="GHEA Grapalat" w:cs="Sylfaen"/>
          <w:sz w:val="20"/>
          <w:lang w:val="af-ZA"/>
        </w:rPr>
        <w:t xml:space="preserve"> </w:t>
      </w:r>
      <w:r w:rsidRPr="00712340">
        <w:rPr>
          <w:rFonts w:ascii="GHEA Grapalat" w:hAnsi="GHEA Grapalat" w:cs="Sylfaen"/>
          <w:sz w:val="20"/>
          <w:lang w:val="hy-AM"/>
        </w:rPr>
        <w:t>մասի</w:t>
      </w:r>
      <w:r w:rsidRPr="00712340">
        <w:rPr>
          <w:rFonts w:ascii="GHEA Grapalat" w:hAnsi="GHEA Grapalat" w:cs="Sylfaen"/>
          <w:sz w:val="20"/>
          <w:lang w:val="af-ZA"/>
        </w:rPr>
        <w:t xml:space="preserve"> 1-</w:t>
      </w:r>
      <w:r w:rsidRPr="00712340">
        <w:rPr>
          <w:rFonts w:ascii="GHEA Grapalat" w:hAnsi="GHEA Grapalat" w:cs="Sylfaen"/>
          <w:sz w:val="20"/>
          <w:lang w:val="hy-AM"/>
        </w:rPr>
        <w:t>ին</w:t>
      </w:r>
      <w:r w:rsidRPr="00712340">
        <w:rPr>
          <w:rFonts w:ascii="GHEA Grapalat" w:hAnsi="GHEA Grapalat" w:cs="Sylfaen"/>
          <w:sz w:val="20"/>
          <w:lang w:val="af-ZA"/>
        </w:rPr>
        <w:t xml:space="preserve"> </w:t>
      </w:r>
      <w:r w:rsidRPr="00712340">
        <w:rPr>
          <w:rFonts w:ascii="GHEA Grapalat" w:hAnsi="GHEA Grapalat" w:cs="Sylfaen"/>
          <w:sz w:val="20"/>
          <w:lang w:val="hy-AM"/>
        </w:rPr>
        <w:t>կետի</w:t>
      </w:r>
      <w:r w:rsidRPr="00712340">
        <w:rPr>
          <w:rFonts w:ascii="GHEA Grapalat" w:hAnsi="GHEA Grapalat" w:cs="Sylfaen"/>
          <w:sz w:val="20"/>
          <w:lang w:val="af-ZA"/>
        </w:rPr>
        <w:t xml:space="preserve"> </w:t>
      </w:r>
      <w:r w:rsidRPr="00712340">
        <w:rPr>
          <w:rFonts w:ascii="GHEA Grapalat" w:hAnsi="GHEA Grapalat" w:cs="Sylfaen"/>
          <w:sz w:val="20"/>
          <w:lang w:val="hy-AM"/>
        </w:rPr>
        <w:t>հիման</w:t>
      </w:r>
      <w:r w:rsidRPr="00712340">
        <w:rPr>
          <w:rFonts w:ascii="GHEA Grapalat" w:hAnsi="GHEA Grapalat" w:cs="Sylfaen"/>
          <w:sz w:val="20"/>
          <w:lang w:val="af-ZA"/>
        </w:rPr>
        <w:t xml:space="preserve"> </w:t>
      </w:r>
      <w:r w:rsidRPr="00712340">
        <w:rPr>
          <w:rFonts w:ascii="GHEA Grapalat" w:hAnsi="GHEA Grapalat" w:cs="Sylfaen"/>
          <w:sz w:val="20"/>
          <w:lang w:val="hy-AM"/>
        </w:rPr>
        <w:t>վրա</w:t>
      </w:r>
      <w:r w:rsidRPr="00712340">
        <w:rPr>
          <w:rFonts w:ascii="GHEA Grapalat" w:hAnsi="GHEA Grapalat" w:cs="Sylfaen"/>
          <w:sz w:val="20"/>
          <w:lang w:val="af-ZA"/>
        </w:rPr>
        <w:t xml:space="preserve"> </w:t>
      </w:r>
      <w:r w:rsidRPr="00712340">
        <w:rPr>
          <w:rFonts w:ascii="GHEA Grapalat" w:hAnsi="GHEA Grapalat" w:cs="Sylfaen"/>
          <w:sz w:val="20"/>
          <w:lang w:val="hy-AM"/>
        </w:rPr>
        <w:t>հայտարարվում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lang w:val="hy-AM"/>
        </w:rPr>
        <w:t>չկայացած, բացառությամբ սույն ենթակետի «զ» պարբերությամբ նախատեսված դեպքի:</w:t>
      </w:r>
    </w:p>
    <w:p w:rsidR="00631539" w:rsidRPr="00712340" w:rsidRDefault="00631539" w:rsidP="00631539">
      <w:pPr>
        <w:ind w:firstLine="708"/>
        <w:jc w:val="both"/>
        <w:rPr>
          <w:rFonts w:ascii="GHEA Grapalat" w:hAnsi="GHEA Grapalat"/>
          <w:sz w:val="20"/>
          <w:szCs w:val="20"/>
          <w:lang w:val="hy-AM" w:eastAsia="x-none"/>
        </w:rPr>
      </w:pPr>
      <w:r w:rsidRPr="00712340">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712340">
        <w:rPr>
          <w:rFonts w:ascii="GHEA Grapalat" w:hAnsi="GHEA Grapalat"/>
          <w:sz w:val="20"/>
          <w:szCs w:val="20"/>
          <w:lang w:val="hy-AM" w:eastAsia="x-none"/>
        </w:rPr>
        <w:t xml:space="preserve"> </w:t>
      </w:r>
      <w:r w:rsidRPr="0071234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712340">
        <w:rPr>
          <w:rFonts w:ascii="GHEA Grapalat" w:hAnsi="GHEA Grapalat"/>
          <w:sz w:val="20"/>
          <w:szCs w:val="20"/>
          <w:lang w:val="hy-AM" w:eastAsia="x-none"/>
        </w:rPr>
        <w:t xml:space="preserve">հայտում ներառված </w:t>
      </w:r>
      <w:r w:rsidRPr="00712340">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712340">
        <w:rPr>
          <w:rFonts w:ascii="GHEA Grapalat" w:hAnsi="GHEA Grapalat"/>
          <w:sz w:val="20"/>
          <w:szCs w:val="20"/>
          <w:lang w:val="hy-AM" w:eastAsia="x-none"/>
        </w:rPr>
        <w:t>:</w:t>
      </w:r>
    </w:p>
    <w:p w:rsidR="00631539" w:rsidRPr="00712340" w:rsidRDefault="00631539" w:rsidP="00631539">
      <w:pPr>
        <w:pStyle w:val="norm"/>
        <w:spacing w:line="240" w:lineRule="auto"/>
        <w:rPr>
          <w:rFonts w:ascii="GHEA Grapalat" w:hAnsi="GHEA Grapalat" w:cs="Sylfaen"/>
          <w:sz w:val="20"/>
          <w:szCs w:val="24"/>
          <w:lang w:val="af-ZA" w:eastAsia="en-US"/>
        </w:rPr>
      </w:pPr>
      <w:r w:rsidRPr="00712340">
        <w:rPr>
          <w:rFonts w:ascii="GHEA Grapalat" w:hAnsi="GHEA Grapalat"/>
          <w:sz w:val="20"/>
          <w:lang w:val="af-ZA" w:eastAsia="x-none"/>
        </w:rPr>
        <w:t>8.8 Եթե հայտերի բացման</w:t>
      </w:r>
      <w:r w:rsidRPr="00712340">
        <w:rPr>
          <w:rFonts w:ascii="GHEA Grapalat" w:hAnsi="GHEA Grapalat"/>
          <w:sz w:val="20"/>
          <w:lang w:val="hy-AM" w:eastAsia="x-none"/>
        </w:rPr>
        <w:t xml:space="preserve"> և գնահատման</w:t>
      </w:r>
      <w:r w:rsidRPr="00712340">
        <w:rPr>
          <w:rFonts w:ascii="GHEA Grapalat" w:hAnsi="GHEA Grapalat"/>
          <w:sz w:val="20"/>
          <w:lang w:val="af-ZA" w:eastAsia="x-none"/>
        </w:rPr>
        <w:t xml:space="preserve"> նիստի ընթացքում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իրականացված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գնահատման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արդյուն</w:t>
      </w:r>
      <w:r w:rsidRPr="00712340">
        <w:rPr>
          <w:rFonts w:ascii="GHEA Grapalat" w:hAnsi="GHEA Grapalat" w:cs="Sylfaen"/>
          <w:sz w:val="20"/>
          <w:szCs w:val="24"/>
          <w:lang w:val="af-ZA" w:eastAsia="en-US"/>
        </w:rPr>
        <w:softHyphen/>
      </w:r>
      <w:r w:rsidRPr="00712340">
        <w:rPr>
          <w:rFonts w:ascii="GHEA Grapalat" w:hAnsi="GHEA Grapalat" w:cs="Sylfaen"/>
          <w:sz w:val="20"/>
          <w:szCs w:val="24"/>
          <w:lang w:val="hy-AM" w:eastAsia="en-US"/>
        </w:rPr>
        <w:t>քում</w:t>
      </w:r>
      <w:r w:rsidRPr="00712340">
        <w:rPr>
          <w:rFonts w:ascii="GHEA Grapalat" w:hAnsi="GHEA Grapalat" w:cs="Sylfaen"/>
          <w:sz w:val="20"/>
          <w:szCs w:val="24"/>
          <w:lang w:val="af-ZA" w:eastAsia="en-US"/>
        </w:rPr>
        <w:t xml:space="preserve"> մասնակցի </w:t>
      </w:r>
      <w:r w:rsidRPr="00712340">
        <w:rPr>
          <w:rFonts w:ascii="GHEA Grapalat" w:hAnsi="GHEA Grapalat" w:cs="Sylfaen"/>
          <w:sz w:val="20"/>
          <w:szCs w:val="24"/>
          <w:lang w:val="hy-AM" w:eastAsia="en-US"/>
        </w:rPr>
        <w:t>հայտում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արձանագրվում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անհամապատասխանություններ՝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հրավերի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պահանջների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նկատմամբ</w:t>
      </w:r>
      <w:r w:rsidRPr="00712340">
        <w:rPr>
          <w:rFonts w:ascii="GHEA Grapalat" w:hAnsi="GHEA Grapalat" w:cs="Sylfaen"/>
          <w:sz w:val="20"/>
          <w:szCs w:val="24"/>
          <w:lang w:val="af-ZA" w:eastAsia="en-US"/>
        </w:rPr>
        <w:t>,</w:t>
      </w:r>
      <w:bookmarkStart w:id="7" w:name="_Hlk9262487"/>
      <w:r w:rsidRPr="00712340">
        <w:rPr>
          <w:rFonts w:ascii="GHEA Grapalat" w:hAnsi="GHEA Grapalat" w:cs="Sylfaen"/>
          <w:sz w:val="20"/>
          <w:szCs w:val="24"/>
          <w:lang w:val="hy-AM" w:eastAsia="en-US"/>
        </w:rPr>
        <w:t xml:space="preserve"> </w:t>
      </w:r>
      <w:bookmarkEnd w:id="7"/>
      <w:r w:rsidRPr="00712340">
        <w:rPr>
          <w:rFonts w:ascii="GHEA Grapalat" w:hAnsi="GHEA Grapalat" w:cs="Sylfaen"/>
          <w:sz w:val="20"/>
          <w:szCs w:val="24"/>
          <w:lang w:val="hy-AM" w:eastAsia="en-US"/>
        </w:rPr>
        <w:t>ապա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հանձնաժողովը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մեկ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օրով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կասեցնում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նիստը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իսկ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քարտուղարը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նույն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օրը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դրա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մասին</w:t>
      </w:r>
      <w:r w:rsidRPr="00712340">
        <w:rPr>
          <w:rFonts w:ascii="GHEA Grapalat" w:hAnsi="GHEA Grapalat" w:cs="Sylfaen"/>
          <w:sz w:val="20"/>
          <w:szCs w:val="24"/>
          <w:lang w:val="af-ZA" w:eastAsia="en-US"/>
        </w:rPr>
        <w:t xml:space="preserve"> էլեկտրոնային եղանակով </w:t>
      </w:r>
      <w:r w:rsidRPr="00712340">
        <w:rPr>
          <w:rFonts w:ascii="GHEA Grapalat" w:hAnsi="GHEA Grapalat" w:cs="Sylfaen"/>
          <w:sz w:val="20"/>
          <w:szCs w:val="24"/>
          <w:lang w:val="hy-AM" w:eastAsia="en-US"/>
        </w:rPr>
        <w:t>տեղեկացնում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hy-AM" w:eastAsia="en-US"/>
        </w:rPr>
        <w:t>ասնակցին՝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առաջարկելով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մինչև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կասեցման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ժամկետի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ավարտը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շտկել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անհամապատասխանությունը</w:t>
      </w:r>
      <w:r w:rsidRPr="00712340">
        <w:rPr>
          <w:rFonts w:ascii="GHEA Grapalat" w:hAnsi="GHEA Grapalat" w:cs="Sylfaen"/>
          <w:sz w:val="20"/>
          <w:szCs w:val="24"/>
          <w:lang w:val="af-ZA" w:eastAsia="en-US"/>
        </w:rPr>
        <w:t>:</w:t>
      </w:r>
    </w:p>
    <w:p w:rsidR="00631539" w:rsidRPr="00712340" w:rsidRDefault="00631539" w:rsidP="00631539">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712340">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712340">
        <w:rPr>
          <w:rFonts w:ascii="GHEA Grapalat" w:hAnsi="GHEA Grapalat" w:cs="Sylfaen"/>
          <w:sz w:val="20"/>
          <w:szCs w:val="24"/>
          <w:lang w:eastAsia="en-US"/>
        </w:rPr>
        <w:t>ա</w:t>
      </w:r>
      <w:r w:rsidRPr="00712340">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31539" w:rsidRPr="00712340" w:rsidRDefault="00631539" w:rsidP="00631539">
      <w:pPr>
        <w:pStyle w:val="norm"/>
        <w:spacing w:line="240" w:lineRule="auto"/>
        <w:ind w:firstLine="567"/>
        <w:rPr>
          <w:rFonts w:ascii="GHEA Grapalat" w:hAnsi="GHEA Grapalat" w:cs="Sylfaen"/>
          <w:sz w:val="20"/>
          <w:szCs w:val="24"/>
          <w:lang w:val="hy-AM" w:eastAsia="en-US"/>
        </w:rPr>
      </w:pPr>
      <w:r w:rsidRPr="00712340">
        <w:rPr>
          <w:rFonts w:ascii="GHEA Grapalat" w:hAnsi="GHEA Grapalat" w:cs="Sylfaen"/>
          <w:sz w:val="20"/>
          <w:szCs w:val="24"/>
          <w:lang w:val="af-ZA" w:eastAsia="en-US"/>
        </w:rPr>
        <w:t xml:space="preserve">8.9 </w:t>
      </w:r>
      <w:r w:rsidRPr="00712340">
        <w:rPr>
          <w:rFonts w:ascii="GHEA Grapalat" w:hAnsi="GHEA Grapalat" w:cs="Sylfaen"/>
          <w:sz w:val="20"/>
          <w:szCs w:val="24"/>
          <w:lang w:val="hy-AM"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հրավերի</w:t>
      </w:r>
      <w:r w:rsidRPr="00712340">
        <w:rPr>
          <w:rFonts w:ascii="GHEA Grapalat" w:hAnsi="GHEA Grapalat" w:cs="Sylfaen"/>
          <w:sz w:val="20"/>
          <w:szCs w:val="24"/>
          <w:lang w:val="af-ZA" w:eastAsia="en-US"/>
        </w:rPr>
        <w:t xml:space="preserve"> 8.8-</w:t>
      </w:r>
      <w:r w:rsidRPr="00712340">
        <w:rPr>
          <w:rFonts w:ascii="GHEA Grapalat" w:hAnsi="GHEA Grapalat" w:cs="Sylfaen"/>
          <w:sz w:val="20"/>
          <w:szCs w:val="24"/>
          <w:lang w:val="hy-AM" w:eastAsia="en-US"/>
        </w:rPr>
        <w:t>րդ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կետով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ժամկետում</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hy-AM" w:eastAsia="en-US"/>
        </w:rPr>
        <w:t>ասնակիցը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շտկում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արձանագրված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անհամապատասխանությունը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ապա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վերջինիս</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հայտը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գնահատվում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Հակառակ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դեպքում տվյալ մասնակցի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հայտը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գնահատվում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անբավարար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մերժվում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631539">
        <w:rPr>
          <w:rFonts w:ascii="GHEA Grapalat" w:hAnsi="GHEA Grapalat" w:cs="Sylfaen"/>
          <w:sz w:val="20"/>
          <w:szCs w:val="24"/>
          <w:lang w:val="hy-AM" w:eastAsia="en-US"/>
        </w:rPr>
        <w:t>,</w:t>
      </w:r>
      <w:r w:rsidRPr="00712340">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631539" w:rsidRPr="00712340" w:rsidRDefault="00631539" w:rsidP="00631539">
      <w:pPr>
        <w:pStyle w:val="norm"/>
        <w:spacing w:line="240" w:lineRule="auto"/>
        <w:ind w:firstLine="567"/>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w:t>
      </w:r>
      <w:r w:rsidRPr="00712340">
        <w:rPr>
          <w:rFonts w:ascii="GHEA Grapalat" w:hAnsi="GHEA Grapalat" w:cs="Sylfaen"/>
          <w:sz w:val="20"/>
          <w:szCs w:val="24"/>
          <w:lang w:val="hy-AM" w:eastAsia="en-US"/>
        </w:rPr>
        <w:lastRenderedPageBreak/>
        <w:t xml:space="preserve">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rPr>
        <w:t xml:space="preserve">8.10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անդամը</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քարտուղարը</w:t>
      </w:r>
      <w:r w:rsidRPr="00712340">
        <w:rPr>
          <w:rFonts w:ascii="GHEA Grapalat" w:hAnsi="GHEA Grapalat" w:cs="Sylfaen"/>
          <w:szCs w:val="24"/>
        </w:rPr>
        <w:t xml:space="preserve"> </w:t>
      </w:r>
      <w:r w:rsidRPr="00712340">
        <w:rPr>
          <w:rFonts w:ascii="GHEA Grapalat" w:hAnsi="GHEA Grapalat" w:cs="Sylfaen"/>
          <w:szCs w:val="24"/>
          <w:lang w:val="hy-AM"/>
        </w:rPr>
        <w:t>չի</w:t>
      </w:r>
      <w:r w:rsidRPr="00712340">
        <w:rPr>
          <w:rFonts w:ascii="GHEA Grapalat" w:hAnsi="GHEA Grapalat" w:cs="Sylfaen"/>
          <w:szCs w:val="24"/>
        </w:rPr>
        <w:t xml:space="preserve"> </w:t>
      </w:r>
      <w:r w:rsidRPr="00712340">
        <w:rPr>
          <w:rFonts w:ascii="GHEA Grapalat" w:hAnsi="GHEA Grapalat" w:cs="Sylfaen"/>
          <w:szCs w:val="24"/>
          <w:lang w:val="hy-AM"/>
        </w:rPr>
        <w:t>կարող</w:t>
      </w:r>
      <w:r w:rsidRPr="00712340">
        <w:rPr>
          <w:rFonts w:ascii="GHEA Grapalat" w:hAnsi="GHEA Grapalat" w:cs="Sylfaen"/>
          <w:szCs w:val="24"/>
        </w:rPr>
        <w:t xml:space="preserve"> </w:t>
      </w:r>
      <w:r w:rsidRPr="00712340">
        <w:rPr>
          <w:rFonts w:ascii="GHEA Grapalat" w:hAnsi="GHEA Grapalat" w:cs="Sylfaen"/>
          <w:szCs w:val="24"/>
          <w:lang w:val="hy-AM"/>
        </w:rPr>
        <w:t>մասնակցել</w:t>
      </w:r>
      <w:r w:rsidRPr="00712340">
        <w:rPr>
          <w:rFonts w:ascii="GHEA Grapalat" w:hAnsi="GHEA Grapalat" w:cs="Sylfaen"/>
          <w:szCs w:val="24"/>
        </w:rPr>
        <w:t xml:space="preserve">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աշխատանքներին</w:t>
      </w:r>
      <w:r w:rsidRPr="00712340">
        <w:rPr>
          <w:rFonts w:ascii="GHEA Grapalat" w:hAnsi="GHEA Grapalat" w:cs="Sylfaen"/>
          <w:szCs w:val="24"/>
        </w:rPr>
        <w:t xml:space="preserve">, </w:t>
      </w:r>
      <w:r w:rsidRPr="00712340">
        <w:rPr>
          <w:rFonts w:ascii="GHEA Grapalat" w:hAnsi="GHEA Grapalat" w:cs="Sylfaen"/>
          <w:szCs w:val="24"/>
          <w:lang w:val="hy-AM"/>
        </w:rPr>
        <w:t>եթե</w:t>
      </w:r>
      <w:r w:rsidRPr="00712340">
        <w:rPr>
          <w:rFonts w:ascii="GHEA Grapalat" w:hAnsi="GHEA Grapalat" w:cs="Sylfaen"/>
          <w:szCs w:val="24"/>
        </w:rPr>
        <w:t xml:space="preserve"> </w:t>
      </w:r>
      <w:r w:rsidRPr="00712340">
        <w:rPr>
          <w:rFonts w:ascii="GHEA Grapalat" w:hAnsi="GHEA Grapalat" w:cs="Sylfaen"/>
          <w:szCs w:val="24"/>
          <w:lang w:val="hy-AM"/>
        </w:rPr>
        <w:t>հայտերի</w:t>
      </w:r>
      <w:r w:rsidRPr="00712340">
        <w:rPr>
          <w:rFonts w:ascii="GHEA Grapalat" w:hAnsi="GHEA Grapalat" w:cs="Sylfaen"/>
          <w:szCs w:val="24"/>
        </w:rPr>
        <w:t xml:space="preserve"> </w:t>
      </w:r>
      <w:r w:rsidRPr="00712340">
        <w:rPr>
          <w:rFonts w:ascii="GHEA Grapalat" w:hAnsi="GHEA Grapalat" w:cs="Sylfaen"/>
          <w:szCs w:val="24"/>
          <w:lang w:val="hy-AM"/>
        </w:rPr>
        <w:t>բացման</w:t>
      </w:r>
      <w:r w:rsidRPr="00712340">
        <w:rPr>
          <w:rFonts w:ascii="GHEA Grapalat" w:hAnsi="GHEA Grapalat" w:cs="Sylfaen"/>
          <w:szCs w:val="24"/>
        </w:rPr>
        <w:t xml:space="preserve"> </w:t>
      </w:r>
      <w:r w:rsidRPr="00712340">
        <w:rPr>
          <w:rFonts w:ascii="GHEA Grapalat" w:hAnsi="GHEA Grapalat" w:cs="Sylfaen"/>
          <w:szCs w:val="24"/>
          <w:lang w:val="hy-AM"/>
        </w:rPr>
        <w:t>նիստում</w:t>
      </w:r>
      <w:r w:rsidRPr="00712340">
        <w:rPr>
          <w:rFonts w:ascii="GHEA Grapalat" w:hAnsi="GHEA Grapalat" w:cs="Sylfaen"/>
          <w:szCs w:val="24"/>
        </w:rPr>
        <w:t xml:space="preserve"> </w:t>
      </w:r>
      <w:r w:rsidRPr="00712340">
        <w:rPr>
          <w:rFonts w:ascii="GHEA Grapalat" w:hAnsi="GHEA Grapalat" w:cs="Sylfaen"/>
          <w:szCs w:val="24"/>
          <w:lang w:val="hy-AM"/>
        </w:rPr>
        <w:t>պարզվում</w:t>
      </w:r>
      <w:r w:rsidRPr="00712340">
        <w:rPr>
          <w:rFonts w:ascii="GHEA Grapalat" w:hAnsi="GHEA Grapalat" w:cs="Sylfaen"/>
          <w:szCs w:val="24"/>
        </w:rPr>
        <w:t xml:space="preserve"> </w:t>
      </w:r>
      <w:r w:rsidRPr="00712340">
        <w:rPr>
          <w:rFonts w:ascii="GHEA Grapalat" w:hAnsi="GHEA Grapalat" w:cs="Sylfaen"/>
          <w:szCs w:val="24"/>
          <w:lang w:val="hy-AM"/>
        </w:rPr>
        <w:t>է</w:t>
      </w:r>
      <w:r w:rsidRPr="00712340">
        <w:rPr>
          <w:rFonts w:ascii="GHEA Grapalat" w:hAnsi="GHEA Grapalat" w:cs="Sylfaen"/>
          <w:szCs w:val="24"/>
        </w:rPr>
        <w:t xml:space="preserve">, </w:t>
      </w:r>
      <w:r w:rsidRPr="00712340">
        <w:rPr>
          <w:rFonts w:ascii="GHEA Grapalat" w:hAnsi="GHEA Grapalat" w:cs="Sylfaen"/>
          <w:szCs w:val="24"/>
          <w:lang w:val="hy-AM"/>
        </w:rPr>
        <w:t>որ</w:t>
      </w:r>
      <w:r w:rsidRPr="00712340">
        <w:rPr>
          <w:rFonts w:ascii="GHEA Grapalat" w:hAnsi="GHEA Grapalat" w:cs="Sylfaen"/>
          <w:szCs w:val="24"/>
        </w:rPr>
        <w:t xml:space="preserve"> </w:t>
      </w:r>
      <w:r w:rsidRPr="00712340">
        <w:rPr>
          <w:rFonts w:ascii="GHEA Grapalat" w:hAnsi="GHEA Grapalat" w:cs="Sylfaen"/>
          <w:szCs w:val="24"/>
          <w:lang w:val="hy-AM"/>
        </w:rPr>
        <w:t>վերջիններիս</w:t>
      </w:r>
      <w:r w:rsidRPr="00712340">
        <w:rPr>
          <w:rFonts w:ascii="GHEA Grapalat" w:hAnsi="GHEA Grapalat" w:cs="Sylfaen"/>
          <w:szCs w:val="24"/>
        </w:rPr>
        <w:t xml:space="preserve"> </w:t>
      </w:r>
      <w:r w:rsidRPr="00712340">
        <w:rPr>
          <w:rFonts w:ascii="GHEA Grapalat" w:hAnsi="GHEA Grapalat" w:cs="Sylfaen"/>
          <w:szCs w:val="24"/>
          <w:lang w:val="hy-AM"/>
        </w:rPr>
        <w:t>կողմից</w:t>
      </w:r>
      <w:r w:rsidRPr="00712340">
        <w:rPr>
          <w:rFonts w:ascii="GHEA Grapalat" w:hAnsi="GHEA Grapalat" w:cs="Sylfaen"/>
          <w:szCs w:val="24"/>
        </w:rPr>
        <w:t xml:space="preserve"> </w:t>
      </w:r>
      <w:r w:rsidRPr="00712340">
        <w:rPr>
          <w:rFonts w:ascii="GHEA Grapalat" w:hAnsi="GHEA Grapalat" w:cs="Sylfaen"/>
          <w:szCs w:val="24"/>
          <w:lang w:val="hy-AM"/>
        </w:rPr>
        <w:t>հիմնադրված</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բաժնեմաս</w:t>
      </w:r>
      <w:r w:rsidRPr="00712340">
        <w:rPr>
          <w:rFonts w:ascii="GHEA Grapalat" w:hAnsi="GHEA Grapalat" w:cs="Sylfaen"/>
          <w:szCs w:val="24"/>
        </w:rPr>
        <w:t xml:space="preserve"> (</w:t>
      </w:r>
      <w:r w:rsidRPr="00712340">
        <w:rPr>
          <w:rFonts w:ascii="GHEA Grapalat" w:hAnsi="GHEA Grapalat" w:cs="Sylfaen"/>
          <w:szCs w:val="24"/>
          <w:lang w:val="hy-AM"/>
        </w:rPr>
        <w:t>փայաբաժին</w:t>
      </w:r>
      <w:r w:rsidRPr="00712340">
        <w:rPr>
          <w:rFonts w:ascii="GHEA Grapalat" w:hAnsi="GHEA Grapalat" w:cs="Sylfaen"/>
          <w:szCs w:val="24"/>
        </w:rPr>
        <w:t xml:space="preserve">) </w:t>
      </w:r>
      <w:r w:rsidRPr="00712340">
        <w:rPr>
          <w:rFonts w:ascii="GHEA Grapalat" w:hAnsi="GHEA Grapalat" w:cs="Sylfaen"/>
          <w:szCs w:val="24"/>
          <w:lang w:val="hy-AM"/>
        </w:rPr>
        <w:t>ունեցող</w:t>
      </w:r>
      <w:r w:rsidRPr="00712340">
        <w:rPr>
          <w:rFonts w:ascii="GHEA Grapalat" w:hAnsi="GHEA Grapalat" w:cs="Sylfaen"/>
          <w:szCs w:val="24"/>
        </w:rPr>
        <w:t xml:space="preserve"> </w:t>
      </w:r>
      <w:r w:rsidRPr="00712340">
        <w:rPr>
          <w:rFonts w:ascii="GHEA Grapalat" w:hAnsi="GHEA Grapalat" w:cs="Sylfaen"/>
          <w:szCs w:val="24"/>
          <w:lang w:val="hy-AM"/>
        </w:rPr>
        <w:t>կազմակերպությունը</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իրենց</w:t>
      </w:r>
      <w:r w:rsidRPr="00712340">
        <w:rPr>
          <w:rFonts w:ascii="GHEA Grapalat" w:hAnsi="GHEA Grapalat" w:cs="Sylfaen"/>
          <w:szCs w:val="24"/>
        </w:rPr>
        <w:t xml:space="preserve"> </w:t>
      </w:r>
      <w:r w:rsidRPr="00712340">
        <w:rPr>
          <w:rFonts w:ascii="GHEA Grapalat" w:hAnsi="GHEA Grapalat" w:cs="Sylfaen"/>
          <w:szCs w:val="24"/>
          <w:lang w:val="hy-AM"/>
        </w:rPr>
        <w:t>մերձավոր</w:t>
      </w:r>
      <w:r w:rsidRPr="00712340">
        <w:rPr>
          <w:rFonts w:ascii="GHEA Grapalat" w:hAnsi="GHEA Grapalat" w:cs="Sylfaen"/>
          <w:szCs w:val="24"/>
        </w:rPr>
        <w:t xml:space="preserve"> </w:t>
      </w:r>
      <w:r w:rsidRPr="00712340">
        <w:rPr>
          <w:rFonts w:ascii="GHEA Grapalat" w:hAnsi="GHEA Grapalat" w:cs="Sylfaen"/>
          <w:szCs w:val="24"/>
          <w:lang w:val="hy-AM"/>
        </w:rPr>
        <w:t>ազգակցությամբ</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խնամիությամբ</w:t>
      </w:r>
      <w:r w:rsidRPr="00712340">
        <w:rPr>
          <w:rFonts w:ascii="GHEA Grapalat" w:hAnsi="GHEA Grapalat" w:cs="Sylfaen"/>
          <w:szCs w:val="24"/>
        </w:rPr>
        <w:t xml:space="preserve"> </w:t>
      </w:r>
      <w:r w:rsidRPr="00712340">
        <w:rPr>
          <w:rFonts w:ascii="GHEA Grapalat" w:hAnsi="GHEA Grapalat" w:cs="Sylfaen"/>
          <w:szCs w:val="24"/>
          <w:lang w:val="hy-AM"/>
        </w:rPr>
        <w:t>կապված</w:t>
      </w:r>
      <w:r w:rsidRPr="00712340">
        <w:rPr>
          <w:rFonts w:ascii="GHEA Grapalat" w:hAnsi="GHEA Grapalat" w:cs="Sylfaen"/>
          <w:szCs w:val="24"/>
        </w:rPr>
        <w:t xml:space="preserve"> </w:t>
      </w:r>
      <w:r w:rsidRPr="00712340">
        <w:rPr>
          <w:rFonts w:ascii="GHEA Grapalat" w:hAnsi="GHEA Grapalat" w:cs="Sylfaen"/>
          <w:szCs w:val="24"/>
          <w:lang w:val="hy-AM"/>
        </w:rPr>
        <w:t>անձը</w:t>
      </w:r>
      <w:r w:rsidRPr="00712340">
        <w:rPr>
          <w:rFonts w:ascii="GHEA Grapalat" w:hAnsi="GHEA Grapalat" w:cs="Sylfaen"/>
          <w:szCs w:val="24"/>
        </w:rPr>
        <w:t xml:space="preserve"> (</w:t>
      </w:r>
      <w:r w:rsidRPr="00712340">
        <w:rPr>
          <w:rFonts w:ascii="GHEA Grapalat" w:hAnsi="GHEA Grapalat" w:cs="Sylfaen"/>
          <w:szCs w:val="24"/>
          <w:lang w:val="hy-AM"/>
        </w:rPr>
        <w:t>ծնող</w:t>
      </w:r>
      <w:r w:rsidRPr="00712340">
        <w:rPr>
          <w:rFonts w:ascii="GHEA Grapalat" w:hAnsi="GHEA Grapalat" w:cs="Sylfaen"/>
          <w:szCs w:val="24"/>
        </w:rPr>
        <w:t xml:space="preserve">, </w:t>
      </w:r>
      <w:r w:rsidRPr="00712340">
        <w:rPr>
          <w:rFonts w:ascii="GHEA Grapalat" w:hAnsi="GHEA Grapalat" w:cs="Sylfaen"/>
          <w:szCs w:val="24"/>
          <w:lang w:val="hy-AM"/>
        </w:rPr>
        <w:t>ամուսին</w:t>
      </w:r>
      <w:r w:rsidRPr="00712340">
        <w:rPr>
          <w:rFonts w:ascii="GHEA Grapalat" w:hAnsi="GHEA Grapalat" w:cs="Sylfaen"/>
          <w:szCs w:val="24"/>
        </w:rPr>
        <w:t xml:space="preserve">, </w:t>
      </w:r>
      <w:r w:rsidRPr="00712340">
        <w:rPr>
          <w:rFonts w:ascii="GHEA Grapalat" w:hAnsi="GHEA Grapalat" w:cs="Sylfaen"/>
          <w:szCs w:val="24"/>
          <w:lang w:val="hy-AM"/>
        </w:rPr>
        <w:t>երեխա</w:t>
      </w:r>
      <w:r w:rsidRPr="00712340">
        <w:rPr>
          <w:rFonts w:ascii="GHEA Grapalat" w:hAnsi="GHEA Grapalat" w:cs="Sylfaen"/>
          <w:szCs w:val="24"/>
        </w:rPr>
        <w:t xml:space="preserve">, </w:t>
      </w:r>
      <w:r w:rsidRPr="00712340">
        <w:rPr>
          <w:rFonts w:ascii="GHEA Grapalat" w:hAnsi="GHEA Grapalat" w:cs="Sylfaen"/>
          <w:szCs w:val="24"/>
          <w:lang w:val="hy-AM"/>
        </w:rPr>
        <w:t>եղբայր</w:t>
      </w:r>
      <w:r w:rsidRPr="00712340">
        <w:rPr>
          <w:rFonts w:ascii="GHEA Grapalat" w:hAnsi="GHEA Grapalat" w:cs="Sylfaen"/>
          <w:szCs w:val="24"/>
        </w:rPr>
        <w:t xml:space="preserve">, </w:t>
      </w:r>
      <w:r w:rsidRPr="00712340">
        <w:rPr>
          <w:rFonts w:ascii="GHEA Grapalat" w:hAnsi="GHEA Grapalat" w:cs="Sylfaen"/>
          <w:szCs w:val="24"/>
          <w:lang w:val="hy-AM"/>
        </w:rPr>
        <w:t>քույր</w:t>
      </w:r>
      <w:r w:rsidRPr="00712340">
        <w:rPr>
          <w:rFonts w:ascii="GHEA Grapalat" w:hAnsi="GHEA Grapalat" w:cs="Sylfaen"/>
          <w:szCs w:val="24"/>
        </w:rPr>
        <w:t xml:space="preserve">, </w:t>
      </w:r>
      <w:r w:rsidRPr="00712340">
        <w:rPr>
          <w:rFonts w:ascii="GHEA Grapalat" w:hAnsi="GHEA Grapalat" w:cs="Sylfaen"/>
          <w:szCs w:val="24"/>
          <w:lang w:val="hy-AM"/>
        </w:rPr>
        <w:t>ինչպես</w:t>
      </w:r>
      <w:r w:rsidRPr="00712340">
        <w:rPr>
          <w:rFonts w:ascii="GHEA Grapalat" w:hAnsi="GHEA Grapalat" w:cs="Sylfaen"/>
          <w:szCs w:val="24"/>
        </w:rPr>
        <w:t xml:space="preserve"> </w:t>
      </w:r>
      <w:r w:rsidRPr="00712340">
        <w:rPr>
          <w:rFonts w:ascii="GHEA Grapalat" w:hAnsi="GHEA Grapalat" w:cs="Sylfaen"/>
          <w:szCs w:val="24"/>
          <w:lang w:val="hy-AM"/>
        </w:rPr>
        <w:t>նաև</w:t>
      </w:r>
      <w:r w:rsidRPr="00712340">
        <w:rPr>
          <w:rFonts w:ascii="GHEA Grapalat" w:hAnsi="GHEA Grapalat" w:cs="Sylfaen"/>
          <w:szCs w:val="24"/>
        </w:rPr>
        <w:t xml:space="preserve"> </w:t>
      </w:r>
      <w:r w:rsidRPr="00712340">
        <w:rPr>
          <w:rFonts w:ascii="GHEA Grapalat" w:hAnsi="GHEA Grapalat" w:cs="Sylfaen"/>
          <w:szCs w:val="24"/>
          <w:lang w:val="hy-AM"/>
        </w:rPr>
        <w:t>ամուսնու</w:t>
      </w:r>
      <w:r w:rsidRPr="00712340">
        <w:rPr>
          <w:rFonts w:ascii="GHEA Grapalat" w:hAnsi="GHEA Grapalat" w:cs="Sylfaen"/>
          <w:szCs w:val="24"/>
        </w:rPr>
        <w:t xml:space="preserve"> </w:t>
      </w:r>
      <w:r w:rsidRPr="00712340">
        <w:rPr>
          <w:rFonts w:ascii="GHEA Grapalat" w:hAnsi="GHEA Grapalat" w:cs="Sylfaen"/>
          <w:szCs w:val="24"/>
          <w:lang w:val="hy-AM"/>
        </w:rPr>
        <w:t>ծնող</w:t>
      </w:r>
      <w:r w:rsidRPr="00712340">
        <w:rPr>
          <w:rFonts w:ascii="GHEA Grapalat" w:hAnsi="GHEA Grapalat" w:cs="Sylfaen"/>
          <w:szCs w:val="24"/>
        </w:rPr>
        <w:t xml:space="preserve">, </w:t>
      </w:r>
      <w:r w:rsidRPr="00712340">
        <w:rPr>
          <w:rFonts w:ascii="GHEA Grapalat" w:hAnsi="GHEA Grapalat" w:cs="Sylfaen"/>
          <w:szCs w:val="24"/>
          <w:lang w:val="hy-AM"/>
        </w:rPr>
        <w:t>երեխա</w:t>
      </w:r>
      <w:r w:rsidRPr="00712340">
        <w:rPr>
          <w:rFonts w:ascii="GHEA Grapalat" w:hAnsi="GHEA Grapalat" w:cs="Sylfaen"/>
          <w:szCs w:val="24"/>
        </w:rPr>
        <w:t xml:space="preserve">, </w:t>
      </w:r>
      <w:r w:rsidRPr="00712340">
        <w:rPr>
          <w:rFonts w:ascii="GHEA Grapalat" w:hAnsi="GHEA Grapalat" w:cs="Sylfaen"/>
          <w:szCs w:val="24"/>
          <w:lang w:val="hy-AM"/>
        </w:rPr>
        <w:t>եղբայր</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քույր</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այդ</w:t>
      </w:r>
      <w:r w:rsidRPr="00712340">
        <w:rPr>
          <w:rFonts w:ascii="GHEA Grapalat" w:hAnsi="GHEA Grapalat" w:cs="Sylfaen"/>
          <w:szCs w:val="24"/>
        </w:rPr>
        <w:t xml:space="preserve"> </w:t>
      </w:r>
      <w:r w:rsidRPr="00712340">
        <w:rPr>
          <w:rFonts w:ascii="GHEA Grapalat" w:hAnsi="GHEA Grapalat" w:cs="Sylfaen"/>
          <w:szCs w:val="24"/>
          <w:lang w:val="hy-AM"/>
        </w:rPr>
        <w:t>անձի</w:t>
      </w:r>
      <w:r w:rsidRPr="00712340">
        <w:rPr>
          <w:rFonts w:ascii="GHEA Grapalat" w:hAnsi="GHEA Grapalat" w:cs="Sylfaen"/>
          <w:szCs w:val="24"/>
        </w:rPr>
        <w:t xml:space="preserve"> </w:t>
      </w:r>
      <w:r w:rsidRPr="00712340">
        <w:rPr>
          <w:rFonts w:ascii="GHEA Grapalat" w:hAnsi="GHEA Grapalat" w:cs="Sylfaen"/>
          <w:szCs w:val="24"/>
          <w:lang w:val="hy-AM"/>
        </w:rPr>
        <w:t>կողմից</w:t>
      </w:r>
      <w:r w:rsidRPr="00712340">
        <w:rPr>
          <w:rFonts w:ascii="GHEA Grapalat" w:hAnsi="GHEA Grapalat" w:cs="Sylfaen"/>
          <w:szCs w:val="24"/>
        </w:rPr>
        <w:t xml:space="preserve"> </w:t>
      </w:r>
      <w:r w:rsidRPr="00712340">
        <w:rPr>
          <w:rFonts w:ascii="GHEA Grapalat" w:hAnsi="GHEA Grapalat" w:cs="Sylfaen"/>
          <w:szCs w:val="24"/>
          <w:lang w:val="hy-AM"/>
        </w:rPr>
        <w:t>հիմնադրված</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բաժնեմաս</w:t>
      </w:r>
      <w:r w:rsidRPr="00712340">
        <w:rPr>
          <w:rFonts w:ascii="GHEA Grapalat" w:hAnsi="GHEA Grapalat" w:cs="Sylfaen"/>
          <w:szCs w:val="24"/>
        </w:rPr>
        <w:t xml:space="preserve"> (</w:t>
      </w:r>
      <w:r w:rsidRPr="00712340">
        <w:rPr>
          <w:rFonts w:ascii="GHEA Grapalat" w:hAnsi="GHEA Grapalat" w:cs="Sylfaen"/>
          <w:szCs w:val="24"/>
          <w:lang w:val="hy-AM"/>
        </w:rPr>
        <w:t>փայաբաժին</w:t>
      </w:r>
      <w:r w:rsidRPr="00712340">
        <w:rPr>
          <w:rFonts w:ascii="GHEA Grapalat" w:hAnsi="GHEA Grapalat" w:cs="Sylfaen"/>
          <w:szCs w:val="24"/>
        </w:rPr>
        <w:t xml:space="preserve">) </w:t>
      </w:r>
      <w:r w:rsidRPr="00712340">
        <w:rPr>
          <w:rFonts w:ascii="GHEA Grapalat" w:hAnsi="GHEA Grapalat" w:cs="Sylfaen"/>
          <w:szCs w:val="24"/>
          <w:lang w:val="hy-AM"/>
        </w:rPr>
        <w:t>ունեցող</w:t>
      </w:r>
      <w:r w:rsidRPr="00712340">
        <w:rPr>
          <w:rFonts w:ascii="GHEA Grapalat" w:hAnsi="GHEA Grapalat" w:cs="Sylfaen"/>
          <w:szCs w:val="24"/>
        </w:rPr>
        <w:t xml:space="preserve"> </w:t>
      </w:r>
      <w:r w:rsidRPr="00712340">
        <w:rPr>
          <w:rFonts w:ascii="GHEA Grapalat" w:hAnsi="GHEA Grapalat" w:cs="Sylfaen"/>
          <w:szCs w:val="24"/>
          <w:lang w:val="hy-AM"/>
        </w:rPr>
        <w:t>կազմակերպությունը</w:t>
      </w:r>
      <w:r w:rsidRPr="00712340">
        <w:rPr>
          <w:rFonts w:ascii="GHEA Grapalat" w:hAnsi="GHEA Grapalat" w:cs="Sylfaen"/>
          <w:szCs w:val="24"/>
        </w:rPr>
        <w:t xml:space="preserve"> </w:t>
      </w:r>
      <w:r w:rsidRPr="00712340">
        <w:rPr>
          <w:rFonts w:ascii="GHEA Grapalat" w:hAnsi="GHEA Grapalat" w:cs="Sylfaen"/>
          <w:szCs w:val="24"/>
          <w:lang w:val="hy-AM"/>
        </w:rPr>
        <w:t>տվյալ</w:t>
      </w:r>
      <w:r w:rsidRPr="00712340">
        <w:rPr>
          <w:rFonts w:ascii="GHEA Grapalat" w:hAnsi="GHEA Grapalat" w:cs="Sylfaen"/>
          <w:szCs w:val="24"/>
        </w:rPr>
        <w:t xml:space="preserve"> </w:t>
      </w:r>
      <w:r w:rsidRPr="00712340">
        <w:rPr>
          <w:rFonts w:ascii="GHEA Grapalat" w:hAnsi="GHEA Grapalat" w:cs="Sylfaen"/>
          <w:szCs w:val="24"/>
          <w:lang w:val="hy-AM"/>
        </w:rPr>
        <w:t>ընթացակարգին</w:t>
      </w:r>
      <w:r w:rsidRPr="00712340">
        <w:rPr>
          <w:rFonts w:ascii="GHEA Grapalat" w:hAnsi="GHEA Grapalat" w:cs="Sylfaen"/>
          <w:szCs w:val="24"/>
        </w:rPr>
        <w:t xml:space="preserve"> </w:t>
      </w:r>
      <w:r w:rsidRPr="00712340">
        <w:rPr>
          <w:rFonts w:ascii="GHEA Grapalat" w:hAnsi="GHEA Grapalat" w:cs="Sylfaen"/>
          <w:szCs w:val="24"/>
          <w:lang w:val="hy-AM"/>
        </w:rPr>
        <w:t>մասնակցելու</w:t>
      </w:r>
      <w:r w:rsidRPr="00712340">
        <w:rPr>
          <w:rFonts w:ascii="GHEA Grapalat" w:hAnsi="GHEA Grapalat" w:cs="Sylfaen"/>
          <w:szCs w:val="24"/>
        </w:rPr>
        <w:t xml:space="preserve"> </w:t>
      </w:r>
      <w:r w:rsidRPr="00712340">
        <w:rPr>
          <w:rFonts w:ascii="GHEA Grapalat" w:hAnsi="GHEA Grapalat" w:cs="Sylfaen"/>
          <w:szCs w:val="24"/>
          <w:lang w:val="hy-AM"/>
        </w:rPr>
        <w:t>համար</w:t>
      </w:r>
      <w:r w:rsidRPr="00712340">
        <w:rPr>
          <w:rFonts w:ascii="GHEA Grapalat" w:hAnsi="GHEA Grapalat" w:cs="Sylfaen"/>
          <w:szCs w:val="24"/>
        </w:rPr>
        <w:t xml:space="preserve"> </w:t>
      </w:r>
      <w:r w:rsidRPr="00712340">
        <w:rPr>
          <w:rFonts w:ascii="GHEA Grapalat" w:hAnsi="GHEA Grapalat" w:cs="Sylfaen"/>
          <w:szCs w:val="24"/>
          <w:lang w:val="hy-AM"/>
        </w:rPr>
        <w:t>ներկայացրել</w:t>
      </w:r>
      <w:r w:rsidRPr="00712340">
        <w:rPr>
          <w:rFonts w:ascii="GHEA Grapalat" w:hAnsi="GHEA Grapalat" w:cs="Sylfaen"/>
          <w:szCs w:val="24"/>
        </w:rPr>
        <w:t xml:space="preserve"> </w:t>
      </w:r>
      <w:r w:rsidRPr="00712340">
        <w:rPr>
          <w:rFonts w:ascii="GHEA Grapalat" w:hAnsi="GHEA Grapalat" w:cs="Sylfaen"/>
          <w:szCs w:val="24"/>
          <w:lang w:val="hy-AM"/>
        </w:rPr>
        <w:t>է</w:t>
      </w:r>
      <w:r w:rsidRPr="00712340">
        <w:rPr>
          <w:rFonts w:ascii="GHEA Grapalat" w:hAnsi="GHEA Grapalat" w:cs="Sylfaen"/>
          <w:szCs w:val="24"/>
        </w:rPr>
        <w:t xml:space="preserve"> </w:t>
      </w:r>
      <w:r w:rsidRPr="00712340">
        <w:rPr>
          <w:rFonts w:ascii="GHEA Grapalat" w:hAnsi="GHEA Grapalat" w:cs="Sylfaen"/>
          <w:szCs w:val="24"/>
          <w:lang w:val="hy-AM"/>
        </w:rPr>
        <w:t>հայտ</w:t>
      </w:r>
      <w:r w:rsidRPr="00712340">
        <w:rPr>
          <w:rFonts w:ascii="GHEA Grapalat" w:hAnsi="GHEA Grapalat" w:cs="Sylfaen"/>
          <w:szCs w:val="24"/>
        </w:rPr>
        <w:t>:</w:t>
      </w:r>
      <w:r w:rsidRPr="00712340">
        <w:rPr>
          <w:rFonts w:ascii="GHEA Grapalat" w:hAnsi="GHEA Grapalat" w:cs="Sylfaen"/>
          <w:szCs w:val="24"/>
          <w:lang w:val="hy-AM"/>
        </w:rPr>
        <w:t xml:space="preserve"> Եթե</w:t>
      </w:r>
      <w:r w:rsidRPr="00712340">
        <w:rPr>
          <w:rFonts w:ascii="GHEA Grapalat" w:hAnsi="GHEA Grapalat" w:cs="Sylfaen"/>
          <w:szCs w:val="24"/>
        </w:rPr>
        <w:t xml:space="preserve"> </w:t>
      </w:r>
      <w:r w:rsidRPr="00712340">
        <w:rPr>
          <w:rFonts w:ascii="GHEA Grapalat" w:hAnsi="GHEA Grapalat" w:cs="Sylfaen"/>
          <w:szCs w:val="24"/>
          <w:lang w:val="hy-AM"/>
        </w:rPr>
        <w:t>առկա</w:t>
      </w:r>
      <w:r w:rsidRPr="00712340">
        <w:rPr>
          <w:rFonts w:ascii="GHEA Grapalat" w:hAnsi="GHEA Grapalat" w:cs="Sylfaen"/>
          <w:szCs w:val="24"/>
        </w:rPr>
        <w:t xml:space="preserve"> </w:t>
      </w:r>
      <w:r w:rsidRPr="00712340">
        <w:rPr>
          <w:rFonts w:ascii="GHEA Grapalat" w:hAnsi="GHEA Grapalat" w:cs="Sylfaen"/>
          <w:szCs w:val="24"/>
          <w:lang w:val="hy-AM"/>
        </w:rPr>
        <w:t>է</w:t>
      </w:r>
      <w:r w:rsidRPr="00712340">
        <w:rPr>
          <w:rFonts w:ascii="GHEA Grapalat" w:hAnsi="GHEA Grapalat" w:cs="Sylfaen"/>
          <w:szCs w:val="24"/>
        </w:rPr>
        <w:t xml:space="preserve"> </w:t>
      </w:r>
      <w:r w:rsidRPr="00712340">
        <w:rPr>
          <w:rFonts w:ascii="GHEA Grapalat" w:hAnsi="GHEA Grapalat" w:cs="Sylfaen"/>
          <w:szCs w:val="24"/>
          <w:lang w:val="hy-AM"/>
        </w:rPr>
        <w:t>սույն</w:t>
      </w:r>
      <w:r w:rsidRPr="00712340">
        <w:rPr>
          <w:rFonts w:ascii="GHEA Grapalat" w:hAnsi="GHEA Grapalat" w:cs="Sylfaen"/>
          <w:szCs w:val="24"/>
        </w:rPr>
        <w:t xml:space="preserve"> </w:t>
      </w:r>
      <w:r w:rsidRPr="00712340">
        <w:rPr>
          <w:rFonts w:ascii="GHEA Grapalat" w:hAnsi="GHEA Grapalat" w:cs="Sylfaen"/>
          <w:szCs w:val="24"/>
          <w:lang w:val="hy-AM"/>
        </w:rPr>
        <w:t>կետով</w:t>
      </w:r>
      <w:r w:rsidRPr="00712340">
        <w:rPr>
          <w:rFonts w:ascii="GHEA Grapalat" w:hAnsi="GHEA Grapalat" w:cs="Sylfaen"/>
          <w:szCs w:val="24"/>
        </w:rPr>
        <w:t xml:space="preserve"> </w:t>
      </w:r>
      <w:r w:rsidRPr="00712340">
        <w:rPr>
          <w:rFonts w:ascii="GHEA Grapalat" w:hAnsi="GHEA Grapalat" w:cs="Sylfaen"/>
          <w:szCs w:val="24"/>
          <w:lang w:val="hy-AM"/>
        </w:rPr>
        <w:t>նախատեսված</w:t>
      </w:r>
      <w:r w:rsidRPr="00712340">
        <w:rPr>
          <w:rFonts w:ascii="GHEA Grapalat" w:hAnsi="GHEA Grapalat" w:cs="Sylfaen"/>
          <w:szCs w:val="24"/>
        </w:rPr>
        <w:t xml:space="preserve"> </w:t>
      </w:r>
      <w:r w:rsidRPr="00712340">
        <w:rPr>
          <w:rFonts w:ascii="GHEA Grapalat" w:hAnsi="GHEA Grapalat" w:cs="Sylfaen"/>
          <w:szCs w:val="24"/>
          <w:lang w:val="hy-AM"/>
        </w:rPr>
        <w:t>պայմանը</w:t>
      </w:r>
      <w:r w:rsidRPr="00712340">
        <w:rPr>
          <w:rFonts w:ascii="GHEA Grapalat" w:hAnsi="GHEA Grapalat" w:cs="Sylfaen"/>
          <w:szCs w:val="24"/>
        </w:rPr>
        <w:t xml:space="preserve">, </w:t>
      </w:r>
      <w:r w:rsidRPr="00712340">
        <w:rPr>
          <w:rFonts w:ascii="GHEA Grapalat" w:hAnsi="GHEA Grapalat" w:cs="Sylfaen"/>
          <w:szCs w:val="24"/>
          <w:lang w:val="hy-AM"/>
        </w:rPr>
        <w:t>ապա</w:t>
      </w:r>
      <w:r w:rsidRPr="00712340">
        <w:rPr>
          <w:rFonts w:ascii="GHEA Grapalat" w:hAnsi="GHEA Grapalat" w:cs="Sylfaen"/>
          <w:szCs w:val="24"/>
        </w:rPr>
        <w:t xml:space="preserve"> </w:t>
      </w:r>
      <w:r w:rsidRPr="00712340">
        <w:rPr>
          <w:rFonts w:ascii="GHEA Grapalat" w:hAnsi="GHEA Grapalat" w:cs="Sylfaen"/>
          <w:szCs w:val="24"/>
          <w:lang w:val="hy-AM"/>
        </w:rPr>
        <w:t>հայտերի</w:t>
      </w:r>
      <w:r w:rsidRPr="00712340">
        <w:rPr>
          <w:rFonts w:ascii="GHEA Grapalat" w:hAnsi="GHEA Grapalat" w:cs="Sylfaen"/>
          <w:szCs w:val="24"/>
        </w:rPr>
        <w:t xml:space="preserve"> </w:t>
      </w:r>
      <w:r w:rsidRPr="00712340">
        <w:rPr>
          <w:rFonts w:ascii="GHEA Grapalat" w:hAnsi="GHEA Grapalat" w:cs="Sylfaen"/>
          <w:szCs w:val="24"/>
          <w:lang w:val="hy-AM"/>
        </w:rPr>
        <w:t>բացման</w:t>
      </w:r>
      <w:r w:rsidRPr="00712340">
        <w:rPr>
          <w:rFonts w:ascii="GHEA Grapalat" w:hAnsi="GHEA Grapalat" w:cs="Sylfaen"/>
          <w:szCs w:val="24"/>
        </w:rPr>
        <w:t xml:space="preserve"> </w:t>
      </w:r>
      <w:r w:rsidRPr="00712340">
        <w:rPr>
          <w:rFonts w:ascii="GHEA Grapalat" w:hAnsi="GHEA Grapalat" w:cs="Sylfaen"/>
          <w:szCs w:val="24"/>
          <w:lang w:val="hy-AM"/>
        </w:rPr>
        <w:t>նիստից</w:t>
      </w:r>
      <w:r w:rsidRPr="00712340">
        <w:rPr>
          <w:rFonts w:ascii="GHEA Grapalat" w:hAnsi="GHEA Grapalat" w:cs="Sylfaen"/>
          <w:szCs w:val="24"/>
        </w:rPr>
        <w:t xml:space="preserve"> </w:t>
      </w:r>
      <w:r w:rsidRPr="00712340">
        <w:rPr>
          <w:rFonts w:ascii="GHEA Grapalat" w:hAnsi="GHEA Grapalat" w:cs="Sylfaen"/>
          <w:szCs w:val="24"/>
          <w:lang w:val="hy-AM"/>
        </w:rPr>
        <w:t>անմիջապես</w:t>
      </w:r>
      <w:r w:rsidRPr="00712340">
        <w:rPr>
          <w:rFonts w:ascii="GHEA Grapalat" w:hAnsi="GHEA Grapalat" w:cs="Sylfaen"/>
          <w:szCs w:val="24"/>
        </w:rPr>
        <w:t xml:space="preserve"> </w:t>
      </w:r>
      <w:r w:rsidRPr="00712340">
        <w:rPr>
          <w:rFonts w:ascii="GHEA Grapalat" w:hAnsi="GHEA Grapalat" w:cs="Sylfaen"/>
          <w:szCs w:val="24"/>
          <w:lang w:val="hy-AM"/>
        </w:rPr>
        <w:t>հետո</w:t>
      </w:r>
      <w:r w:rsidRPr="00712340">
        <w:rPr>
          <w:rFonts w:ascii="GHEA Grapalat" w:hAnsi="GHEA Grapalat" w:cs="Sylfaen"/>
          <w:szCs w:val="24"/>
        </w:rPr>
        <w:t xml:space="preserve"> </w:t>
      </w:r>
      <w:r w:rsidRPr="00712340">
        <w:rPr>
          <w:rFonts w:ascii="GHEA Grapalat" w:hAnsi="GHEA Grapalat" w:cs="Sylfaen"/>
          <w:szCs w:val="24"/>
          <w:lang w:val="hy-AM"/>
        </w:rPr>
        <w:t>տվյալ</w:t>
      </w:r>
      <w:r w:rsidRPr="00712340">
        <w:rPr>
          <w:rFonts w:ascii="GHEA Grapalat" w:hAnsi="GHEA Grapalat" w:cs="Sylfaen"/>
          <w:szCs w:val="24"/>
        </w:rPr>
        <w:t xml:space="preserve"> </w:t>
      </w:r>
      <w:r w:rsidRPr="00712340">
        <w:rPr>
          <w:rFonts w:ascii="GHEA Grapalat" w:hAnsi="GHEA Grapalat" w:cs="Sylfaen"/>
          <w:szCs w:val="24"/>
          <w:lang w:val="hy-AM"/>
        </w:rPr>
        <w:t>ընթացակարգի</w:t>
      </w:r>
      <w:r w:rsidRPr="00712340">
        <w:rPr>
          <w:rFonts w:ascii="GHEA Grapalat" w:hAnsi="GHEA Grapalat" w:cs="Sylfaen"/>
          <w:szCs w:val="24"/>
        </w:rPr>
        <w:t xml:space="preserve"> </w:t>
      </w:r>
      <w:r w:rsidRPr="00712340">
        <w:rPr>
          <w:rFonts w:ascii="GHEA Grapalat" w:hAnsi="GHEA Grapalat" w:cs="Sylfaen"/>
          <w:szCs w:val="24"/>
          <w:lang w:val="hy-AM"/>
        </w:rPr>
        <w:t>առնչությամբ</w:t>
      </w:r>
      <w:r w:rsidRPr="00712340">
        <w:rPr>
          <w:rFonts w:ascii="GHEA Grapalat" w:hAnsi="GHEA Grapalat" w:cs="Sylfaen"/>
          <w:szCs w:val="24"/>
        </w:rPr>
        <w:t xml:space="preserve"> </w:t>
      </w:r>
      <w:r w:rsidRPr="00712340">
        <w:rPr>
          <w:rFonts w:ascii="GHEA Grapalat" w:hAnsi="GHEA Grapalat" w:cs="Sylfaen"/>
          <w:szCs w:val="24"/>
          <w:lang w:val="hy-AM"/>
        </w:rPr>
        <w:t>շահերի</w:t>
      </w:r>
      <w:r w:rsidRPr="00712340">
        <w:rPr>
          <w:rFonts w:ascii="GHEA Grapalat" w:hAnsi="GHEA Grapalat" w:cs="Sylfaen"/>
          <w:szCs w:val="24"/>
        </w:rPr>
        <w:t xml:space="preserve"> </w:t>
      </w:r>
      <w:r w:rsidRPr="00712340">
        <w:rPr>
          <w:rFonts w:ascii="GHEA Grapalat" w:hAnsi="GHEA Grapalat" w:cs="Sylfaen"/>
          <w:szCs w:val="24"/>
          <w:lang w:val="hy-AM"/>
        </w:rPr>
        <w:t>բախում</w:t>
      </w:r>
      <w:r w:rsidRPr="00712340">
        <w:rPr>
          <w:rFonts w:ascii="GHEA Grapalat" w:hAnsi="GHEA Grapalat" w:cs="Sylfaen"/>
          <w:szCs w:val="24"/>
        </w:rPr>
        <w:t xml:space="preserve"> </w:t>
      </w:r>
      <w:r w:rsidRPr="00712340">
        <w:rPr>
          <w:rFonts w:ascii="GHEA Grapalat" w:hAnsi="GHEA Grapalat" w:cs="Sylfaen"/>
          <w:szCs w:val="24"/>
          <w:lang w:val="hy-AM"/>
        </w:rPr>
        <w:t>ունեցող</w:t>
      </w:r>
      <w:r w:rsidRPr="00712340">
        <w:rPr>
          <w:rFonts w:ascii="GHEA Grapalat" w:hAnsi="GHEA Grapalat" w:cs="Sylfaen"/>
          <w:szCs w:val="24"/>
        </w:rPr>
        <w:t xml:space="preserve">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անդամը</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քարտուղարը</w:t>
      </w:r>
      <w:r w:rsidRPr="00712340">
        <w:rPr>
          <w:rFonts w:ascii="GHEA Grapalat" w:hAnsi="GHEA Grapalat" w:cs="Sylfaen"/>
          <w:szCs w:val="24"/>
        </w:rPr>
        <w:t xml:space="preserve"> </w:t>
      </w:r>
      <w:r w:rsidRPr="00712340">
        <w:rPr>
          <w:rFonts w:ascii="GHEA Grapalat" w:hAnsi="GHEA Grapalat" w:cs="Sylfaen"/>
          <w:szCs w:val="24"/>
          <w:lang w:val="hy-AM"/>
        </w:rPr>
        <w:t>ինքնաբացարկ</w:t>
      </w:r>
      <w:r w:rsidRPr="00712340">
        <w:rPr>
          <w:rFonts w:ascii="GHEA Grapalat" w:hAnsi="GHEA Grapalat" w:cs="Sylfaen"/>
          <w:szCs w:val="24"/>
        </w:rPr>
        <w:t xml:space="preserve"> </w:t>
      </w:r>
      <w:r w:rsidRPr="00712340">
        <w:rPr>
          <w:rFonts w:ascii="GHEA Grapalat" w:hAnsi="GHEA Grapalat" w:cs="Sylfaen"/>
          <w:szCs w:val="24"/>
          <w:lang w:val="hy-AM"/>
        </w:rPr>
        <w:t>է</w:t>
      </w:r>
      <w:r w:rsidRPr="00712340">
        <w:rPr>
          <w:rFonts w:ascii="GHEA Grapalat" w:hAnsi="GHEA Grapalat" w:cs="Sylfaen"/>
          <w:szCs w:val="24"/>
        </w:rPr>
        <w:t xml:space="preserve"> </w:t>
      </w:r>
      <w:r w:rsidRPr="00712340">
        <w:rPr>
          <w:rFonts w:ascii="GHEA Grapalat" w:hAnsi="GHEA Grapalat" w:cs="Sylfaen"/>
          <w:szCs w:val="24"/>
          <w:lang w:val="hy-AM"/>
        </w:rPr>
        <w:t>հայտնում</w:t>
      </w:r>
      <w:r w:rsidRPr="00712340">
        <w:rPr>
          <w:rFonts w:ascii="GHEA Grapalat" w:hAnsi="GHEA Grapalat" w:cs="Sylfaen"/>
          <w:szCs w:val="24"/>
        </w:rPr>
        <w:t xml:space="preserve"> </w:t>
      </w:r>
      <w:r w:rsidRPr="00712340">
        <w:rPr>
          <w:rFonts w:ascii="GHEA Grapalat" w:hAnsi="GHEA Grapalat" w:cs="Sylfaen"/>
          <w:szCs w:val="24"/>
          <w:lang w:val="hy-AM"/>
        </w:rPr>
        <w:t>տվյալ</w:t>
      </w:r>
      <w:r w:rsidRPr="00712340">
        <w:rPr>
          <w:rFonts w:ascii="GHEA Grapalat" w:hAnsi="GHEA Grapalat" w:cs="Sylfaen"/>
          <w:szCs w:val="24"/>
        </w:rPr>
        <w:t xml:space="preserve"> </w:t>
      </w:r>
      <w:r w:rsidRPr="00712340">
        <w:rPr>
          <w:rFonts w:ascii="GHEA Grapalat" w:hAnsi="GHEA Grapalat" w:cs="Sylfaen"/>
          <w:szCs w:val="24"/>
          <w:lang w:val="hy-AM"/>
        </w:rPr>
        <w:t>ընթացակարգից</w:t>
      </w:r>
      <w:r w:rsidRPr="00712340">
        <w:rPr>
          <w:rFonts w:ascii="GHEA Grapalat" w:hAnsi="GHEA Grapalat" w:cs="Sylfaen"/>
          <w:szCs w:val="24"/>
        </w:rPr>
        <w:t xml:space="preserve">: </w:t>
      </w:r>
    </w:p>
    <w:p w:rsidR="00631539" w:rsidRPr="00712340" w:rsidRDefault="00631539" w:rsidP="00631539">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8.</w:t>
      </w:r>
      <w:r w:rsidRPr="00631539">
        <w:rPr>
          <w:rFonts w:ascii="GHEA Grapalat" w:hAnsi="GHEA Grapalat" w:cs="Sylfaen"/>
          <w:szCs w:val="24"/>
          <w:lang w:val="hy-AM"/>
        </w:rPr>
        <w:t>11</w:t>
      </w:r>
      <w:r w:rsidRPr="00712340">
        <w:rPr>
          <w:rFonts w:ascii="GHEA Grapalat" w:hAnsi="GHEA Grapalat" w:cs="Sylfaen"/>
          <w:szCs w:val="24"/>
          <w:lang w:val="hy-AM"/>
        </w:rPr>
        <w:t xml:space="preserve"> </w:t>
      </w:r>
      <w:r w:rsidRPr="00712340">
        <w:rPr>
          <w:rFonts w:ascii="GHEA Grapalat" w:hAnsi="GHEA Grapalat" w:cs="Sylfaen"/>
          <w:szCs w:val="24"/>
          <w:lang w:val="es-ES"/>
        </w:rPr>
        <w:t>Հայտերը բացվելուց և գնահատվելուց հետո հետո կազմվում է արձանագրություն`</w:t>
      </w:r>
      <w:r w:rsidRPr="00712340">
        <w:rPr>
          <w:rFonts w:ascii="GHEA Grapalat" w:hAnsi="GHEA Grapalat" w:cs="Sylfaen"/>
        </w:rPr>
        <w:t xml:space="preserve"> գնումների մասին ՀՀ օրենսդրությամբ սահմանված կարգով</w:t>
      </w:r>
      <w:r w:rsidRPr="00712340">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712340">
        <w:rPr>
          <w:rFonts w:ascii="GHEA Grapalat" w:hAnsi="GHEA Grapalat" w:cs="Sylfaen"/>
          <w:szCs w:val="24"/>
          <w:lang w:val="hy-AM"/>
        </w:rPr>
        <w:t>Արձանագրությունն</w:t>
      </w:r>
      <w:r w:rsidRPr="00712340">
        <w:rPr>
          <w:rFonts w:ascii="GHEA Grapalat" w:hAnsi="GHEA Grapalat" w:cs="Sylfaen"/>
          <w:szCs w:val="24"/>
        </w:rPr>
        <w:t xml:space="preserve"> </w:t>
      </w:r>
      <w:r w:rsidRPr="00712340">
        <w:rPr>
          <w:rFonts w:ascii="GHEA Grapalat" w:hAnsi="GHEA Grapalat" w:cs="Sylfaen"/>
          <w:szCs w:val="24"/>
          <w:lang w:val="hy-AM"/>
        </w:rPr>
        <w:t>ստորագրում</w:t>
      </w:r>
      <w:r w:rsidRPr="00712340">
        <w:rPr>
          <w:rFonts w:ascii="GHEA Grapalat" w:hAnsi="GHEA Grapalat" w:cs="Sylfaen"/>
          <w:szCs w:val="24"/>
        </w:rPr>
        <w:t xml:space="preserve"> </w:t>
      </w:r>
      <w:r w:rsidRPr="00712340">
        <w:rPr>
          <w:rFonts w:ascii="GHEA Grapalat" w:hAnsi="GHEA Grapalat" w:cs="Sylfaen"/>
          <w:szCs w:val="24"/>
          <w:lang w:val="hy-AM"/>
        </w:rPr>
        <w:t>են</w:t>
      </w:r>
      <w:r w:rsidRPr="00712340">
        <w:rPr>
          <w:rFonts w:ascii="GHEA Grapalat" w:hAnsi="GHEA Grapalat" w:cs="Sylfaen"/>
          <w:szCs w:val="24"/>
        </w:rPr>
        <w:t xml:space="preserve">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նիստին</w:t>
      </w:r>
      <w:r w:rsidRPr="00712340">
        <w:rPr>
          <w:rFonts w:ascii="GHEA Grapalat" w:hAnsi="GHEA Grapalat" w:cs="Sylfaen"/>
          <w:szCs w:val="24"/>
        </w:rPr>
        <w:t xml:space="preserve"> </w:t>
      </w:r>
      <w:r w:rsidRPr="00712340">
        <w:rPr>
          <w:rFonts w:ascii="GHEA Grapalat" w:hAnsi="GHEA Grapalat" w:cs="Sylfaen"/>
          <w:szCs w:val="24"/>
          <w:lang w:val="hy-AM"/>
        </w:rPr>
        <w:t>ներկա</w:t>
      </w:r>
      <w:r w:rsidRPr="00712340">
        <w:rPr>
          <w:rFonts w:ascii="GHEA Grapalat" w:hAnsi="GHEA Grapalat" w:cs="Sylfaen"/>
          <w:szCs w:val="24"/>
        </w:rPr>
        <w:t xml:space="preserve"> </w:t>
      </w:r>
      <w:r w:rsidRPr="00712340">
        <w:rPr>
          <w:rFonts w:ascii="GHEA Grapalat" w:hAnsi="GHEA Grapalat" w:cs="Sylfaen"/>
          <w:szCs w:val="24"/>
          <w:lang w:val="hy-AM"/>
        </w:rPr>
        <w:t>անդամները։8.</w:t>
      </w:r>
      <w:r w:rsidRPr="00631539">
        <w:rPr>
          <w:rFonts w:ascii="GHEA Grapalat" w:hAnsi="GHEA Grapalat" w:cs="Sylfaen"/>
          <w:szCs w:val="24"/>
          <w:lang w:val="hy-AM"/>
        </w:rPr>
        <w:t>12</w:t>
      </w:r>
      <w:r w:rsidRPr="00712340">
        <w:rPr>
          <w:rFonts w:ascii="GHEA Grapalat" w:hAnsi="GHEA Grapalat" w:cs="Sylfaen"/>
          <w:szCs w:val="24"/>
          <w:lang w:val="hy-AM"/>
        </w:rPr>
        <w:t xml:space="preserve"> </w:t>
      </w:r>
      <w:r w:rsidRPr="00712340">
        <w:rPr>
          <w:rFonts w:ascii="GHEA Grapalat" w:hAnsi="GHEA Grapalat" w:cs="Sylfaen"/>
          <w:szCs w:val="24"/>
        </w:rPr>
        <w:t xml:space="preserve"> Հանձնաժողովի քարտուղարը հայտերի բացման</w:t>
      </w:r>
      <w:r w:rsidRPr="00712340">
        <w:rPr>
          <w:rFonts w:ascii="GHEA Grapalat" w:hAnsi="GHEA Grapalat" w:cs="Sylfaen"/>
          <w:szCs w:val="24"/>
          <w:lang w:val="hy-AM"/>
        </w:rPr>
        <w:t xml:space="preserve"> և գնահատման</w:t>
      </w:r>
      <w:r w:rsidRPr="00712340">
        <w:rPr>
          <w:rFonts w:ascii="GHEA Grapalat" w:hAnsi="GHEA Grapalat" w:cs="Sylfaen"/>
          <w:szCs w:val="24"/>
        </w:rPr>
        <w:t xml:space="preserve"> նիստի ավարտից հետո ոչ ուշ քան</w:t>
      </w:r>
      <w:r w:rsidRPr="00712340">
        <w:rPr>
          <w:rFonts w:ascii="GHEA Grapalat" w:hAnsi="GHEA Grapalat" w:cs="Arial"/>
          <w:spacing w:val="-8"/>
          <w:sz w:val="24"/>
          <w:szCs w:val="24"/>
        </w:rPr>
        <w:t xml:space="preserve"> </w:t>
      </w:r>
      <w:r w:rsidRPr="00712340">
        <w:rPr>
          <w:rFonts w:ascii="GHEA Grapalat" w:hAnsi="GHEA Grapalat" w:cs="Sylfaen"/>
          <w:szCs w:val="24"/>
        </w:rPr>
        <w:t xml:space="preserve"> հաջորդող աշխատանքային օրը` </w:t>
      </w:r>
    </w:p>
    <w:p w:rsidR="00631539" w:rsidRDefault="00631539" w:rsidP="00631539">
      <w:pPr>
        <w:pStyle w:val="BodyTextIndent2"/>
        <w:spacing w:line="240" w:lineRule="auto"/>
        <w:ind w:firstLine="567"/>
        <w:rPr>
          <w:rFonts w:ascii="GHEA Grapalat" w:hAnsi="GHEA Grapalat" w:cs="Sylfaen"/>
          <w:lang w:val="hy-AM"/>
        </w:rPr>
      </w:pPr>
      <w:r w:rsidRPr="00712340">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31539" w:rsidRPr="00712340" w:rsidRDefault="00631539" w:rsidP="00631539">
      <w:pPr>
        <w:pStyle w:val="BodyTextIndent2"/>
        <w:spacing w:line="240" w:lineRule="auto"/>
        <w:ind w:firstLine="567"/>
        <w:rPr>
          <w:rFonts w:ascii="GHEA Grapalat" w:hAnsi="GHEA Grapalat" w:cs="Sylfaen"/>
          <w:szCs w:val="24"/>
        </w:rPr>
      </w:pPr>
      <w:r w:rsidRPr="00712340">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31539" w:rsidRPr="00712340" w:rsidRDefault="00631539" w:rsidP="00631539">
      <w:pPr>
        <w:ind w:firstLine="375"/>
        <w:jc w:val="both"/>
        <w:rPr>
          <w:rFonts w:ascii="GHEA Grapalat" w:hAnsi="GHEA Grapalat" w:cs="Sylfaen"/>
          <w:sz w:val="20"/>
          <w:lang w:val="af-ZA"/>
        </w:rPr>
      </w:pPr>
      <w:r w:rsidRPr="00712340">
        <w:rPr>
          <w:rFonts w:ascii="GHEA Grapalat" w:hAnsi="GHEA Grapalat"/>
          <w:lang w:val="af-ZA"/>
        </w:rPr>
        <w:tab/>
      </w:r>
      <w:r w:rsidRPr="00712340">
        <w:rPr>
          <w:rFonts w:ascii="GHEA Grapalat" w:hAnsi="GHEA Grapalat" w:cs="Sylfaen"/>
          <w:sz w:val="20"/>
          <w:lang w:val="af-ZA"/>
        </w:rPr>
        <w:t>8.1</w:t>
      </w:r>
      <w:r>
        <w:rPr>
          <w:rFonts w:ascii="GHEA Grapalat" w:hAnsi="GHEA Grapalat" w:cs="Sylfaen"/>
          <w:sz w:val="20"/>
          <w:lang w:val="af-ZA"/>
        </w:rPr>
        <w:t xml:space="preserve">2 </w:t>
      </w:r>
      <w:r w:rsidRPr="00712340">
        <w:rPr>
          <w:rFonts w:ascii="GHEA Grapalat" w:hAnsi="GHEA Grapalat" w:cs="Sylfaen"/>
          <w:sz w:val="20"/>
        </w:rPr>
        <w:t>Օրենքի</w:t>
      </w:r>
      <w:r w:rsidRPr="00712340">
        <w:rPr>
          <w:rFonts w:ascii="GHEA Grapalat" w:hAnsi="GHEA Grapalat" w:cs="Sylfaen"/>
          <w:sz w:val="20"/>
          <w:lang w:val="af-ZA"/>
        </w:rPr>
        <w:t xml:space="preserve"> 6-</w:t>
      </w:r>
      <w:r w:rsidRPr="00712340">
        <w:rPr>
          <w:rFonts w:ascii="GHEA Grapalat" w:hAnsi="GHEA Grapalat" w:cs="Sylfaen"/>
          <w:sz w:val="20"/>
        </w:rPr>
        <w:t>րդ</w:t>
      </w:r>
      <w:r w:rsidRPr="00712340">
        <w:rPr>
          <w:rFonts w:ascii="GHEA Grapalat" w:hAnsi="GHEA Grapalat" w:cs="Sylfaen"/>
          <w:sz w:val="20"/>
          <w:lang w:val="af-ZA"/>
        </w:rPr>
        <w:t xml:space="preserve"> </w:t>
      </w:r>
      <w:r w:rsidRPr="00712340">
        <w:rPr>
          <w:rFonts w:ascii="GHEA Grapalat" w:hAnsi="GHEA Grapalat" w:cs="Sylfaen"/>
          <w:sz w:val="20"/>
        </w:rPr>
        <w:t>հոդվածի</w:t>
      </w:r>
      <w:r w:rsidRPr="00712340">
        <w:rPr>
          <w:rFonts w:ascii="GHEA Grapalat" w:hAnsi="GHEA Grapalat" w:cs="Sylfaen"/>
          <w:sz w:val="20"/>
          <w:lang w:val="af-ZA"/>
        </w:rPr>
        <w:t xml:space="preserve"> 1-</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մասի</w:t>
      </w:r>
      <w:r w:rsidRPr="00712340">
        <w:rPr>
          <w:rFonts w:ascii="GHEA Grapalat" w:hAnsi="GHEA Grapalat" w:cs="Sylfaen"/>
          <w:sz w:val="20"/>
          <w:lang w:val="af-ZA"/>
        </w:rPr>
        <w:t xml:space="preserve"> 6-</w:t>
      </w:r>
      <w:r w:rsidRPr="00712340">
        <w:rPr>
          <w:rFonts w:ascii="GHEA Grapalat" w:hAnsi="GHEA Grapalat" w:cs="Sylfaen"/>
          <w:sz w:val="20"/>
        </w:rPr>
        <w:t>րդ</w:t>
      </w:r>
      <w:r w:rsidRPr="00712340">
        <w:rPr>
          <w:rFonts w:ascii="GHEA Grapalat" w:hAnsi="GHEA Grapalat" w:cs="Sylfaen"/>
          <w:sz w:val="20"/>
          <w:lang w:val="af-ZA"/>
        </w:rPr>
        <w:t xml:space="preserve"> </w:t>
      </w:r>
      <w:r w:rsidRPr="00712340">
        <w:rPr>
          <w:rFonts w:ascii="GHEA Grapalat" w:hAnsi="GHEA Grapalat" w:cs="Sylfaen"/>
          <w:sz w:val="20"/>
        </w:rPr>
        <w:t>կետով</w:t>
      </w:r>
      <w:r w:rsidRPr="00712340">
        <w:rPr>
          <w:rFonts w:ascii="GHEA Grapalat" w:hAnsi="GHEA Grapalat" w:cs="Sylfaen"/>
          <w:sz w:val="20"/>
          <w:lang w:val="af-ZA"/>
        </w:rPr>
        <w:t xml:space="preserve"> </w:t>
      </w:r>
      <w:r w:rsidRPr="00712340">
        <w:rPr>
          <w:rFonts w:ascii="GHEA Grapalat" w:hAnsi="GHEA Grapalat" w:cs="Sylfaen"/>
          <w:sz w:val="20"/>
        </w:rPr>
        <w:t>նախատեսված</w:t>
      </w:r>
      <w:r w:rsidRPr="00712340">
        <w:rPr>
          <w:rFonts w:ascii="GHEA Grapalat" w:hAnsi="GHEA Grapalat" w:cs="Sylfaen"/>
          <w:sz w:val="20"/>
          <w:lang w:val="af-ZA"/>
        </w:rPr>
        <w:t xml:space="preserve"> </w:t>
      </w:r>
      <w:r w:rsidRPr="00712340">
        <w:rPr>
          <w:rFonts w:ascii="GHEA Grapalat" w:hAnsi="GHEA Grapalat" w:cs="Sylfaen"/>
          <w:sz w:val="20"/>
        </w:rPr>
        <w:t>հիմքերն</w:t>
      </w:r>
      <w:r w:rsidRPr="00712340">
        <w:rPr>
          <w:rFonts w:ascii="GHEA Grapalat" w:hAnsi="GHEA Grapalat" w:cs="Sylfaen"/>
          <w:sz w:val="20"/>
          <w:lang w:val="af-ZA"/>
        </w:rPr>
        <w:t xml:space="preserve"> </w:t>
      </w:r>
      <w:r w:rsidRPr="00712340">
        <w:rPr>
          <w:rFonts w:ascii="GHEA Grapalat" w:hAnsi="GHEA Grapalat" w:cs="Sylfaen"/>
          <w:sz w:val="20"/>
        </w:rPr>
        <w:t>ի</w:t>
      </w:r>
      <w:r w:rsidRPr="00712340">
        <w:rPr>
          <w:rFonts w:ascii="GHEA Grapalat" w:hAnsi="GHEA Grapalat" w:cs="Sylfaen"/>
          <w:sz w:val="20"/>
          <w:lang w:val="af-ZA"/>
        </w:rPr>
        <w:t xml:space="preserve"> </w:t>
      </w:r>
      <w:r w:rsidRPr="00712340">
        <w:rPr>
          <w:rFonts w:ascii="GHEA Grapalat" w:hAnsi="GHEA Grapalat" w:cs="Sylfaen"/>
          <w:sz w:val="20"/>
        </w:rPr>
        <w:t>հայտ</w:t>
      </w:r>
      <w:r w:rsidRPr="00712340">
        <w:rPr>
          <w:rFonts w:ascii="GHEA Grapalat" w:hAnsi="GHEA Grapalat" w:cs="Sylfaen"/>
          <w:sz w:val="20"/>
          <w:lang w:val="af-ZA"/>
        </w:rPr>
        <w:t xml:space="preserve"> </w:t>
      </w:r>
      <w:r w:rsidRPr="00712340">
        <w:rPr>
          <w:rFonts w:ascii="GHEA Grapalat" w:hAnsi="GHEA Grapalat" w:cs="Sylfaen"/>
          <w:sz w:val="20"/>
        </w:rPr>
        <w:t>գալու</w:t>
      </w:r>
      <w:r w:rsidRPr="00712340">
        <w:rPr>
          <w:rFonts w:ascii="GHEA Grapalat" w:hAnsi="GHEA Grapalat" w:cs="Sylfaen"/>
          <w:sz w:val="20"/>
          <w:lang w:val="af-ZA"/>
        </w:rPr>
        <w:t xml:space="preserve"> </w:t>
      </w:r>
      <w:r w:rsidRPr="00712340">
        <w:rPr>
          <w:rFonts w:ascii="GHEA Grapalat" w:hAnsi="GHEA Grapalat" w:cs="Sylfaen"/>
          <w:sz w:val="20"/>
        </w:rPr>
        <w:t>օրվան</w:t>
      </w:r>
      <w:r w:rsidRPr="00712340">
        <w:rPr>
          <w:rFonts w:ascii="GHEA Grapalat" w:hAnsi="GHEA Grapalat" w:cs="Sylfaen"/>
          <w:sz w:val="20"/>
          <w:lang w:val="af-ZA"/>
        </w:rPr>
        <w:t xml:space="preserve"> </w:t>
      </w:r>
      <w:r w:rsidRPr="00712340">
        <w:rPr>
          <w:rFonts w:ascii="GHEA Grapalat" w:hAnsi="GHEA Grapalat" w:cs="Sylfaen"/>
          <w:sz w:val="20"/>
        </w:rPr>
        <w:t>հաջորդող</w:t>
      </w:r>
      <w:r w:rsidRPr="00712340">
        <w:rPr>
          <w:rFonts w:ascii="GHEA Grapalat" w:hAnsi="GHEA Grapalat" w:cs="Sylfaen"/>
          <w:sz w:val="20"/>
          <w:lang w:val="af-ZA"/>
        </w:rPr>
        <w:t xml:space="preserve"> </w:t>
      </w:r>
      <w:r w:rsidRPr="00712340">
        <w:rPr>
          <w:rFonts w:ascii="GHEA Grapalat" w:hAnsi="GHEA Grapalat" w:cs="Sylfaen"/>
          <w:sz w:val="20"/>
        </w:rPr>
        <w:t>հինգ</w:t>
      </w:r>
      <w:r w:rsidRPr="00712340">
        <w:rPr>
          <w:rFonts w:ascii="GHEA Grapalat" w:hAnsi="GHEA Grapalat" w:cs="Sylfaen"/>
          <w:sz w:val="20"/>
          <w:lang w:val="af-ZA"/>
        </w:rPr>
        <w:t xml:space="preserve">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rPr>
        <w:t>օրվա</w:t>
      </w:r>
      <w:r w:rsidRPr="00712340">
        <w:rPr>
          <w:rFonts w:ascii="GHEA Grapalat" w:hAnsi="GHEA Grapalat" w:cs="Sylfaen"/>
          <w:sz w:val="20"/>
          <w:lang w:val="af-ZA"/>
        </w:rPr>
        <w:t xml:space="preserve"> </w:t>
      </w:r>
      <w:r w:rsidRPr="00712340">
        <w:rPr>
          <w:rFonts w:ascii="GHEA Grapalat" w:hAnsi="GHEA Grapalat" w:cs="Sylfaen"/>
          <w:sz w:val="20"/>
        </w:rPr>
        <w:t>ընթացքում</w:t>
      </w:r>
      <w:r w:rsidRPr="00712340">
        <w:rPr>
          <w:rFonts w:ascii="GHEA Grapalat" w:hAnsi="GHEA Grapalat" w:cs="Sylfaen"/>
          <w:sz w:val="20"/>
          <w:lang w:val="af-ZA"/>
        </w:rPr>
        <w:t xml:space="preserve"> </w:t>
      </w:r>
      <w:r w:rsidRPr="00712340">
        <w:rPr>
          <w:rFonts w:ascii="GHEA Grapalat" w:hAnsi="GHEA Grapalat" w:cs="Sylfaen"/>
          <w:sz w:val="20"/>
        </w:rPr>
        <w:t>պատվիրատուն</w:t>
      </w:r>
      <w:r w:rsidRPr="00712340">
        <w:rPr>
          <w:rFonts w:ascii="GHEA Grapalat" w:hAnsi="GHEA Grapalat" w:cs="Sylfaen"/>
          <w:sz w:val="20"/>
          <w:lang w:val="af-ZA"/>
        </w:rPr>
        <w:t xml:space="preserve"> </w:t>
      </w:r>
      <w:r w:rsidRPr="00712340">
        <w:rPr>
          <w:rFonts w:ascii="GHEA Grapalat" w:hAnsi="GHEA Grapalat" w:cs="Sylfaen"/>
          <w:sz w:val="20"/>
        </w:rPr>
        <w:t>տվյալ</w:t>
      </w:r>
      <w:r w:rsidRPr="00712340">
        <w:rPr>
          <w:rFonts w:ascii="GHEA Grapalat" w:hAnsi="GHEA Grapalat" w:cs="Sylfaen"/>
          <w:sz w:val="20"/>
          <w:lang w:val="af-ZA"/>
        </w:rPr>
        <w:t xml:space="preserve"> </w:t>
      </w:r>
      <w:r w:rsidRPr="00712340">
        <w:rPr>
          <w:rFonts w:ascii="GHEA Grapalat" w:hAnsi="GHEA Grapalat" w:cs="Sylfaen"/>
          <w:sz w:val="20"/>
        </w:rPr>
        <w:t>մասնակցի</w:t>
      </w:r>
      <w:r w:rsidRPr="00712340">
        <w:rPr>
          <w:rFonts w:ascii="GHEA Grapalat" w:hAnsi="GHEA Grapalat" w:cs="Sylfaen"/>
          <w:sz w:val="20"/>
          <w:lang w:val="af-ZA"/>
        </w:rPr>
        <w:t xml:space="preserve"> </w:t>
      </w:r>
      <w:r w:rsidRPr="00712340">
        <w:rPr>
          <w:rFonts w:ascii="GHEA Grapalat" w:hAnsi="GHEA Grapalat" w:cs="Sylfaen"/>
          <w:sz w:val="20"/>
        </w:rPr>
        <w:t>տվյալները</w:t>
      </w:r>
      <w:r w:rsidRPr="00712340">
        <w:rPr>
          <w:rFonts w:ascii="GHEA Grapalat" w:hAnsi="GHEA Grapalat" w:cs="Sylfaen"/>
          <w:sz w:val="20"/>
          <w:lang w:val="af-ZA"/>
        </w:rPr>
        <w:t xml:space="preserve">` </w:t>
      </w:r>
      <w:r w:rsidRPr="00712340">
        <w:rPr>
          <w:rFonts w:ascii="GHEA Grapalat" w:hAnsi="GHEA Grapalat" w:cs="Sylfaen"/>
          <w:sz w:val="20"/>
        </w:rPr>
        <w:t>համապատասխան</w:t>
      </w:r>
      <w:r w:rsidRPr="00712340">
        <w:rPr>
          <w:rFonts w:ascii="GHEA Grapalat" w:hAnsi="GHEA Grapalat" w:cs="Sylfaen"/>
          <w:sz w:val="20"/>
          <w:lang w:val="af-ZA"/>
        </w:rPr>
        <w:t xml:space="preserve"> </w:t>
      </w:r>
      <w:r w:rsidRPr="00712340">
        <w:rPr>
          <w:rFonts w:ascii="GHEA Grapalat" w:hAnsi="GHEA Grapalat" w:cs="Sylfaen"/>
          <w:sz w:val="20"/>
        </w:rPr>
        <w:t>հիմքերով</w:t>
      </w:r>
      <w:r w:rsidRPr="00712340">
        <w:rPr>
          <w:rFonts w:ascii="GHEA Grapalat" w:hAnsi="GHEA Grapalat" w:cs="Sylfaen"/>
          <w:sz w:val="20"/>
          <w:lang w:val="af-ZA"/>
        </w:rPr>
        <w:t xml:space="preserve">, </w:t>
      </w:r>
      <w:r w:rsidRPr="00712340">
        <w:rPr>
          <w:rFonts w:ascii="GHEA Grapalat" w:hAnsi="GHEA Grapalat" w:cs="Sylfaen"/>
          <w:sz w:val="20"/>
        </w:rPr>
        <w:t>գրավոր</w:t>
      </w:r>
      <w:r w:rsidRPr="00712340">
        <w:rPr>
          <w:rFonts w:ascii="GHEA Grapalat" w:hAnsi="GHEA Grapalat" w:cs="Sylfaen"/>
          <w:sz w:val="20"/>
          <w:lang w:val="af-ZA"/>
        </w:rPr>
        <w:t xml:space="preserve"> </w:t>
      </w:r>
      <w:r w:rsidRPr="00712340">
        <w:rPr>
          <w:rFonts w:ascii="GHEA Grapalat" w:hAnsi="GHEA Grapalat" w:cs="Sylfaen"/>
          <w:sz w:val="20"/>
        </w:rPr>
        <w:t>ուղարկում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լիազորված</w:t>
      </w:r>
      <w:r w:rsidRPr="00712340">
        <w:rPr>
          <w:rFonts w:ascii="GHEA Grapalat" w:hAnsi="GHEA Grapalat" w:cs="Sylfaen"/>
          <w:sz w:val="20"/>
          <w:lang w:val="af-ZA"/>
        </w:rPr>
        <w:t xml:space="preserve"> </w:t>
      </w:r>
      <w:r w:rsidRPr="00712340">
        <w:rPr>
          <w:rFonts w:ascii="GHEA Grapalat" w:hAnsi="GHEA Grapalat" w:cs="Sylfaen"/>
          <w:sz w:val="20"/>
        </w:rPr>
        <w:t>մարմին</w:t>
      </w:r>
      <w:r w:rsidRPr="00712340">
        <w:rPr>
          <w:rFonts w:ascii="GHEA Grapalat" w:hAnsi="GHEA Grapalat" w:cs="Sylfaen"/>
          <w:sz w:val="20"/>
          <w:lang w:val="hy-AM"/>
        </w:rPr>
        <w:t xml:space="preserve">, </w:t>
      </w:r>
      <w:r w:rsidRPr="00712340">
        <w:rPr>
          <w:rFonts w:ascii="GHEA Grapalat" w:hAnsi="GHEA Grapalat" w:cs="Sylfaen"/>
          <w:sz w:val="20"/>
        </w:rPr>
        <w:t>որը</w:t>
      </w:r>
      <w:r w:rsidRPr="00712340">
        <w:rPr>
          <w:rFonts w:ascii="GHEA Grapalat" w:hAnsi="GHEA Grapalat" w:cs="Sylfaen"/>
          <w:sz w:val="20"/>
          <w:lang w:val="af-ZA"/>
        </w:rPr>
        <w:t xml:space="preserve"> </w:t>
      </w:r>
      <w:r w:rsidRPr="00712340">
        <w:rPr>
          <w:rFonts w:ascii="GHEA Grapalat" w:hAnsi="GHEA Grapalat" w:cs="Sylfaen"/>
          <w:sz w:val="20"/>
        </w:rPr>
        <w:t>դրանք</w:t>
      </w:r>
      <w:r w:rsidRPr="00712340">
        <w:rPr>
          <w:rFonts w:ascii="GHEA Grapalat" w:hAnsi="GHEA Grapalat" w:cs="Sylfaen"/>
          <w:sz w:val="20"/>
          <w:lang w:val="af-ZA"/>
        </w:rPr>
        <w:t xml:space="preserve"> </w:t>
      </w:r>
      <w:r w:rsidRPr="00712340">
        <w:rPr>
          <w:rFonts w:ascii="GHEA Grapalat" w:hAnsi="GHEA Grapalat" w:cs="Sylfaen"/>
          <w:sz w:val="20"/>
        </w:rPr>
        <w:t>ստանալուն</w:t>
      </w:r>
      <w:r w:rsidRPr="00712340">
        <w:rPr>
          <w:rFonts w:ascii="GHEA Grapalat" w:hAnsi="GHEA Grapalat" w:cs="Sylfaen"/>
          <w:sz w:val="20"/>
          <w:lang w:val="af-ZA"/>
        </w:rPr>
        <w:t xml:space="preserve"> </w:t>
      </w:r>
      <w:r w:rsidRPr="00712340">
        <w:rPr>
          <w:rFonts w:ascii="GHEA Grapalat" w:hAnsi="GHEA Grapalat" w:cs="Sylfaen"/>
          <w:sz w:val="20"/>
        </w:rPr>
        <w:t>հաջորդող</w:t>
      </w:r>
      <w:r w:rsidRPr="00712340">
        <w:rPr>
          <w:rFonts w:ascii="GHEA Grapalat" w:hAnsi="GHEA Grapalat" w:cs="Sylfaen"/>
          <w:sz w:val="20"/>
          <w:lang w:val="af-ZA"/>
        </w:rPr>
        <w:t xml:space="preserve"> </w:t>
      </w:r>
      <w:r w:rsidRPr="00712340">
        <w:rPr>
          <w:rFonts w:ascii="GHEA Grapalat" w:hAnsi="GHEA Grapalat" w:cs="Sylfaen"/>
          <w:sz w:val="20"/>
        </w:rPr>
        <w:t>հինգ</w:t>
      </w:r>
      <w:r w:rsidRPr="00712340">
        <w:rPr>
          <w:rFonts w:ascii="GHEA Grapalat" w:hAnsi="GHEA Grapalat" w:cs="Sylfaen"/>
          <w:sz w:val="20"/>
          <w:lang w:val="af-ZA"/>
        </w:rPr>
        <w:t xml:space="preserve">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rPr>
        <w:t>օրվա</w:t>
      </w:r>
      <w:r w:rsidRPr="00712340">
        <w:rPr>
          <w:rFonts w:ascii="GHEA Grapalat" w:hAnsi="GHEA Grapalat" w:cs="Sylfaen"/>
          <w:sz w:val="20"/>
          <w:lang w:val="af-ZA"/>
        </w:rPr>
        <w:t xml:space="preserve"> </w:t>
      </w:r>
      <w:r w:rsidRPr="00712340">
        <w:rPr>
          <w:rFonts w:ascii="GHEA Grapalat" w:hAnsi="GHEA Grapalat" w:cs="Sylfaen"/>
          <w:sz w:val="20"/>
        </w:rPr>
        <w:t>ընթացքում</w:t>
      </w:r>
      <w:r w:rsidRPr="00712340">
        <w:rPr>
          <w:rFonts w:ascii="GHEA Grapalat" w:hAnsi="GHEA Grapalat" w:cs="Sylfaen"/>
          <w:sz w:val="20"/>
          <w:lang w:val="af-ZA"/>
        </w:rPr>
        <w:t xml:space="preserve"> </w:t>
      </w:r>
      <w:bookmarkStart w:id="8" w:name="_Hlk9262748"/>
      <w:r w:rsidRPr="00712340">
        <w:rPr>
          <w:rFonts w:ascii="GHEA Grapalat" w:hAnsi="GHEA Grapalat" w:cs="Sylfaen"/>
          <w:sz w:val="20"/>
        </w:rPr>
        <w:t>նախաձեռնում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տվյալ</w:t>
      </w:r>
      <w:r w:rsidRPr="00712340">
        <w:rPr>
          <w:rFonts w:ascii="GHEA Grapalat" w:hAnsi="GHEA Grapalat" w:cs="Sylfaen"/>
          <w:sz w:val="20"/>
          <w:lang w:val="af-ZA"/>
        </w:rPr>
        <w:t xml:space="preserve"> </w:t>
      </w:r>
      <w:r w:rsidRPr="00712340">
        <w:rPr>
          <w:rFonts w:ascii="GHEA Grapalat" w:hAnsi="GHEA Grapalat" w:cs="Sylfaen"/>
          <w:sz w:val="20"/>
        </w:rPr>
        <w:t>մասնակցին</w:t>
      </w:r>
      <w:r w:rsidRPr="00712340">
        <w:rPr>
          <w:rFonts w:ascii="GHEA Grapalat" w:hAnsi="GHEA Grapalat" w:cs="Sylfaen"/>
          <w:sz w:val="20"/>
          <w:lang w:val="af-ZA"/>
        </w:rPr>
        <w:t xml:space="preserve"> </w:t>
      </w:r>
      <w:r w:rsidRPr="00712340">
        <w:rPr>
          <w:rFonts w:ascii="GHEA Grapalat" w:hAnsi="GHEA Grapalat" w:cs="Sylfaen"/>
          <w:sz w:val="20"/>
        </w:rPr>
        <w:t>գնումների</w:t>
      </w:r>
      <w:r w:rsidRPr="00712340">
        <w:rPr>
          <w:rFonts w:ascii="GHEA Grapalat" w:hAnsi="GHEA Grapalat" w:cs="Sylfaen"/>
          <w:sz w:val="20"/>
          <w:lang w:val="af-ZA"/>
        </w:rPr>
        <w:t xml:space="preserve"> </w:t>
      </w:r>
      <w:r w:rsidRPr="00712340">
        <w:rPr>
          <w:rFonts w:ascii="GHEA Grapalat" w:hAnsi="GHEA Grapalat" w:cs="Sylfaen"/>
          <w:sz w:val="20"/>
        </w:rPr>
        <w:t>գործընթացին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Sylfaen"/>
          <w:sz w:val="20"/>
          <w:lang w:val="af-ZA"/>
        </w:rPr>
        <w:t xml:space="preserve"> </w:t>
      </w:r>
      <w:r w:rsidRPr="00712340">
        <w:rPr>
          <w:rFonts w:ascii="GHEA Grapalat" w:hAnsi="GHEA Grapalat" w:cs="Sylfaen"/>
          <w:sz w:val="20"/>
        </w:rPr>
        <w:t>իրավունք</w:t>
      </w:r>
      <w:r w:rsidRPr="00712340">
        <w:rPr>
          <w:rFonts w:ascii="GHEA Grapalat" w:hAnsi="GHEA Grapalat" w:cs="Sylfaen"/>
          <w:sz w:val="20"/>
          <w:lang w:val="af-ZA"/>
        </w:rPr>
        <w:t xml:space="preserve"> </w:t>
      </w:r>
      <w:r w:rsidRPr="00712340">
        <w:rPr>
          <w:rFonts w:ascii="GHEA Grapalat" w:hAnsi="GHEA Grapalat" w:cs="Sylfaen"/>
          <w:sz w:val="20"/>
        </w:rPr>
        <w:t>չունեցող</w:t>
      </w:r>
      <w:r w:rsidRPr="00712340">
        <w:rPr>
          <w:rFonts w:ascii="GHEA Grapalat" w:hAnsi="GHEA Grapalat" w:cs="Sylfaen"/>
          <w:sz w:val="20"/>
          <w:lang w:val="af-ZA"/>
        </w:rPr>
        <w:t xml:space="preserve"> </w:t>
      </w:r>
      <w:r w:rsidRPr="00712340">
        <w:rPr>
          <w:rFonts w:ascii="GHEA Grapalat" w:hAnsi="GHEA Grapalat" w:cs="Sylfaen"/>
          <w:sz w:val="20"/>
        </w:rPr>
        <w:t>մասնակիցների</w:t>
      </w:r>
      <w:r w:rsidRPr="00712340">
        <w:rPr>
          <w:rFonts w:ascii="GHEA Grapalat" w:hAnsi="GHEA Grapalat" w:cs="Sylfaen"/>
          <w:sz w:val="20"/>
          <w:lang w:val="af-ZA"/>
        </w:rPr>
        <w:t xml:space="preserve"> </w:t>
      </w:r>
      <w:r w:rsidRPr="00712340">
        <w:rPr>
          <w:rFonts w:ascii="GHEA Grapalat" w:hAnsi="GHEA Grapalat" w:cs="Sylfaen"/>
          <w:sz w:val="20"/>
        </w:rPr>
        <w:t>ցուցակում</w:t>
      </w:r>
      <w:r w:rsidRPr="00712340">
        <w:rPr>
          <w:rFonts w:ascii="GHEA Grapalat" w:hAnsi="GHEA Grapalat" w:cs="Sylfaen"/>
          <w:sz w:val="20"/>
          <w:lang w:val="af-ZA"/>
        </w:rPr>
        <w:t xml:space="preserve"> </w:t>
      </w:r>
      <w:r w:rsidRPr="00712340">
        <w:rPr>
          <w:rFonts w:ascii="GHEA Grapalat" w:hAnsi="GHEA Grapalat" w:cs="Sylfaen"/>
          <w:sz w:val="20"/>
        </w:rPr>
        <w:t>ներառելու</w:t>
      </w:r>
      <w:r w:rsidRPr="00712340">
        <w:rPr>
          <w:rFonts w:ascii="GHEA Grapalat" w:hAnsi="GHEA Grapalat" w:cs="Sylfaen"/>
          <w:sz w:val="20"/>
          <w:lang w:val="af-ZA"/>
        </w:rPr>
        <w:t xml:space="preserve"> </w:t>
      </w:r>
      <w:r w:rsidRPr="00712340">
        <w:rPr>
          <w:rFonts w:ascii="GHEA Grapalat" w:hAnsi="GHEA Grapalat" w:cs="Sylfaen"/>
          <w:sz w:val="20"/>
        </w:rPr>
        <w:t>ընթացակարգ</w:t>
      </w:r>
      <w:bookmarkEnd w:id="8"/>
      <w:r w:rsidRPr="00712340">
        <w:rPr>
          <w:rFonts w:ascii="GHEA Grapalat" w:hAnsi="GHEA Grapalat" w:cs="Sylfaen"/>
          <w:sz w:val="20"/>
          <w:lang w:val="af-ZA"/>
        </w:rPr>
        <w:t xml:space="preserve">: </w:t>
      </w:r>
      <w:r w:rsidRPr="00712340">
        <w:rPr>
          <w:rFonts w:ascii="GHEA Grapalat" w:hAnsi="GHEA Grapalat" w:cs="Sylfaen"/>
          <w:sz w:val="20"/>
        </w:rPr>
        <w:t>Ընդ</w:t>
      </w:r>
      <w:r w:rsidRPr="00712340">
        <w:rPr>
          <w:rFonts w:ascii="GHEA Grapalat" w:hAnsi="GHEA Grapalat" w:cs="Sylfaen"/>
          <w:sz w:val="20"/>
          <w:lang w:val="af-ZA"/>
        </w:rPr>
        <w:t xml:space="preserve"> </w:t>
      </w:r>
      <w:r w:rsidRPr="00712340">
        <w:rPr>
          <w:rFonts w:ascii="GHEA Grapalat" w:hAnsi="GHEA Grapalat" w:cs="Sylfaen"/>
          <w:sz w:val="20"/>
        </w:rPr>
        <w:t>որում</w:t>
      </w:r>
      <w:r w:rsidRPr="00712340">
        <w:rPr>
          <w:rFonts w:ascii="GHEA Grapalat" w:hAnsi="GHEA Grapalat" w:cs="Sylfaen"/>
          <w:sz w:val="20"/>
          <w:lang w:val="af-ZA"/>
        </w:rPr>
        <w:t xml:space="preserve">, </w:t>
      </w:r>
      <w:r w:rsidRPr="00712340">
        <w:rPr>
          <w:rFonts w:ascii="GHEA Grapalat" w:hAnsi="GHEA Grapalat" w:cs="Sylfaen"/>
          <w:sz w:val="20"/>
        </w:rPr>
        <w:t>եթե</w:t>
      </w:r>
      <w:r w:rsidRPr="00712340">
        <w:rPr>
          <w:rFonts w:ascii="GHEA Grapalat" w:hAnsi="GHEA Grapalat" w:cs="Sylfaen"/>
          <w:sz w:val="20"/>
          <w:lang w:val="af-ZA"/>
        </w:rPr>
        <w:t xml:space="preserve"> </w:t>
      </w:r>
      <w:r w:rsidRPr="00712340">
        <w:rPr>
          <w:rFonts w:ascii="GHEA Grapalat" w:hAnsi="GHEA Grapalat" w:cs="Sylfaen"/>
          <w:sz w:val="20"/>
        </w:rPr>
        <w:t>մասնակցի</w:t>
      </w:r>
      <w:r w:rsidRPr="00712340">
        <w:rPr>
          <w:rFonts w:ascii="GHEA Grapalat" w:hAnsi="GHEA Grapalat" w:cs="Sylfaen"/>
          <w:sz w:val="20"/>
          <w:lang w:val="af-ZA"/>
        </w:rPr>
        <w:t xml:space="preserve"> </w:t>
      </w:r>
      <w:r w:rsidRPr="00712340">
        <w:rPr>
          <w:rFonts w:ascii="GHEA Grapalat" w:hAnsi="GHEA Grapalat" w:cs="Sylfaen"/>
          <w:sz w:val="20"/>
        </w:rPr>
        <w:t>գնումներին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Sylfaen"/>
          <w:sz w:val="20"/>
          <w:lang w:val="af-ZA"/>
        </w:rPr>
        <w:t xml:space="preserve"> </w:t>
      </w:r>
      <w:r w:rsidRPr="00712340">
        <w:rPr>
          <w:rFonts w:ascii="GHEA Grapalat" w:hAnsi="GHEA Grapalat" w:cs="Sylfaen"/>
          <w:sz w:val="20"/>
        </w:rPr>
        <w:t>իրավունք</w:t>
      </w:r>
      <w:r w:rsidRPr="00712340">
        <w:rPr>
          <w:rFonts w:ascii="GHEA Grapalat" w:hAnsi="GHEA Grapalat" w:cs="Sylfaen"/>
          <w:sz w:val="20"/>
          <w:lang w:val="af-ZA"/>
        </w:rPr>
        <w:t xml:space="preserve"> </w:t>
      </w:r>
      <w:r w:rsidRPr="00712340">
        <w:rPr>
          <w:rFonts w:ascii="GHEA Grapalat" w:hAnsi="GHEA Grapalat" w:cs="Sylfaen"/>
          <w:sz w:val="20"/>
        </w:rPr>
        <w:t>ունենալու</w:t>
      </w:r>
      <w:r w:rsidRPr="00712340">
        <w:rPr>
          <w:rFonts w:ascii="GHEA Grapalat" w:hAnsi="GHEA Grapalat" w:cs="Sylfaen"/>
          <w:sz w:val="20"/>
          <w:lang w:val="hy-AM"/>
        </w:rPr>
        <w:t xml:space="preserve"> մասին հավաստումը</w:t>
      </w:r>
      <w:r w:rsidRPr="00712340">
        <w:rPr>
          <w:rFonts w:ascii="GHEA Grapalat" w:hAnsi="GHEA Grapalat" w:cs="Sylfaen"/>
          <w:sz w:val="20"/>
          <w:lang w:val="af-ZA"/>
        </w:rPr>
        <w:t xml:space="preserve"> </w:t>
      </w:r>
      <w:r w:rsidRPr="00712340">
        <w:rPr>
          <w:rFonts w:ascii="GHEA Grapalat" w:hAnsi="GHEA Grapalat" w:cs="Sylfaen"/>
          <w:sz w:val="20"/>
        </w:rPr>
        <w:t>որակվում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rPr>
        <w:t>որպես</w:t>
      </w:r>
      <w:r w:rsidRPr="00712340">
        <w:rPr>
          <w:rFonts w:ascii="GHEA Grapalat" w:hAnsi="GHEA Grapalat" w:cs="Sylfaen"/>
          <w:sz w:val="20"/>
          <w:lang w:val="af-ZA"/>
        </w:rPr>
        <w:t xml:space="preserve"> </w:t>
      </w:r>
      <w:r w:rsidRPr="00712340">
        <w:rPr>
          <w:rFonts w:ascii="GHEA Grapalat" w:hAnsi="GHEA Grapalat" w:cs="Sylfaen"/>
          <w:sz w:val="20"/>
        </w:rPr>
        <w:t>իրականությանը</w:t>
      </w:r>
      <w:r w:rsidRPr="00712340">
        <w:rPr>
          <w:rFonts w:ascii="GHEA Grapalat" w:hAnsi="GHEA Grapalat" w:cs="Sylfaen"/>
          <w:sz w:val="20"/>
          <w:lang w:val="af-ZA"/>
        </w:rPr>
        <w:t xml:space="preserve"> </w:t>
      </w:r>
      <w:r w:rsidRPr="00712340">
        <w:rPr>
          <w:rFonts w:ascii="GHEA Grapalat" w:hAnsi="GHEA Grapalat" w:cs="Sylfaen"/>
          <w:sz w:val="20"/>
        </w:rPr>
        <w:t>չհամապատասխանող</w:t>
      </w:r>
      <w:r w:rsidRPr="00712340">
        <w:rPr>
          <w:rFonts w:ascii="GHEA Grapalat" w:hAnsi="GHEA Grapalat" w:cs="Sylfaen"/>
          <w:sz w:val="20"/>
          <w:lang w:val="af-ZA"/>
        </w:rPr>
        <w:t xml:space="preserve"> </w:t>
      </w:r>
      <w:r w:rsidRPr="00712340">
        <w:rPr>
          <w:rFonts w:ascii="GHEA Grapalat" w:hAnsi="GHEA Grapalat" w:cs="Sylfaen"/>
          <w:sz w:val="20"/>
        </w:rPr>
        <w:t>կամ</w:t>
      </w:r>
      <w:r w:rsidRPr="00712340">
        <w:rPr>
          <w:rFonts w:ascii="GHEA Grapalat" w:hAnsi="GHEA Grapalat" w:cs="Sylfaen"/>
          <w:sz w:val="20"/>
          <w:lang w:val="af-ZA"/>
        </w:rPr>
        <w:t xml:space="preserve"> </w:t>
      </w:r>
      <w:r w:rsidRPr="00712340">
        <w:rPr>
          <w:rFonts w:ascii="GHEA Grapalat" w:hAnsi="GHEA Grapalat" w:cs="Sylfaen"/>
          <w:sz w:val="20"/>
        </w:rPr>
        <w:t>մասնակիցը</w:t>
      </w:r>
      <w:r w:rsidRPr="00712340">
        <w:rPr>
          <w:rFonts w:ascii="GHEA Grapalat" w:hAnsi="GHEA Grapalat" w:cs="Sylfaen"/>
          <w:sz w:val="20"/>
          <w:lang w:val="af-ZA"/>
        </w:rPr>
        <w:t xml:space="preserve"> սույն </w:t>
      </w:r>
      <w:r w:rsidRPr="00712340">
        <w:rPr>
          <w:rFonts w:ascii="GHEA Grapalat" w:hAnsi="GHEA Grapalat" w:cs="Sylfaen"/>
          <w:sz w:val="20"/>
        </w:rPr>
        <w:t>հրավերով</w:t>
      </w:r>
      <w:r w:rsidRPr="00712340">
        <w:rPr>
          <w:rFonts w:ascii="GHEA Grapalat" w:hAnsi="GHEA Grapalat" w:cs="Sylfaen"/>
          <w:sz w:val="20"/>
          <w:lang w:val="af-ZA"/>
        </w:rPr>
        <w:t xml:space="preserve"> </w:t>
      </w:r>
      <w:r w:rsidRPr="00712340">
        <w:rPr>
          <w:rFonts w:ascii="GHEA Grapalat" w:hAnsi="GHEA Grapalat" w:cs="Sylfaen"/>
          <w:sz w:val="20"/>
        </w:rPr>
        <w:t>սահմանված</w:t>
      </w:r>
      <w:r w:rsidRPr="00712340">
        <w:rPr>
          <w:rFonts w:ascii="GHEA Grapalat" w:hAnsi="GHEA Grapalat" w:cs="Sylfaen"/>
          <w:sz w:val="20"/>
          <w:lang w:val="af-ZA"/>
        </w:rPr>
        <w:t xml:space="preserve"> </w:t>
      </w:r>
      <w:r w:rsidRPr="00712340">
        <w:rPr>
          <w:rFonts w:ascii="GHEA Grapalat" w:hAnsi="GHEA Grapalat" w:cs="Sylfaen"/>
          <w:sz w:val="20"/>
        </w:rPr>
        <w:t>կարգով</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ժամկետներում</w:t>
      </w:r>
      <w:r w:rsidRPr="00712340">
        <w:rPr>
          <w:rFonts w:ascii="GHEA Grapalat" w:hAnsi="GHEA Grapalat" w:cs="Sylfaen"/>
          <w:sz w:val="20"/>
          <w:lang w:val="af-ZA"/>
        </w:rPr>
        <w:t xml:space="preserve"> </w:t>
      </w:r>
      <w:r w:rsidRPr="00712340">
        <w:rPr>
          <w:rFonts w:ascii="GHEA Grapalat" w:hAnsi="GHEA Grapalat" w:cs="Sylfaen"/>
          <w:sz w:val="20"/>
        </w:rPr>
        <w:t>չի</w:t>
      </w:r>
      <w:r w:rsidRPr="00712340">
        <w:rPr>
          <w:rFonts w:ascii="GHEA Grapalat" w:hAnsi="GHEA Grapalat" w:cs="Sylfaen"/>
          <w:sz w:val="20"/>
          <w:lang w:val="af-ZA"/>
        </w:rPr>
        <w:t xml:space="preserve"> </w:t>
      </w:r>
      <w:r w:rsidRPr="00712340">
        <w:rPr>
          <w:rFonts w:ascii="GHEA Grapalat" w:hAnsi="GHEA Grapalat" w:cs="Sylfaen"/>
          <w:sz w:val="20"/>
        </w:rPr>
        <w:t>ներկայացնում</w:t>
      </w:r>
      <w:r w:rsidRPr="00712340">
        <w:rPr>
          <w:rFonts w:ascii="GHEA Grapalat" w:hAnsi="GHEA Grapalat" w:cs="Sylfaen"/>
          <w:sz w:val="20"/>
          <w:lang w:val="af-ZA"/>
        </w:rPr>
        <w:t xml:space="preserve"> </w:t>
      </w:r>
      <w:r w:rsidRPr="00712340">
        <w:rPr>
          <w:rFonts w:ascii="GHEA Grapalat" w:hAnsi="GHEA Grapalat" w:cs="Sylfaen"/>
          <w:sz w:val="20"/>
        </w:rPr>
        <w:t>հրավերով</w:t>
      </w:r>
      <w:r w:rsidRPr="00712340">
        <w:rPr>
          <w:rFonts w:ascii="GHEA Grapalat" w:hAnsi="GHEA Grapalat" w:cs="Sylfaen"/>
          <w:sz w:val="20"/>
          <w:lang w:val="af-ZA"/>
        </w:rPr>
        <w:t xml:space="preserve"> </w:t>
      </w:r>
      <w:r w:rsidRPr="00712340">
        <w:rPr>
          <w:rFonts w:ascii="GHEA Grapalat" w:hAnsi="GHEA Grapalat" w:cs="Sylfaen"/>
          <w:sz w:val="20"/>
        </w:rPr>
        <w:t>նախատեսված</w:t>
      </w:r>
      <w:r w:rsidRPr="00712340">
        <w:rPr>
          <w:rFonts w:ascii="GHEA Grapalat" w:hAnsi="GHEA Grapalat" w:cs="Sylfaen"/>
          <w:sz w:val="20"/>
          <w:lang w:val="af-ZA"/>
        </w:rPr>
        <w:t xml:space="preserve"> </w:t>
      </w:r>
      <w:r w:rsidRPr="00712340">
        <w:rPr>
          <w:rFonts w:ascii="GHEA Grapalat" w:hAnsi="GHEA Grapalat" w:cs="Sylfaen"/>
          <w:sz w:val="20"/>
        </w:rPr>
        <w:t>փաստաթղթերը</w:t>
      </w:r>
      <w:r w:rsidRPr="00712340">
        <w:rPr>
          <w:rFonts w:ascii="GHEA Grapalat" w:hAnsi="GHEA Grapalat" w:cs="Sylfaen"/>
          <w:sz w:val="20"/>
          <w:lang w:val="af-ZA"/>
        </w:rPr>
        <w:t xml:space="preserve">, </w:t>
      </w:r>
      <w:r w:rsidRPr="00712340">
        <w:rPr>
          <w:rFonts w:ascii="GHEA Grapalat" w:hAnsi="GHEA Grapalat" w:cs="Sylfaen"/>
          <w:sz w:val="20"/>
        </w:rPr>
        <w:t>կամ</w:t>
      </w:r>
      <w:r w:rsidRPr="00712340">
        <w:rPr>
          <w:rFonts w:ascii="GHEA Grapalat" w:hAnsi="GHEA Grapalat" w:cs="Sylfaen"/>
          <w:sz w:val="20"/>
          <w:lang w:val="af-ZA"/>
        </w:rPr>
        <w:t xml:space="preserve"> </w:t>
      </w:r>
      <w:r w:rsidRPr="00712340">
        <w:rPr>
          <w:rFonts w:ascii="GHEA Grapalat" w:hAnsi="GHEA Grapalat" w:cs="Sylfaen"/>
          <w:sz w:val="20"/>
        </w:rPr>
        <w:t>ընտրված</w:t>
      </w:r>
      <w:r w:rsidRPr="00712340">
        <w:rPr>
          <w:rFonts w:ascii="GHEA Grapalat" w:hAnsi="GHEA Grapalat" w:cs="Sylfaen"/>
          <w:sz w:val="20"/>
          <w:lang w:val="af-ZA"/>
        </w:rPr>
        <w:t xml:space="preserve"> </w:t>
      </w:r>
      <w:r w:rsidRPr="00712340">
        <w:rPr>
          <w:rFonts w:ascii="GHEA Grapalat" w:hAnsi="GHEA Grapalat" w:cs="Sylfaen"/>
          <w:sz w:val="20"/>
        </w:rPr>
        <w:t>մասնակիցը</w:t>
      </w:r>
      <w:r w:rsidRPr="00712340">
        <w:rPr>
          <w:rFonts w:ascii="GHEA Grapalat" w:hAnsi="GHEA Grapalat" w:cs="Sylfaen"/>
          <w:sz w:val="20"/>
          <w:lang w:val="af-ZA"/>
        </w:rPr>
        <w:t xml:space="preserve"> </w:t>
      </w:r>
      <w:r w:rsidRPr="00712340">
        <w:rPr>
          <w:rFonts w:ascii="GHEA Grapalat" w:hAnsi="GHEA Grapalat" w:cs="Sylfaen"/>
          <w:sz w:val="20"/>
        </w:rPr>
        <w:t>չի</w:t>
      </w:r>
      <w:r w:rsidRPr="00712340">
        <w:rPr>
          <w:rFonts w:ascii="GHEA Grapalat" w:hAnsi="GHEA Grapalat" w:cs="Sylfaen"/>
          <w:sz w:val="20"/>
          <w:lang w:val="af-ZA"/>
        </w:rPr>
        <w:t xml:space="preserve"> </w:t>
      </w:r>
      <w:r w:rsidRPr="00712340">
        <w:rPr>
          <w:rFonts w:ascii="GHEA Grapalat" w:hAnsi="GHEA Grapalat" w:cs="Sylfaen"/>
          <w:sz w:val="20"/>
        </w:rPr>
        <w:t>ներկայացնում</w:t>
      </w:r>
      <w:r w:rsidRPr="00712340">
        <w:rPr>
          <w:rFonts w:ascii="GHEA Grapalat" w:hAnsi="GHEA Grapalat" w:cs="Sylfaen"/>
          <w:sz w:val="20"/>
          <w:lang w:val="af-ZA"/>
        </w:rPr>
        <w:t xml:space="preserve"> </w:t>
      </w:r>
      <w:r w:rsidRPr="00712340">
        <w:rPr>
          <w:rFonts w:ascii="GHEA Grapalat" w:hAnsi="GHEA Grapalat" w:cs="Sylfaen"/>
          <w:sz w:val="20"/>
        </w:rPr>
        <w:t>որակավորման</w:t>
      </w:r>
      <w:r w:rsidRPr="00712340">
        <w:rPr>
          <w:rFonts w:ascii="GHEA Grapalat" w:hAnsi="GHEA Grapalat" w:cs="Sylfaen"/>
          <w:sz w:val="20"/>
          <w:lang w:val="af-ZA"/>
        </w:rPr>
        <w:t xml:space="preserve"> </w:t>
      </w:r>
      <w:r w:rsidRPr="00712340">
        <w:rPr>
          <w:rFonts w:ascii="GHEA Grapalat" w:hAnsi="GHEA Grapalat" w:cs="Sylfaen"/>
          <w:sz w:val="20"/>
        </w:rPr>
        <w:t>ապահովումը</w:t>
      </w:r>
      <w:r w:rsidRPr="00712340">
        <w:rPr>
          <w:rFonts w:ascii="GHEA Grapalat" w:hAnsi="GHEA Grapalat" w:cs="Sylfaen"/>
          <w:sz w:val="20"/>
          <w:lang w:val="af-ZA"/>
        </w:rPr>
        <w:t xml:space="preserve">, </w:t>
      </w:r>
      <w:r w:rsidRPr="00712340">
        <w:rPr>
          <w:rFonts w:ascii="GHEA Grapalat" w:hAnsi="GHEA Grapalat" w:cs="Sylfaen"/>
          <w:sz w:val="20"/>
        </w:rPr>
        <w:t>ապա</w:t>
      </w:r>
      <w:r w:rsidRPr="00712340">
        <w:rPr>
          <w:rFonts w:ascii="GHEA Grapalat" w:hAnsi="GHEA Grapalat" w:cs="Sylfaen"/>
          <w:sz w:val="20"/>
          <w:lang w:val="af-ZA"/>
        </w:rPr>
        <w:t xml:space="preserve"> </w:t>
      </w:r>
      <w:r w:rsidRPr="00712340">
        <w:rPr>
          <w:rFonts w:ascii="GHEA Grapalat" w:hAnsi="GHEA Grapalat" w:cs="Sylfaen"/>
          <w:sz w:val="20"/>
        </w:rPr>
        <w:t>այդ</w:t>
      </w:r>
      <w:r w:rsidRPr="00712340">
        <w:rPr>
          <w:rFonts w:ascii="GHEA Grapalat" w:hAnsi="GHEA Grapalat" w:cs="Sylfaen"/>
          <w:sz w:val="20"/>
          <w:lang w:val="af-ZA"/>
        </w:rPr>
        <w:t xml:space="preserve"> </w:t>
      </w:r>
      <w:r w:rsidRPr="00712340">
        <w:rPr>
          <w:rFonts w:ascii="GHEA Grapalat" w:hAnsi="GHEA Grapalat" w:cs="Sylfaen"/>
          <w:sz w:val="20"/>
        </w:rPr>
        <w:t>հանգամանքը</w:t>
      </w:r>
      <w:r w:rsidRPr="00712340">
        <w:rPr>
          <w:rFonts w:ascii="GHEA Grapalat" w:hAnsi="GHEA Grapalat" w:cs="Sylfaen"/>
          <w:sz w:val="20"/>
          <w:lang w:val="af-ZA"/>
        </w:rPr>
        <w:t xml:space="preserve"> </w:t>
      </w:r>
      <w:r w:rsidRPr="00712340">
        <w:rPr>
          <w:rFonts w:ascii="GHEA Grapalat" w:hAnsi="GHEA Grapalat" w:cs="Sylfaen"/>
          <w:sz w:val="20"/>
        </w:rPr>
        <w:t>համարվում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որպես</w:t>
      </w:r>
      <w:r w:rsidRPr="00712340">
        <w:rPr>
          <w:rFonts w:ascii="GHEA Grapalat" w:hAnsi="GHEA Grapalat" w:cs="Sylfaen"/>
          <w:sz w:val="20"/>
          <w:lang w:val="af-ZA"/>
        </w:rPr>
        <w:t xml:space="preserve"> </w:t>
      </w:r>
      <w:r w:rsidRPr="00712340">
        <w:rPr>
          <w:rFonts w:ascii="GHEA Grapalat" w:hAnsi="GHEA Grapalat" w:cs="Sylfaen"/>
          <w:sz w:val="20"/>
        </w:rPr>
        <w:t>գնման</w:t>
      </w:r>
      <w:r w:rsidRPr="00712340">
        <w:rPr>
          <w:rFonts w:ascii="GHEA Grapalat" w:hAnsi="GHEA Grapalat" w:cs="Sylfaen"/>
          <w:sz w:val="20"/>
          <w:lang w:val="af-ZA"/>
        </w:rPr>
        <w:t xml:space="preserve"> </w:t>
      </w:r>
      <w:r w:rsidRPr="00712340">
        <w:rPr>
          <w:rFonts w:ascii="GHEA Grapalat" w:hAnsi="GHEA Grapalat" w:cs="Sylfaen"/>
          <w:sz w:val="20"/>
        </w:rPr>
        <w:t>գործընթացի</w:t>
      </w:r>
      <w:r w:rsidRPr="00712340">
        <w:rPr>
          <w:rFonts w:ascii="GHEA Grapalat" w:hAnsi="GHEA Grapalat" w:cs="Sylfaen"/>
          <w:sz w:val="20"/>
          <w:lang w:val="af-ZA"/>
        </w:rPr>
        <w:t xml:space="preserve"> </w:t>
      </w:r>
      <w:r w:rsidRPr="00712340">
        <w:rPr>
          <w:rFonts w:ascii="GHEA Grapalat" w:hAnsi="GHEA Grapalat" w:cs="Sylfaen"/>
          <w:sz w:val="20"/>
        </w:rPr>
        <w:t>շրջանակում</w:t>
      </w:r>
      <w:r w:rsidRPr="00712340">
        <w:rPr>
          <w:rFonts w:ascii="GHEA Grapalat" w:hAnsi="GHEA Grapalat" w:cs="Sylfaen"/>
          <w:sz w:val="20"/>
          <w:lang w:val="af-ZA"/>
        </w:rPr>
        <w:t xml:space="preserve"> </w:t>
      </w:r>
      <w:r w:rsidRPr="00712340">
        <w:rPr>
          <w:rFonts w:ascii="GHEA Grapalat" w:hAnsi="GHEA Grapalat" w:cs="Sylfaen"/>
          <w:sz w:val="20"/>
        </w:rPr>
        <w:t>ստանձնված</w:t>
      </w:r>
      <w:r w:rsidRPr="00712340">
        <w:rPr>
          <w:rFonts w:ascii="GHEA Grapalat" w:hAnsi="GHEA Grapalat" w:cs="Sylfaen"/>
          <w:sz w:val="20"/>
          <w:lang w:val="af-ZA"/>
        </w:rPr>
        <w:t xml:space="preserve"> </w:t>
      </w:r>
      <w:r w:rsidRPr="00712340">
        <w:rPr>
          <w:rFonts w:ascii="GHEA Grapalat" w:hAnsi="GHEA Grapalat" w:cs="Sylfaen"/>
          <w:sz w:val="20"/>
        </w:rPr>
        <w:t>պարտավորության</w:t>
      </w:r>
      <w:r w:rsidRPr="00712340">
        <w:rPr>
          <w:rFonts w:ascii="GHEA Grapalat" w:hAnsi="GHEA Grapalat" w:cs="Sylfaen"/>
          <w:sz w:val="20"/>
          <w:lang w:val="af-ZA"/>
        </w:rPr>
        <w:t xml:space="preserve"> խախտում: </w:t>
      </w:r>
    </w:p>
    <w:p w:rsidR="00631539" w:rsidRPr="00712340" w:rsidRDefault="00631539" w:rsidP="00631539">
      <w:pPr>
        <w:ind w:firstLine="375"/>
        <w:jc w:val="both"/>
        <w:rPr>
          <w:rFonts w:ascii="GHEA Grapalat" w:hAnsi="GHEA Grapalat"/>
          <w:sz w:val="20"/>
          <w:szCs w:val="20"/>
          <w:lang w:val="af-ZA"/>
        </w:rPr>
      </w:pPr>
      <w:r w:rsidRPr="00712340">
        <w:rPr>
          <w:rFonts w:ascii="GHEA Grapalat" w:hAnsi="GHEA Grapalat"/>
          <w:color w:val="000000"/>
          <w:sz w:val="20"/>
          <w:szCs w:val="20"/>
          <w:lang w:val="af-ZA"/>
        </w:rPr>
        <w:t xml:space="preserve">      8.1</w:t>
      </w:r>
      <w:r>
        <w:rPr>
          <w:rFonts w:ascii="GHEA Grapalat" w:hAnsi="GHEA Grapalat"/>
          <w:color w:val="000000"/>
          <w:sz w:val="20"/>
          <w:szCs w:val="20"/>
          <w:lang w:val="af-ZA"/>
        </w:rPr>
        <w:t>3</w:t>
      </w:r>
      <w:r w:rsidRPr="00712340">
        <w:rPr>
          <w:rFonts w:ascii="GHEA Grapalat" w:hAnsi="GHEA Grapalat"/>
          <w:color w:val="000000"/>
          <w:sz w:val="20"/>
          <w:szCs w:val="20"/>
          <w:lang w:val="af-ZA"/>
        </w:rPr>
        <w:t xml:space="preserve"> </w:t>
      </w:r>
      <w:r w:rsidRPr="00712340">
        <w:rPr>
          <w:rFonts w:ascii="GHEA Grapalat" w:hAnsi="GHEA Grapalat"/>
          <w:color w:val="000000"/>
          <w:sz w:val="20"/>
          <w:szCs w:val="20"/>
        </w:rPr>
        <w:t>Ե</w:t>
      </w:r>
      <w:r w:rsidRPr="00712340">
        <w:rPr>
          <w:rFonts w:ascii="GHEA Grapalat" w:hAnsi="GHEA Grapalat"/>
          <w:color w:val="000000"/>
          <w:sz w:val="20"/>
          <w:szCs w:val="20"/>
          <w:lang w:val="hy-AM"/>
        </w:rPr>
        <w:t>թե մասնակից</w:t>
      </w:r>
      <w:r w:rsidRPr="00712340">
        <w:rPr>
          <w:rFonts w:ascii="GHEA Grapalat" w:hAnsi="GHEA Grapalat"/>
          <w:color w:val="000000"/>
          <w:sz w:val="20"/>
          <w:szCs w:val="20"/>
        </w:rPr>
        <w:t>ն</w:t>
      </w:r>
      <w:r w:rsidRPr="00712340">
        <w:rPr>
          <w:rFonts w:ascii="GHEA Grapalat" w:hAnsi="GHEA Grapalat"/>
          <w:color w:val="000000"/>
          <w:sz w:val="20"/>
          <w:szCs w:val="20"/>
          <w:lang w:val="hy-AM"/>
        </w:rPr>
        <w:t xml:space="preserve"> </w:t>
      </w:r>
      <w:r w:rsidRPr="00712340">
        <w:rPr>
          <w:rFonts w:ascii="GHEA Grapalat" w:hAnsi="GHEA Grapalat"/>
          <w:color w:val="000000"/>
          <w:sz w:val="20"/>
          <w:szCs w:val="20"/>
        </w:rPr>
        <w:t>Օ</w:t>
      </w:r>
      <w:r w:rsidRPr="0071234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712340">
        <w:rPr>
          <w:rFonts w:ascii="GHEA Grapalat" w:hAnsi="GHEA Grapalat" w:cs="Sylfaen"/>
          <w:sz w:val="20"/>
          <w:szCs w:val="20"/>
          <w:lang w:val="af-ZA"/>
        </w:rPr>
        <w:t>:</w:t>
      </w:r>
    </w:p>
    <w:p w:rsidR="00631539" w:rsidRPr="00712340" w:rsidRDefault="00631539" w:rsidP="00631539">
      <w:pPr>
        <w:pStyle w:val="norm"/>
        <w:spacing w:line="240" w:lineRule="auto"/>
        <w:ind w:firstLine="706"/>
        <w:rPr>
          <w:rFonts w:ascii="GHEA Grapalat" w:hAnsi="GHEA Grapalat" w:cs="Sylfaen"/>
          <w:sz w:val="20"/>
          <w:szCs w:val="24"/>
          <w:lang w:val="af-ZA" w:eastAsia="en-US"/>
        </w:rPr>
      </w:pPr>
      <w:r w:rsidRPr="00712340">
        <w:rPr>
          <w:rFonts w:ascii="GHEA Grapalat" w:hAnsi="GHEA Grapalat" w:cs="Sylfaen"/>
          <w:sz w:val="20"/>
          <w:szCs w:val="24"/>
          <w:lang w:val="af-ZA" w:eastAsia="en-US"/>
        </w:rPr>
        <w:t>8.1</w:t>
      </w:r>
      <w:r>
        <w:rPr>
          <w:rFonts w:ascii="GHEA Grapalat" w:hAnsi="GHEA Grapalat" w:cs="Sylfaen"/>
          <w:sz w:val="20"/>
          <w:szCs w:val="24"/>
          <w:lang w:val="af-ZA" w:eastAsia="en-US"/>
        </w:rPr>
        <w:t>4</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հրավերի</w:t>
      </w:r>
      <w:r w:rsidRPr="00712340">
        <w:rPr>
          <w:rFonts w:ascii="GHEA Grapalat" w:hAnsi="GHEA Grapalat" w:cs="Sylfaen"/>
          <w:sz w:val="20"/>
          <w:szCs w:val="24"/>
          <w:lang w:val="af-ZA" w:eastAsia="en-US"/>
        </w:rPr>
        <w:t xml:space="preserve"> 1-</w:t>
      </w:r>
      <w:r w:rsidRPr="00712340">
        <w:rPr>
          <w:rFonts w:ascii="GHEA Grapalat" w:hAnsi="GHEA Grapalat" w:cs="Sylfaen"/>
          <w:sz w:val="20"/>
          <w:szCs w:val="24"/>
          <w:lang w:val="ru-RU" w:eastAsia="en-US"/>
        </w:rPr>
        <w:t>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w:t>
      </w:r>
      <w:r w:rsidRPr="00712340">
        <w:rPr>
          <w:rFonts w:ascii="GHEA Grapalat" w:hAnsi="GHEA Grapalat" w:cs="Sylfaen"/>
          <w:sz w:val="20"/>
          <w:szCs w:val="24"/>
          <w:lang w:val="af-ZA" w:eastAsia="en-US"/>
        </w:rPr>
        <w:t xml:space="preserve"> 8.8 և 8.9 </w:t>
      </w:r>
      <w:r w:rsidRPr="00712340">
        <w:rPr>
          <w:rFonts w:ascii="GHEA Grapalat" w:hAnsi="GHEA Grapalat" w:cs="Sylfaen"/>
          <w:sz w:val="20"/>
          <w:szCs w:val="24"/>
          <w:lang w:val="ru-RU" w:eastAsia="en-US"/>
        </w:rPr>
        <w:t>կետ</w:t>
      </w:r>
      <w:r w:rsidRPr="00712340">
        <w:rPr>
          <w:rFonts w:ascii="GHEA Grapalat" w:hAnsi="GHEA Grapalat" w:cs="Sylfaen"/>
          <w:sz w:val="20"/>
          <w:szCs w:val="24"/>
          <w:lang w:eastAsia="en-US"/>
        </w:rPr>
        <w:t>եր</w:t>
      </w:r>
      <w:r w:rsidRPr="00712340">
        <w:rPr>
          <w:rFonts w:ascii="GHEA Grapalat" w:hAnsi="GHEA Grapalat" w:cs="Sylfaen"/>
          <w:sz w:val="20"/>
          <w:szCs w:val="24"/>
          <w:lang w:val="ru-RU" w:eastAsia="en-US"/>
        </w:rPr>
        <w:t>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նշված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փաստաթղթերը</w:t>
      </w:r>
      <w:r w:rsidRPr="00712340">
        <w:rPr>
          <w:rFonts w:ascii="GHEA Grapalat" w:hAnsi="GHEA Grapalat" w:cs="Sylfaen"/>
          <w:sz w:val="20"/>
          <w:szCs w:val="24"/>
          <w:lang w:val="af-ZA" w:eastAsia="en-US"/>
        </w:rPr>
        <w:t xml:space="preserve"> մասնակիցը </w:t>
      </w:r>
      <w:r w:rsidRPr="00712340">
        <w:rPr>
          <w:rFonts w:ascii="GHEA Grapalat" w:hAnsi="GHEA Grapalat" w:cs="Sylfaen"/>
          <w:sz w:val="20"/>
          <w:szCs w:val="24"/>
          <w:lang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ժամկետում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w:t>
      </w:r>
      <w:r w:rsidRPr="00712340">
        <w:rPr>
          <w:rFonts w:ascii="GHEA Grapalat" w:hAnsi="GHEA Grapalat" w:cs="Sylfaen"/>
          <w:sz w:val="20"/>
          <w:szCs w:val="24"/>
          <w:lang w:val="af-ZA" w:eastAsia="en-US"/>
        </w:rPr>
        <w:softHyphen/>
      </w:r>
      <w:r w:rsidRPr="00712340">
        <w:rPr>
          <w:rFonts w:ascii="GHEA Grapalat" w:hAnsi="GHEA Grapalat" w:cs="Sylfaen"/>
          <w:sz w:val="20"/>
          <w:szCs w:val="24"/>
          <w:lang w:val="ru-RU" w:eastAsia="en-US"/>
        </w:rPr>
        <w:t>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քարտուղարին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w:t>
      </w:r>
      <w:r w:rsidRPr="00712340">
        <w:rPr>
          <w:rFonts w:ascii="GHEA Grapalat" w:hAnsi="GHEA Grapalat" w:cs="Sylfaen"/>
          <w:sz w:val="20"/>
          <w:szCs w:val="24"/>
          <w:lang w:eastAsia="en-US"/>
        </w:rPr>
        <w:t>ն</w:t>
      </w:r>
      <w:r w:rsidRPr="00712340">
        <w:rPr>
          <w:rFonts w:ascii="GHEA Grapalat" w:hAnsi="GHEA Grapalat" w:cs="Sylfaen"/>
          <w:sz w:val="20"/>
          <w:szCs w:val="24"/>
          <w:lang w:val="ru-RU" w:eastAsia="en-US"/>
        </w:rPr>
        <w:t>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է</w:t>
      </w:r>
      <w:r w:rsidRPr="00712340">
        <w:rPr>
          <w:rFonts w:ascii="GHEA Grapalat" w:hAnsi="GHEA Grapalat" w:cs="Sylfaen"/>
          <w:sz w:val="20"/>
          <w:szCs w:val="24"/>
          <w:lang w:val="af-ZA" w:eastAsia="en-US"/>
        </w:rPr>
        <w:t xml:space="preserve"> վերջինիս՝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նախատեսված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էլեկտրոնային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փոստին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ուղարկելու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միջոցով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Քարտուղարը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պարտավոր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փաստաթղթերն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ստանալու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հաստատել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դրանց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ստանալու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հանգամանքը՝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hy-AM" w:eastAsia="en-US"/>
        </w:rPr>
        <w:t xml:space="preserve"> </w:t>
      </w:r>
      <w:r w:rsidRPr="00712340">
        <w:rPr>
          <w:rFonts w:ascii="GHEA Grapalat" w:hAnsi="GHEA Grapalat" w:cs="Sylfaen"/>
          <w:sz w:val="20"/>
          <w:szCs w:val="24"/>
          <w:lang w:val="ru-RU" w:eastAsia="en-US"/>
        </w:rPr>
        <w:t>հրավերում</w:t>
      </w:r>
      <w:r w:rsidRPr="00712340">
        <w:rPr>
          <w:rFonts w:ascii="GHEA Grapalat" w:hAnsi="GHEA Grapalat" w:cs="Sylfaen"/>
          <w:sz w:val="20"/>
          <w:szCs w:val="24"/>
          <w:lang w:val="hy-AM" w:eastAsia="en-US"/>
        </w:rPr>
        <w:t xml:space="preserve"> </w:t>
      </w:r>
      <w:r w:rsidRPr="00712340">
        <w:rPr>
          <w:rFonts w:ascii="GHEA Grapalat" w:hAnsi="GHEA Grapalat" w:cs="Sylfaen"/>
          <w:sz w:val="20"/>
          <w:szCs w:val="24"/>
          <w:lang w:val="ru-RU" w:eastAsia="en-US"/>
        </w:rPr>
        <w:t>նշված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իր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էլեկտրոնային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փոստից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մասնակցի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էլեկտրոնային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փոստին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հավաստում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ուղարկելու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միջոցով</w:t>
      </w:r>
      <w:r w:rsidRPr="00712340">
        <w:rPr>
          <w:rFonts w:ascii="GHEA Grapalat" w:hAnsi="GHEA Grapalat" w:cs="Sylfaen"/>
          <w:sz w:val="20"/>
          <w:szCs w:val="24"/>
          <w:lang w:val="af-ZA" w:eastAsia="en-US"/>
        </w:rPr>
        <w:t>:</w:t>
      </w:r>
    </w:p>
    <w:p w:rsidR="00631539" w:rsidRPr="00712340" w:rsidRDefault="00631539" w:rsidP="00631539">
      <w:pPr>
        <w:pStyle w:val="BodyTextIndent2"/>
        <w:spacing w:line="240" w:lineRule="auto"/>
        <w:ind w:firstLine="567"/>
        <w:rPr>
          <w:rFonts w:ascii="GHEA Grapalat" w:hAnsi="GHEA Grapalat" w:cs="Sylfaen"/>
          <w:szCs w:val="24"/>
        </w:rPr>
      </w:pPr>
      <w:r w:rsidRPr="00712340">
        <w:rPr>
          <w:rFonts w:ascii="GHEA Grapalat" w:hAnsi="GHEA Grapalat" w:cs="Sylfaen"/>
          <w:szCs w:val="24"/>
        </w:rPr>
        <w:t>8.1</w:t>
      </w:r>
      <w:r>
        <w:rPr>
          <w:rFonts w:ascii="GHEA Grapalat" w:hAnsi="GHEA Grapalat" w:cs="Sylfaen"/>
          <w:szCs w:val="24"/>
        </w:rPr>
        <w:t>5</w:t>
      </w:r>
      <w:r w:rsidRPr="00712340">
        <w:rPr>
          <w:rFonts w:ascii="GHEA Grapalat" w:hAnsi="GHEA Grapalat" w:cs="Sylfaen"/>
          <w:szCs w:val="24"/>
        </w:rPr>
        <w:t xml:space="preserve"> </w:t>
      </w:r>
      <w:r w:rsidRPr="00712340">
        <w:rPr>
          <w:rFonts w:ascii="GHEA Grapalat" w:hAnsi="GHEA Grapalat" w:cs="Sylfaen"/>
          <w:szCs w:val="24"/>
          <w:lang w:val="ru-RU"/>
        </w:rPr>
        <w:t>Մասնակիցները</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նրանց</w:t>
      </w:r>
      <w:r w:rsidRPr="00712340">
        <w:rPr>
          <w:rFonts w:ascii="GHEA Grapalat" w:hAnsi="GHEA Grapalat" w:cs="Sylfaen"/>
          <w:szCs w:val="24"/>
        </w:rPr>
        <w:t xml:space="preserve"> </w:t>
      </w:r>
      <w:r w:rsidRPr="00712340">
        <w:rPr>
          <w:rFonts w:ascii="GHEA Grapalat" w:hAnsi="GHEA Grapalat" w:cs="Sylfaen"/>
          <w:szCs w:val="24"/>
          <w:lang w:val="ru-RU"/>
        </w:rPr>
        <w:t>ներկայացուցիչները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ներկա</w:t>
      </w:r>
      <w:r w:rsidRPr="00712340">
        <w:rPr>
          <w:rFonts w:ascii="GHEA Grapalat" w:hAnsi="GHEA Grapalat" w:cs="Sylfaen"/>
          <w:szCs w:val="24"/>
        </w:rPr>
        <w:t xml:space="preserve"> լինել  </w:t>
      </w:r>
      <w:r w:rsidRPr="00712340">
        <w:rPr>
          <w:rFonts w:ascii="GHEA Grapalat" w:hAnsi="GHEA Grapalat" w:cs="Sylfaen"/>
          <w:szCs w:val="24"/>
          <w:lang w:val="ru-RU"/>
        </w:rPr>
        <w:t>հանձնաժողովի</w:t>
      </w:r>
      <w:r w:rsidRPr="00712340">
        <w:rPr>
          <w:rFonts w:ascii="GHEA Grapalat" w:hAnsi="GHEA Grapalat" w:cs="Sylfaen"/>
          <w:szCs w:val="24"/>
        </w:rPr>
        <w:t xml:space="preserve"> </w:t>
      </w:r>
      <w:r w:rsidRPr="00712340">
        <w:rPr>
          <w:rFonts w:ascii="GHEA Grapalat" w:hAnsi="GHEA Grapalat" w:cs="Sylfaen"/>
          <w:szCs w:val="24"/>
          <w:lang w:val="ru-RU"/>
        </w:rPr>
        <w:t>նիստերին։</w:t>
      </w:r>
      <w:r w:rsidRPr="00712340">
        <w:rPr>
          <w:rFonts w:ascii="GHEA Grapalat" w:hAnsi="GHEA Grapalat" w:cs="Sylfaen"/>
          <w:szCs w:val="24"/>
        </w:rPr>
        <w:t xml:space="preserve"> </w:t>
      </w:r>
      <w:r w:rsidRPr="00712340">
        <w:rPr>
          <w:rFonts w:ascii="GHEA Grapalat" w:hAnsi="GHEA Grapalat" w:cs="Sylfaen"/>
          <w:szCs w:val="24"/>
          <w:lang w:val="ru-RU"/>
        </w:rPr>
        <w:t>Մասնակիցները</w:t>
      </w:r>
      <w:r w:rsidRPr="00712340">
        <w:rPr>
          <w:rFonts w:ascii="GHEA Grapalat" w:hAnsi="GHEA Grapalat" w:cs="Sylfaen"/>
          <w:szCs w:val="24"/>
        </w:rPr>
        <w:t xml:space="preserve"> կամ </w:t>
      </w:r>
      <w:r w:rsidRPr="00712340">
        <w:rPr>
          <w:rFonts w:ascii="GHEA Grapalat" w:hAnsi="GHEA Grapalat" w:cs="Sylfaen"/>
          <w:szCs w:val="24"/>
          <w:lang w:val="ru-RU"/>
        </w:rPr>
        <w:t>նրանց</w:t>
      </w:r>
      <w:r w:rsidRPr="00712340">
        <w:rPr>
          <w:rFonts w:ascii="GHEA Grapalat" w:hAnsi="GHEA Grapalat" w:cs="Sylfaen"/>
          <w:szCs w:val="24"/>
        </w:rPr>
        <w:t xml:space="preserve"> </w:t>
      </w:r>
      <w:r w:rsidRPr="00712340">
        <w:rPr>
          <w:rFonts w:ascii="GHEA Grapalat" w:hAnsi="GHEA Grapalat" w:cs="Sylfaen"/>
          <w:szCs w:val="24"/>
          <w:lang w:val="ru-RU"/>
        </w:rPr>
        <w:t>ներկայացուցիչները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պահանջել</w:t>
      </w:r>
      <w:r w:rsidRPr="00712340">
        <w:rPr>
          <w:rFonts w:ascii="GHEA Grapalat" w:hAnsi="GHEA Grapalat" w:cs="Sylfaen"/>
          <w:szCs w:val="24"/>
        </w:rPr>
        <w:t xml:space="preserve"> </w:t>
      </w:r>
      <w:r w:rsidRPr="00712340">
        <w:rPr>
          <w:rFonts w:ascii="GHEA Grapalat" w:hAnsi="GHEA Grapalat" w:cs="Sylfaen"/>
          <w:szCs w:val="24"/>
          <w:lang w:val="ru-RU"/>
        </w:rPr>
        <w:t>հանձնաժողովի</w:t>
      </w:r>
      <w:r w:rsidRPr="00712340">
        <w:rPr>
          <w:rFonts w:ascii="GHEA Grapalat" w:hAnsi="GHEA Grapalat" w:cs="Sylfaen"/>
          <w:szCs w:val="24"/>
        </w:rPr>
        <w:t xml:space="preserve"> </w:t>
      </w:r>
      <w:r w:rsidRPr="00712340">
        <w:rPr>
          <w:rFonts w:ascii="GHEA Grapalat" w:hAnsi="GHEA Grapalat" w:cs="Sylfaen"/>
          <w:szCs w:val="24"/>
          <w:lang w:val="ru-RU"/>
        </w:rPr>
        <w:t>նիստերի</w:t>
      </w:r>
      <w:r w:rsidRPr="00712340">
        <w:rPr>
          <w:rFonts w:ascii="GHEA Grapalat" w:hAnsi="GHEA Grapalat" w:cs="Sylfaen"/>
          <w:szCs w:val="24"/>
        </w:rPr>
        <w:t xml:space="preserve"> </w:t>
      </w:r>
      <w:r w:rsidRPr="00712340">
        <w:rPr>
          <w:rFonts w:ascii="GHEA Grapalat" w:hAnsi="GHEA Grapalat" w:cs="Sylfaen"/>
          <w:szCs w:val="24"/>
          <w:lang w:val="ru-RU"/>
        </w:rPr>
        <w:t>արձանագրությունների</w:t>
      </w:r>
      <w:r w:rsidRPr="00712340">
        <w:rPr>
          <w:rFonts w:ascii="GHEA Grapalat" w:hAnsi="GHEA Grapalat" w:cs="Sylfaen"/>
          <w:szCs w:val="24"/>
        </w:rPr>
        <w:t xml:space="preserve"> </w:t>
      </w:r>
      <w:r w:rsidRPr="00712340">
        <w:rPr>
          <w:rFonts w:ascii="GHEA Grapalat" w:hAnsi="GHEA Grapalat" w:cs="Sylfaen"/>
          <w:szCs w:val="24"/>
          <w:lang w:val="ru-RU"/>
        </w:rPr>
        <w:t>պատճենները</w:t>
      </w:r>
      <w:r w:rsidRPr="00712340">
        <w:rPr>
          <w:rFonts w:ascii="GHEA Grapalat" w:hAnsi="GHEA Grapalat" w:cs="Sylfaen"/>
          <w:szCs w:val="24"/>
        </w:rPr>
        <w:t xml:space="preserve">, </w:t>
      </w:r>
      <w:r w:rsidRPr="00712340">
        <w:rPr>
          <w:rFonts w:ascii="GHEA Grapalat" w:hAnsi="GHEA Grapalat" w:cs="Sylfaen"/>
          <w:szCs w:val="24"/>
          <w:lang w:val="ru-RU"/>
        </w:rPr>
        <w:t>որոնք</w:t>
      </w:r>
      <w:r w:rsidRPr="00712340">
        <w:rPr>
          <w:rFonts w:ascii="GHEA Grapalat" w:hAnsi="GHEA Grapalat" w:cs="Sylfaen"/>
          <w:szCs w:val="24"/>
        </w:rPr>
        <w:t xml:space="preserve"> </w:t>
      </w:r>
      <w:r w:rsidRPr="00712340">
        <w:rPr>
          <w:rFonts w:ascii="GHEA Grapalat" w:hAnsi="GHEA Grapalat" w:cs="Sylfaen"/>
          <w:szCs w:val="24"/>
          <w:lang w:val="ru-RU"/>
        </w:rPr>
        <w:t>տրամադրվում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մեկ</w:t>
      </w:r>
      <w:r w:rsidRPr="00712340">
        <w:rPr>
          <w:rFonts w:ascii="GHEA Grapalat" w:hAnsi="GHEA Grapalat" w:cs="Sylfaen"/>
          <w:szCs w:val="24"/>
        </w:rPr>
        <w:t xml:space="preserve"> </w:t>
      </w:r>
      <w:r w:rsidRPr="00712340">
        <w:rPr>
          <w:rFonts w:ascii="GHEA Grapalat" w:hAnsi="GHEA Grapalat" w:cs="Sylfaen"/>
          <w:szCs w:val="24"/>
          <w:lang w:val="ru-RU"/>
        </w:rPr>
        <w:t>օրացուցային</w:t>
      </w:r>
      <w:r w:rsidRPr="00712340">
        <w:rPr>
          <w:rFonts w:ascii="GHEA Grapalat" w:hAnsi="GHEA Grapalat" w:cs="Sylfaen"/>
          <w:szCs w:val="24"/>
        </w:rPr>
        <w:t xml:space="preserve"> </w:t>
      </w:r>
      <w:r w:rsidRPr="00712340">
        <w:rPr>
          <w:rFonts w:ascii="GHEA Grapalat" w:hAnsi="GHEA Grapalat" w:cs="Sylfaen"/>
          <w:szCs w:val="24"/>
          <w:lang w:val="ru-RU"/>
        </w:rPr>
        <w:t>օրվա</w:t>
      </w:r>
      <w:r w:rsidRPr="00712340">
        <w:rPr>
          <w:rFonts w:ascii="GHEA Grapalat" w:hAnsi="GHEA Grapalat" w:cs="Sylfaen"/>
          <w:szCs w:val="24"/>
        </w:rPr>
        <w:t xml:space="preserve"> </w:t>
      </w:r>
      <w:r w:rsidRPr="00712340">
        <w:rPr>
          <w:rFonts w:ascii="GHEA Grapalat" w:hAnsi="GHEA Grapalat" w:cs="Sylfaen"/>
          <w:szCs w:val="24"/>
          <w:lang w:val="ru-RU"/>
        </w:rPr>
        <w:t>ընթացքում։</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8.1</w:t>
      </w:r>
      <w:r>
        <w:rPr>
          <w:rFonts w:ascii="GHEA Grapalat" w:hAnsi="GHEA Grapalat" w:cs="Sylfaen"/>
          <w:sz w:val="20"/>
          <w:lang w:val="af-ZA"/>
        </w:rPr>
        <w:t>6</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Հանձնաժողովի</w:t>
      </w:r>
      <w:r w:rsidRPr="00712340">
        <w:rPr>
          <w:rFonts w:ascii="GHEA Grapalat" w:hAnsi="GHEA Grapalat" w:cs="Sylfaen"/>
          <w:sz w:val="20"/>
          <w:lang w:val="af-ZA"/>
        </w:rPr>
        <w:t xml:space="preserve"> </w:t>
      </w:r>
      <w:r w:rsidRPr="00712340">
        <w:rPr>
          <w:rFonts w:ascii="GHEA Grapalat" w:hAnsi="GHEA Grapalat" w:cs="Sylfaen"/>
          <w:sz w:val="20"/>
          <w:lang w:val="ru-RU"/>
        </w:rPr>
        <w:t>և</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պատվիրատուի</w:t>
      </w:r>
      <w:r w:rsidRPr="00712340">
        <w:rPr>
          <w:rFonts w:ascii="GHEA Grapalat" w:hAnsi="GHEA Grapalat" w:cs="Sylfaen"/>
          <w:sz w:val="20"/>
          <w:lang w:val="af-ZA"/>
        </w:rPr>
        <w:t xml:space="preserve"> </w:t>
      </w:r>
      <w:r w:rsidRPr="00712340">
        <w:rPr>
          <w:rFonts w:ascii="GHEA Grapalat" w:hAnsi="GHEA Grapalat" w:cs="Sylfaen"/>
          <w:sz w:val="20"/>
          <w:lang w:val="ru-RU"/>
        </w:rPr>
        <w:t>կողմից</w:t>
      </w:r>
      <w:r w:rsidRPr="00712340">
        <w:rPr>
          <w:rFonts w:ascii="GHEA Grapalat" w:hAnsi="GHEA Grapalat" w:cs="Sylfaen"/>
          <w:sz w:val="20"/>
          <w:lang w:val="af-ZA"/>
        </w:rPr>
        <w:t xml:space="preserve"> </w:t>
      </w:r>
      <w:r w:rsidRPr="00712340">
        <w:rPr>
          <w:rFonts w:ascii="GHEA Grapalat" w:hAnsi="GHEA Grapalat" w:cs="Sylfaen"/>
          <w:sz w:val="20"/>
          <w:lang w:val="ru-RU"/>
        </w:rPr>
        <w:t>էլեկտրոնային</w:t>
      </w:r>
      <w:r w:rsidRPr="00712340">
        <w:rPr>
          <w:rFonts w:ascii="GHEA Grapalat" w:hAnsi="GHEA Grapalat" w:cs="Sylfaen"/>
          <w:sz w:val="20"/>
          <w:lang w:val="af-ZA"/>
        </w:rPr>
        <w:t xml:space="preserve"> </w:t>
      </w:r>
      <w:r w:rsidRPr="00712340">
        <w:rPr>
          <w:rFonts w:ascii="GHEA Grapalat" w:hAnsi="GHEA Grapalat" w:cs="Sylfaen"/>
          <w:sz w:val="20"/>
          <w:lang w:val="ru-RU"/>
        </w:rPr>
        <w:t>ծանուցումներն</w:t>
      </w:r>
      <w:r w:rsidRPr="00712340">
        <w:rPr>
          <w:rFonts w:ascii="GHEA Grapalat" w:hAnsi="GHEA Grapalat" w:cs="Sylfaen"/>
          <w:sz w:val="20"/>
          <w:lang w:val="af-ZA"/>
        </w:rPr>
        <w:t xml:space="preserve"> </w:t>
      </w:r>
      <w:r w:rsidRPr="00712340">
        <w:rPr>
          <w:rFonts w:ascii="GHEA Grapalat" w:hAnsi="GHEA Grapalat" w:cs="Sylfaen"/>
          <w:sz w:val="20"/>
          <w:lang w:val="ru-RU"/>
        </w:rPr>
        <w:t>ուղարկվում</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Pr="00712340">
        <w:rPr>
          <w:rFonts w:ascii="GHEA Grapalat" w:hAnsi="GHEA Grapalat" w:cs="Sylfaen"/>
          <w:sz w:val="20"/>
          <w:lang w:val="ru-RU"/>
        </w:rPr>
        <w:t>մասնակցի</w:t>
      </w:r>
      <w:r w:rsidRPr="00712340">
        <w:rPr>
          <w:rFonts w:ascii="GHEA Grapalat" w:hAnsi="GHEA Grapalat" w:cs="Sylfaen"/>
          <w:sz w:val="20"/>
          <w:lang w:val="af-ZA"/>
        </w:rPr>
        <w:t xml:space="preserve"> հայտում նշված էլեկտրոնային փոստին ուղարկելու միջոցով, </w:t>
      </w:r>
      <w:r w:rsidRPr="00712340">
        <w:rPr>
          <w:rFonts w:ascii="GHEA Grapalat" w:hAnsi="GHEA Grapalat" w:cs="Sylfaen"/>
          <w:sz w:val="20"/>
          <w:lang w:val="ru-RU"/>
        </w:rPr>
        <w:t>իսկ</w:t>
      </w:r>
      <w:r w:rsidRPr="00712340">
        <w:rPr>
          <w:rFonts w:ascii="GHEA Grapalat" w:hAnsi="GHEA Grapalat" w:cs="Sylfaen"/>
          <w:sz w:val="20"/>
          <w:lang w:val="af-ZA"/>
        </w:rPr>
        <w:t xml:space="preserve"> </w:t>
      </w:r>
      <w:r w:rsidRPr="00712340">
        <w:rPr>
          <w:rFonts w:ascii="GHEA Grapalat" w:hAnsi="GHEA Grapalat" w:cs="Sylfaen"/>
          <w:sz w:val="20"/>
          <w:lang w:val="ru-RU"/>
        </w:rPr>
        <w:t>մասնակցի</w:t>
      </w:r>
      <w:r w:rsidRPr="00712340">
        <w:rPr>
          <w:rFonts w:ascii="GHEA Grapalat" w:hAnsi="GHEA Grapalat" w:cs="Sylfaen"/>
          <w:sz w:val="20"/>
          <w:lang w:val="af-ZA"/>
        </w:rPr>
        <w:t xml:space="preserve"> </w:t>
      </w:r>
      <w:r w:rsidRPr="00712340">
        <w:rPr>
          <w:rFonts w:ascii="GHEA Grapalat" w:hAnsi="GHEA Grapalat" w:cs="Sylfaen"/>
          <w:sz w:val="20"/>
          <w:lang w:val="ru-RU"/>
        </w:rPr>
        <w:t>կողմից</w:t>
      </w:r>
      <w:r w:rsidRPr="00712340">
        <w:rPr>
          <w:rFonts w:ascii="GHEA Grapalat" w:hAnsi="GHEA Grapalat" w:cs="Sylfaen"/>
          <w:sz w:val="20"/>
          <w:lang w:val="af-ZA"/>
        </w:rPr>
        <w:t xml:space="preserve">` </w:t>
      </w:r>
      <w:r w:rsidRPr="00712340">
        <w:rPr>
          <w:rFonts w:ascii="GHEA Grapalat" w:hAnsi="GHEA Grapalat" w:cs="Sylfaen"/>
          <w:sz w:val="20"/>
          <w:lang w:val="ru-RU"/>
        </w:rPr>
        <w:t>իր</w:t>
      </w:r>
      <w:r w:rsidRPr="00712340">
        <w:rPr>
          <w:rFonts w:ascii="GHEA Grapalat" w:hAnsi="GHEA Grapalat" w:cs="Sylfaen"/>
          <w:sz w:val="20"/>
          <w:lang w:val="af-ZA"/>
        </w:rPr>
        <w:t xml:space="preserve"> </w:t>
      </w:r>
      <w:r w:rsidRPr="00712340">
        <w:rPr>
          <w:rFonts w:ascii="GHEA Grapalat" w:hAnsi="GHEA Grapalat" w:cs="Sylfaen"/>
          <w:sz w:val="20"/>
          <w:lang w:val="ru-RU"/>
        </w:rPr>
        <w:t>հայտում</w:t>
      </w:r>
      <w:r w:rsidRPr="00712340">
        <w:rPr>
          <w:rFonts w:ascii="GHEA Grapalat" w:hAnsi="GHEA Grapalat" w:cs="Sylfaen"/>
          <w:sz w:val="20"/>
          <w:lang w:val="af-ZA"/>
        </w:rPr>
        <w:t xml:space="preserve"> </w:t>
      </w:r>
      <w:r w:rsidRPr="00712340">
        <w:rPr>
          <w:rFonts w:ascii="GHEA Grapalat" w:hAnsi="GHEA Grapalat" w:cs="Sylfaen"/>
          <w:sz w:val="20"/>
          <w:lang w:val="ru-RU"/>
        </w:rPr>
        <w:t>նշված</w:t>
      </w:r>
      <w:r w:rsidRPr="00712340">
        <w:rPr>
          <w:rFonts w:ascii="GHEA Grapalat" w:hAnsi="GHEA Grapalat" w:cs="Sylfaen"/>
          <w:sz w:val="20"/>
          <w:lang w:val="af-ZA"/>
        </w:rPr>
        <w:t xml:space="preserve"> </w:t>
      </w:r>
      <w:r w:rsidRPr="00712340">
        <w:rPr>
          <w:rFonts w:ascii="GHEA Grapalat" w:hAnsi="GHEA Grapalat" w:cs="Sylfaen"/>
          <w:sz w:val="20"/>
          <w:lang w:val="ru-RU"/>
        </w:rPr>
        <w:t>էլեկտրոնային</w:t>
      </w:r>
      <w:r w:rsidRPr="00712340">
        <w:rPr>
          <w:rFonts w:ascii="GHEA Grapalat" w:hAnsi="GHEA Grapalat" w:cs="Sylfaen"/>
          <w:sz w:val="20"/>
          <w:lang w:val="af-ZA"/>
        </w:rPr>
        <w:t xml:space="preserve"> </w:t>
      </w:r>
      <w:r w:rsidRPr="00712340">
        <w:rPr>
          <w:rFonts w:ascii="GHEA Grapalat" w:hAnsi="GHEA Grapalat" w:cs="Sylfaen"/>
          <w:sz w:val="20"/>
          <w:lang w:val="ru-RU"/>
        </w:rPr>
        <w:t>փոստից</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հրավերում</w:t>
      </w:r>
      <w:r w:rsidRPr="00712340">
        <w:rPr>
          <w:rFonts w:ascii="GHEA Grapalat" w:hAnsi="GHEA Grapalat" w:cs="Sylfaen"/>
          <w:sz w:val="20"/>
          <w:lang w:val="af-ZA"/>
        </w:rPr>
        <w:t xml:space="preserve"> </w:t>
      </w:r>
      <w:r w:rsidRPr="00712340">
        <w:rPr>
          <w:rFonts w:ascii="GHEA Grapalat" w:hAnsi="GHEA Grapalat" w:cs="Sylfaen"/>
          <w:sz w:val="20"/>
          <w:lang w:val="ru-RU"/>
        </w:rPr>
        <w:t>նշված</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հանձնաժողովի</w:t>
      </w:r>
      <w:r w:rsidRPr="00712340">
        <w:rPr>
          <w:rFonts w:ascii="GHEA Grapalat" w:hAnsi="GHEA Grapalat" w:cs="Sylfaen"/>
          <w:sz w:val="20"/>
          <w:lang w:val="af-ZA"/>
        </w:rPr>
        <w:t xml:space="preserve"> </w:t>
      </w:r>
      <w:r w:rsidRPr="00712340">
        <w:rPr>
          <w:rFonts w:ascii="GHEA Grapalat" w:hAnsi="GHEA Grapalat" w:cs="Sylfaen"/>
          <w:sz w:val="20"/>
          <w:lang w:val="ru-RU"/>
        </w:rPr>
        <w:t>քարտուղարի</w:t>
      </w:r>
      <w:r w:rsidRPr="00712340">
        <w:rPr>
          <w:rFonts w:ascii="GHEA Grapalat" w:hAnsi="GHEA Grapalat" w:cs="Sylfaen"/>
          <w:sz w:val="20"/>
          <w:lang w:val="af-ZA"/>
        </w:rPr>
        <w:t xml:space="preserve"> </w:t>
      </w:r>
      <w:r w:rsidRPr="00712340">
        <w:rPr>
          <w:rFonts w:ascii="GHEA Grapalat" w:hAnsi="GHEA Grapalat" w:cs="Sylfaen"/>
          <w:sz w:val="20"/>
          <w:lang w:val="ru-RU"/>
        </w:rPr>
        <w:t>էլեկտրոնային</w:t>
      </w:r>
      <w:r w:rsidRPr="00712340">
        <w:rPr>
          <w:rFonts w:ascii="GHEA Grapalat" w:hAnsi="GHEA Grapalat" w:cs="Sylfaen"/>
          <w:sz w:val="20"/>
          <w:lang w:val="af-ZA"/>
        </w:rPr>
        <w:t xml:space="preserve"> </w:t>
      </w:r>
      <w:r w:rsidRPr="00712340">
        <w:rPr>
          <w:rFonts w:ascii="GHEA Grapalat" w:hAnsi="GHEA Grapalat" w:cs="Sylfaen"/>
          <w:sz w:val="20"/>
          <w:lang w:val="ru-RU"/>
        </w:rPr>
        <w:t>փոստին</w:t>
      </w:r>
      <w:r w:rsidRPr="00712340">
        <w:rPr>
          <w:rFonts w:ascii="GHEA Grapalat" w:hAnsi="GHEA Grapalat" w:cs="Sylfaen"/>
          <w:sz w:val="20"/>
          <w:lang w:val="af-ZA"/>
        </w:rPr>
        <w:t xml:space="preserve"> </w:t>
      </w:r>
      <w:r w:rsidRPr="00712340">
        <w:rPr>
          <w:rFonts w:ascii="GHEA Grapalat" w:hAnsi="GHEA Grapalat"/>
          <w:sz w:val="20"/>
          <w:szCs w:val="20"/>
          <w:lang w:val="af-ZA" w:eastAsia="x-none"/>
        </w:rPr>
        <w:t>ուղարկվելու միջոցով:</w:t>
      </w:r>
    </w:p>
    <w:p w:rsidR="00631539" w:rsidRPr="00712340" w:rsidRDefault="00631539" w:rsidP="00631539">
      <w:pPr>
        <w:ind w:firstLine="567"/>
        <w:jc w:val="both"/>
        <w:rPr>
          <w:rFonts w:ascii="GHEA Grapalat" w:hAnsi="GHEA Grapalat"/>
          <w:sz w:val="20"/>
          <w:szCs w:val="20"/>
          <w:lang w:val="af-ZA" w:eastAsia="x-none"/>
        </w:rPr>
      </w:pPr>
      <w:r w:rsidRPr="0071234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31539" w:rsidRPr="00712340" w:rsidRDefault="00631539" w:rsidP="00631539">
      <w:pPr>
        <w:ind w:firstLine="567"/>
        <w:jc w:val="both"/>
        <w:rPr>
          <w:rFonts w:ascii="GHEA Grapalat" w:hAnsi="GHEA Grapalat"/>
          <w:sz w:val="20"/>
          <w:szCs w:val="20"/>
          <w:lang w:val="af-ZA" w:eastAsia="x-none"/>
        </w:rPr>
      </w:pPr>
      <w:r w:rsidRPr="00712340">
        <w:rPr>
          <w:rFonts w:ascii="GHEA Grapalat" w:hAnsi="GHEA Grapalat"/>
          <w:sz w:val="20"/>
          <w:szCs w:val="20"/>
          <w:lang w:val="af-ZA" w:eastAsia="x-none"/>
        </w:rPr>
        <w:t>8.1</w:t>
      </w:r>
      <w:r>
        <w:rPr>
          <w:rFonts w:ascii="GHEA Grapalat" w:hAnsi="GHEA Grapalat"/>
          <w:sz w:val="20"/>
          <w:szCs w:val="20"/>
          <w:lang w:val="af-ZA" w:eastAsia="x-none"/>
        </w:rPr>
        <w:t>8</w:t>
      </w:r>
      <w:r w:rsidRPr="00712340">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w:t>
      </w:r>
      <w:r w:rsidRPr="00712340">
        <w:rPr>
          <w:rFonts w:ascii="GHEA Grapalat" w:hAnsi="GHEA Grapalat"/>
          <w:sz w:val="20"/>
          <w:szCs w:val="20"/>
          <w:lang w:val="af-ZA" w:eastAsia="x-none"/>
        </w:rPr>
        <w:lastRenderedPageBreak/>
        <w:t xml:space="preserve">զբաղեցրած մասնակիցը՝ սույն </w:t>
      </w:r>
      <w:r w:rsidRPr="00712340">
        <w:rPr>
          <w:rFonts w:ascii="GHEA Grapalat" w:hAnsi="GHEA Grapalat"/>
          <w:sz w:val="20"/>
          <w:szCs w:val="20"/>
          <w:lang w:val="hy-AM" w:eastAsia="x-none"/>
        </w:rPr>
        <w:t>հրավերի 1-ին մասի 8.1</w:t>
      </w:r>
      <w:r w:rsidRPr="00631539">
        <w:rPr>
          <w:rFonts w:ascii="GHEA Grapalat" w:hAnsi="GHEA Grapalat"/>
          <w:sz w:val="20"/>
          <w:szCs w:val="20"/>
          <w:lang w:val="hy-AM" w:eastAsia="x-none"/>
        </w:rPr>
        <w:t>2</w:t>
      </w:r>
      <w:r w:rsidRPr="00712340">
        <w:rPr>
          <w:rFonts w:ascii="GHEA Grapalat" w:hAnsi="GHEA Grapalat"/>
          <w:sz w:val="20"/>
          <w:szCs w:val="20"/>
          <w:lang w:val="hy-AM" w:eastAsia="x-none"/>
        </w:rPr>
        <w:t>-ից 8.</w:t>
      </w:r>
      <w:r w:rsidRPr="00631539">
        <w:rPr>
          <w:rFonts w:ascii="GHEA Grapalat" w:hAnsi="GHEA Grapalat"/>
          <w:sz w:val="20"/>
          <w:szCs w:val="20"/>
          <w:lang w:val="hy-AM" w:eastAsia="x-none"/>
        </w:rPr>
        <w:t>19</w:t>
      </w:r>
      <w:r w:rsidRPr="00712340">
        <w:rPr>
          <w:rFonts w:ascii="GHEA Grapalat" w:hAnsi="GHEA Grapalat"/>
          <w:sz w:val="20"/>
          <w:szCs w:val="20"/>
          <w:lang w:val="hy-AM" w:eastAsia="x-none"/>
        </w:rPr>
        <w:t>րդ կետերով սահմանված ընթացակարգ</w:t>
      </w:r>
      <w:r w:rsidRPr="00631539">
        <w:rPr>
          <w:rFonts w:ascii="GHEA Grapalat" w:hAnsi="GHEA Grapalat"/>
          <w:sz w:val="20"/>
          <w:szCs w:val="20"/>
          <w:lang w:val="hy-AM" w:eastAsia="x-none"/>
        </w:rPr>
        <w:t>ի կիրառմամբ</w:t>
      </w:r>
      <w:r w:rsidRPr="00712340">
        <w:rPr>
          <w:rFonts w:ascii="GHEA Grapalat" w:hAnsi="GHEA Grapalat"/>
          <w:sz w:val="20"/>
          <w:szCs w:val="20"/>
          <w:lang w:val="af-ZA" w:eastAsia="x-none"/>
        </w:rPr>
        <w:t>:</w:t>
      </w:r>
    </w:p>
    <w:p w:rsidR="00631539" w:rsidRPr="00712340" w:rsidRDefault="00631539" w:rsidP="00631539">
      <w:pPr>
        <w:pStyle w:val="BodyTextIndent2"/>
        <w:spacing w:line="240" w:lineRule="auto"/>
        <w:ind w:firstLine="567"/>
        <w:rPr>
          <w:rFonts w:ascii="GHEA Grapalat" w:hAnsi="GHEA Grapalat" w:cs="Sylfaen"/>
          <w:szCs w:val="24"/>
        </w:rPr>
      </w:pPr>
      <w:r w:rsidRPr="00712340">
        <w:rPr>
          <w:rFonts w:ascii="GHEA Grapalat" w:hAnsi="GHEA Grapalat" w:cs="Sylfaen"/>
          <w:szCs w:val="24"/>
        </w:rPr>
        <w:t>8</w:t>
      </w:r>
      <w:r w:rsidRPr="00712340">
        <w:rPr>
          <w:rFonts w:ascii="GHEA Grapalat" w:hAnsi="GHEA Grapalat" w:cs="Sylfaen"/>
          <w:szCs w:val="24"/>
          <w:lang w:val="hy-AM"/>
        </w:rPr>
        <w:t>.</w:t>
      </w:r>
      <w:r w:rsidRPr="00631539">
        <w:rPr>
          <w:rFonts w:ascii="GHEA Grapalat" w:hAnsi="GHEA Grapalat" w:cs="Sylfaen"/>
          <w:szCs w:val="24"/>
        </w:rPr>
        <w:t>19</w:t>
      </w:r>
      <w:r w:rsidRPr="00712340">
        <w:rPr>
          <w:rFonts w:ascii="GHEA Grapalat" w:hAnsi="GHEA Grapalat" w:cs="Sylfaen"/>
          <w:szCs w:val="24"/>
        </w:rPr>
        <w:t xml:space="preserve"> </w:t>
      </w:r>
      <w:r w:rsidRPr="00712340">
        <w:rPr>
          <w:rFonts w:ascii="GHEA Grapalat" w:hAnsi="GHEA Grapalat" w:cs="Sylfaen"/>
          <w:szCs w:val="24"/>
          <w:lang w:val="ru-RU"/>
        </w:rPr>
        <w:t>Մասնակից</w:t>
      </w:r>
      <w:r w:rsidRPr="00712340">
        <w:rPr>
          <w:rFonts w:ascii="GHEA Grapalat" w:hAnsi="GHEA Grapalat" w:cs="Sylfaen"/>
          <w:szCs w:val="24"/>
          <w:lang w:val="en-US"/>
        </w:rPr>
        <w:t>ն</w:t>
      </w:r>
      <w:r w:rsidRPr="00712340">
        <w:rPr>
          <w:rFonts w:ascii="GHEA Grapalat" w:hAnsi="GHEA Grapalat" w:cs="Sylfaen"/>
          <w:szCs w:val="24"/>
        </w:rPr>
        <w:t xml:space="preserve"> </w:t>
      </w:r>
      <w:r w:rsidRPr="00712340">
        <w:rPr>
          <w:rFonts w:ascii="GHEA Grapalat" w:hAnsi="GHEA Grapalat" w:cs="Sylfaen"/>
          <w:szCs w:val="24"/>
          <w:lang w:val="ru-RU"/>
        </w:rPr>
        <w:t>իրեն</w:t>
      </w:r>
      <w:r w:rsidRPr="00712340">
        <w:rPr>
          <w:rFonts w:ascii="GHEA Grapalat" w:hAnsi="GHEA Grapalat" w:cs="Sylfaen"/>
          <w:szCs w:val="24"/>
        </w:rPr>
        <w:t xml:space="preserve"> </w:t>
      </w:r>
      <w:r w:rsidRPr="00712340">
        <w:rPr>
          <w:rFonts w:ascii="GHEA Grapalat" w:hAnsi="GHEA Grapalat" w:cs="Sylfaen"/>
          <w:szCs w:val="24"/>
          <w:lang w:val="ru-RU"/>
        </w:rPr>
        <w:t>ներկայացված</w:t>
      </w:r>
      <w:r w:rsidRPr="00712340">
        <w:rPr>
          <w:rFonts w:ascii="GHEA Grapalat" w:hAnsi="GHEA Grapalat" w:cs="Sylfaen"/>
          <w:szCs w:val="24"/>
        </w:rPr>
        <w:t xml:space="preserve"> </w:t>
      </w:r>
      <w:r w:rsidRPr="00712340">
        <w:rPr>
          <w:rFonts w:ascii="GHEA Grapalat" w:hAnsi="GHEA Grapalat" w:cs="Sylfaen"/>
          <w:szCs w:val="24"/>
          <w:lang w:val="ru-RU"/>
        </w:rPr>
        <w:t>պահանջների</w:t>
      </w:r>
      <w:r w:rsidRPr="00712340">
        <w:rPr>
          <w:rFonts w:ascii="GHEA Grapalat" w:hAnsi="GHEA Grapalat" w:cs="Sylfaen"/>
          <w:szCs w:val="24"/>
        </w:rPr>
        <w:t xml:space="preserve"> </w:t>
      </w:r>
      <w:r w:rsidRPr="00712340">
        <w:rPr>
          <w:rFonts w:ascii="GHEA Grapalat" w:hAnsi="GHEA Grapalat" w:cs="Sylfaen"/>
          <w:szCs w:val="24"/>
          <w:lang w:val="ru-RU"/>
        </w:rPr>
        <w:t>համապատասխանության</w:t>
      </w:r>
      <w:r w:rsidRPr="00712340">
        <w:rPr>
          <w:rFonts w:ascii="GHEA Grapalat" w:hAnsi="GHEA Grapalat" w:cs="Sylfaen"/>
          <w:szCs w:val="24"/>
        </w:rPr>
        <w:t xml:space="preserve"> </w:t>
      </w:r>
      <w:r w:rsidRPr="00712340">
        <w:rPr>
          <w:rFonts w:ascii="GHEA Grapalat" w:hAnsi="GHEA Grapalat" w:cs="Sylfaen"/>
          <w:szCs w:val="24"/>
          <w:lang w:val="ru-RU"/>
        </w:rPr>
        <w:t>հիմնավորման</w:t>
      </w:r>
      <w:r w:rsidRPr="00712340">
        <w:rPr>
          <w:rFonts w:ascii="GHEA Grapalat" w:hAnsi="GHEA Grapalat" w:cs="Sylfaen"/>
          <w:szCs w:val="24"/>
        </w:rPr>
        <w:t xml:space="preserve"> </w:t>
      </w:r>
      <w:r w:rsidRPr="00712340">
        <w:rPr>
          <w:rFonts w:ascii="GHEA Grapalat" w:hAnsi="GHEA Grapalat" w:cs="Sylfaen"/>
          <w:szCs w:val="24"/>
          <w:lang w:val="ru-RU"/>
        </w:rPr>
        <w:t>նպատակով</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ներկայացնել</w:t>
      </w:r>
      <w:r w:rsidRPr="00712340">
        <w:rPr>
          <w:rFonts w:ascii="GHEA Grapalat" w:hAnsi="GHEA Grapalat" w:cs="Sylfaen"/>
          <w:szCs w:val="24"/>
        </w:rPr>
        <w:t xml:space="preserve"> </w:t>
      </w:r>
      <w:r w:rsidRPr="00712340">
        <w:rPr>
          <w:rFonts w:ascii="GHEA Grapalat" w:hAnsi="GHEA Grapalat" w:cs="Sylfaen"/>
          <w:szCs w:val="24"/>
          <w:lang w:val="ru-RU"/>
        </w:rPr>
        <w:t>լրացուցիչ</w:t>
      </w:r>
      <w:r w:rsidRPr="00712340">
        <w:rPr>
          <w:rFonts w:ascii="GHEA Grapalat" w:hAnsi="GHEA Grapalat" w:cs="Sylfaen"/>
          <w:szCs w:val="24"/>
        </w:rPr>
        <w:t xml:space="preserve"> </w:t>
      </w:r>
      <w:r w:rsidRPr="00712340">
        <w:rPr>
          <w:rFonts w:ascii="GHEA Grapalat" w:hAnsi="GHEA Grapalat" w:cs="Sylfaen"/>
          <w:szCs w:val="24"/>
          <w:lang w:val="ru-RU"/>
        </w:rPr>
        <w:t>այլ</w:t>
      </w:r>
      <w:r w:rsidRPr="00712340">
        <w:rPr>
          <w:rFonts w:ascii="GHEA Grapalat" w:hAnsi="GHEA Grapalat" w:cs="Sylfaen"/>
          <w:szCs w:val="24"/>
        </w:rPr>
        <w:t xml:space="preserve"> </w:t>
      </w:r>
      <w:r w:rsidRPr="00712340">
        <w:rPr>
          <w:rFonts w:ascii="GHEA Grapalat" w:hAnsi="GHEA Grapalat" w:cs="Sylfaen"/>
          <w:szCs w:val="24"/>
          <w:lang w:val="ru-RU"/>
        </w:rPr>
        <w:t>փաստաթղթեր</w:t>
      </w:r>
      <w:r w:rsidRPr="00712340">
        <w:rPr>
          <w:rFonts w:ascii="GHEA Grapalat" w:hAnsi="GHEA Grapalat" w:cs="Sylfaen"/>
          <w:szCs w:val="24"/>
        </w:rPr>
        <w:t xml:space="preserve">, </w:t>
      </w:r>
      <w:r w:rsidRPr="00712340">
        <w:rPr>
          <w:rFonts w:ascii="GHEA Grapalat" w:hAnsi="GHEA Grapalat" w:cs="Sylfaen"/>
          <w:szCs w:val="24"/>
          <w:lang w:val="ru-RU"/>
        </w:rPr>
        <w:t>տեղեկություններ</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նյութեր։</w:t>
      </w:r>
    </w:p>
    <w:p w:rsidR="00631539" w:rsidRPr="00712340" w:rsidRDefault="00631539" w:rsidP="00631539">
      <w:pPr>
        <w:pStyle w:val="BodyTextIndent2"/>
        <w:spacing w:line="240" w:lineRule="auto"/>
        <w:ind w:firstLine="567"/>
        <w:rPr>
          <w:rFonts w:ascii="GHEA Grapalat" w:hAnsi="GHEA Grapalat" w:cs="Sylfaen"/>
          <w:szCs w:val="24"/>
        </w:rPr>
      </w:pPr>
      <w:r w:rsidRPr="00712340">
        <w:rPr>
          <w:rFonts w:ascii="GHEA Grapalat" w:hAnsi="GHEA Grapalat" w:cs="Sylfaen"/>
          <w:szCs w:val="24"/>
          <w:lang w:val="en-US"/>
        </w:rPr>
        <w:t>Հ</w:t>
      </w:r>
      <w:r w:rsidRPr="00712340">
        <w:rPr>
          <w:rFonts w:ascii="GHEA Grapalat" w:hAnsi="GHEA Grapalat" w:cs="Sylfaen"/>
          <w:szCs w:val="24"/>
          <w:lang w:val="ru-RU"/>
        </w:rPr>
        <w:t>անձնաժողովը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ստուգել</w:t>
      </w:r>
      <w:r w:rsidRPr="00712340">
        <w:rPr>
          <w:rFonts w:ascii="GHEA Grapalat" w:hAnsi="GHEA Grapalat" w:cs="Sylfaen"/>
          <w:szCs w:val="24"/>
        </w:rPr>
        <w:t xml:space="preserve"> </w:t>
      </w:r>
      <w:r w:rsidRPr="00712340">
        <w:rPr>
          <w:rFonts w:ascii="GHEA Grapalat" w:hAnsi="GHEA Grapalat" w:cs="Sylfaen"/>
          <w:szCs w:val="24"/>
          <w:lang w:val="en-US"/>
        </w:rPr>
        <w:t>մ</w:t>
      </w:r>
      <w:r w:rsidRPr="00712340">
        <w:rPr>
          <w:rFonts w:ascii="GHEA Grapalat" w:hAnsi="GHEA Grapalat" w:cs="Sylfaen"/>
          <w:szCs w:val="24"/>
          <w:lang w:val="ru-RU"/>
        </w:rPr>
        <w:t>ասնակցի</w:t>
      </w:r>
      <w:r w:rsidRPr="00712340">
        <w:rPr>
          <w:rFonts w:ascii="GHEA Grapalat" w:hAnsi="GHEA Grapalat" w:cs="Sylfaen"/>
          <w:szCs w:val="24"/>
        </w:rPr>
        <w:t xml:space="preserve"> </w:t>
      </w:r>
      <w:r w:rsidRPr="00712340">
        <w:rPr>
          <w:rFonts w:ascii="GHEA Grapalat" w:hAnsi="GHEA Grapalat" w:cs="Sylfaen"/>
          <w:szCs w:val="24"/>
          <w:lang w:val="ru-RU"/>
        </w:rPr>
        <w:t>ներկայացրած</w:t>
      </w:r>
      <w:r w:rsidRPr="00712340">
        <w:rPr>
          <w:rFonts w:ascii="GHEA Grapalat" w:hAnsi="GHEA Grapalat" w:cs="Sylfaen"/>
          <w:szCs w:val="24"/>
        </w:rPr>
        <w:t xml:space="preserve"> </w:t>
      </w:r>
      <w:r w:rsidRPr="00712340">
        <w:rPr>
          <w:rFonts w:ascii="GHEA Grapalat" w:hAnsi="GHEA Grapalat" w:cs="Sylfaen"/>
          <w:szCs w:val="24"/>
          <w:lang w:val="ru-RU"/>
        </w:rPr>
        <w:t>տվյալների</w:t>
      </w:r>
      <w:r w:rsidRPr="00712340">
        <w:rPr>
          <w:rFonts w:ascii="GHEA Grapalat" w:hAnsi="GHEA Grapalat" w:cs="Sylfaen"/>
          <w:szCs w:val="24"/>
        </w:rPr>
        <w:t xml:space="preserve"> </w:t>
      </w:r>
      <w:r w:rsidRPr="00712340">
        <w:rPr>
          <w:rFonts w:ascii="GHEA Grapalat" w:hAnsi="GHEA Grapalat" w:cs="Sylfaen"/>
          <w:szCs w:val="24"/>
          <w:lang w:val="ru-RU"/>
        </w:rPr>
        <w:t>իսկությունը</w:t>
      </w:r>
      <w:r w:rsidRPr="00712340">
        <w:rPr>
          <w:rFonts w:ascii="GHEA Grapalat" w:hAnsi="GHEA Grapalat" w:cs="Sylfaen"/>
          <w:szCs w:val="24"/>
        </w:rPr>
        <w:t xml:space="preserve">` </w:t>
      </w:r>
      <w:r w:rsidRPr="00712340">
        <w:rPr>
          <w:rFonts w:ascii="GHEA Grapalat" w:hAnsi="GHEA Grapalat" w:cs="Sylfaen"/>
          <w:szCs w:val="24"/>
          <w:lang w:val="ru-RU"/>
        </w:rPr>
        <w:t>օգտագործելով</w:t>
      </w:r>
      <w:r w:rsidRPr="00712340">
        <w:rPr>
          <w:rFonts w:ascii="GHEA Grapalat" w:hAnsi="GHEA Grapalat" w:cs="Sylfaen"/>
          <w:szCs w:val="24"/>
        </w:rPr>
        <w:t xml:space="preserve"> </w:t>
      </w:r>
      <w:r w:rsidRPr="00712340">
        <w:rPr>
          <w:rFonts w:ascii="GHEA Grapalat" w:hAnsi="GHEA Grapalat" w:cs="Sylfaen"/>
          <w:szCs w:val="24"/>
          <w:lang w:val="ru-RU"/>
        </w:rPr>
        <w:t>պաշտոնական</w:t>
      </w:r>
      <w:r w:rsidRPr="00712340">
        <w:rPr>
          <w:rFonts w:ascii="GHEA Grapalat" w:hAnsi="GHEA Grapalat" w:cs="Sylfaen"/>
          <w:szCs w:val="24"/>
        </w:rPr>
        <w:t xml:space="preserve"> </w:t>
      </w:r>
      <w:r w:rsidRPr="00712340">
        <w:rPr>
          <w:rFonts w:ascii="GHEA Grapalat" w:hAnsi="GHEA Grapalat" w:cs="Sylfaen"/>
          <w:szCs w:val="24"/>
          <w:lang w:val="ru-RU"/>
        </w:rPr>
        <w:t>աղբյուրներից</w:t>
      </w:r>
      <w:r w:rsidRPr="00712340">
        <w:rPr>
          <w:rFonts w:ascii="GHEA Grapalat" w:hAnsi="GHEA Grapalat" w:cs="Sylfaen"/>
          <w:szCs w:val="24"/>
        </w:rPr>
        <w:t xml:space="preserve"> </w:t>
      </w:r>
      <w:r w:rsidRPr="00712340">
        <w:rPr>
          <w:rFonts w:ascii="GHEA Grapalat" w:hAnsi="GHEA Grapalat" w:cs="Sylfaen"/>
          <w:szCs w:val="24"/>
          <w:lang w:val="ru-RU"/>
        </w:rPr>
        <w:t>ստացված</w:t>
      </w:r>
      <w:r w:rsidRPr="00712340">
        <w:rPr>
          <w:rFonts w:ascii="GHEA Grapalat" w:hAnsi="GHEA Grapalat" w:cs="Sylfaen"/>
          <w:szCs w:val="24"/>
        </w:rPr>
        <w:t xml:space="preserve"> </w:t>
      </w:r>
      <w:r w:rsidRPr="00712340">
        <w:rPr>
          <w:rFonts w:ascii="GHEA Grapalat" w:hAnsi="GHEA Grapalat" w:cs="Sylfaen"/>
          <w:szCs w:val="24"/>
          <w:lang w:val="ru-RU"/>
        </w:rPr>
        <w:t>տվյալներ</w:t>
      </w:r>
      <w:r w:rsidRPr="00712340">
        <w:rPr>
          <w:rFonts w:ascii="GHEA Grapalat" w:hAnsi="GHEA Grapalat" w:cs="Sylfaen"/>
          <w:szCs w:val="24"/>
        </w:rPr>
        <w:t xml:space="preserve"> </w:t>
      </w:r>
      <w:r w:rsidRPr="00712340">
        <w:rPr>
          <w:rFonts w:ascii="GHEA Grapalat" w:hAnsi="GHEA Grapalat" w:cs="Sylfaen"/>
          <w:szCs w:val="24"/>
          <w:lang w:val="ru-RU"/>
        </w:rPr>
        <w:t>կամ</w:t>
      </w:r>
      <w:r w:rsidRPr="00712340">
        <w:rPr>
          <w:rFonts w:ascii="GHEA Grapalat" w:hAnsi="GHEA Grapalat" w:cs="Sylfaen"/>
          <w:szCs w:val="24"/>
        </w:rPr>
        <w:t xml:space="preserve"> </w:t>
      </w:r>
      <w:r w:rsidRPr="00712340">
        <w:rPr>
          <w:rFonts w:ascii="GHEA Grapalat" w:hAnsi="GHEA Grapalat" w:cs="Sylfaen"/>
          <w:szCs w:val="24"/>
          <w:lang w:val="ru-RU"/>
        </w:rPr>
        <w:t>դրա</w:t>
      </w:r>
      <w:r w:rsidRPr="00712340">
        <w:rPr>
          <w:rFonts w:ascii="GHEA Grapalat" w:hAnsi="GHEA Grapalat" w:cs="Sylfaen"/>
          <w:szCs w:val="24"/>
        </w:rPr>
        <w:t xml:space="preserve"> </w:t>
      </w:r>
      <w:r w:rsidRPr="00712340">
        <w:rPr>
          <w:rFonts w:ascii="GHEA Grapalat" w:hAnsi="GHEA Grapalat" w:cs="Sylfaen"/>
          <w:szCs w:val="24"/>
          <w:lang w:val="ru-RU"/>
        </w:rPr>
        <w:t>մասին</w:t>
      </w:r>
      <w:r w:rsidRPr="00712340">
        <w:rPr>
          <w:rFonts w:ascii="GHEA Grapalat" w:hAnsi="GHEA Grapalat" w:cs="Sylfaen"/>
          <w:szCs w:val="24"/>
        </w:rPr>
        <w:t xml:space="preserve"> </w:t>
      </w:r>
      <w:r w:rsidRPr="00712340">
        <w:rPr>
          <w:rFonts w:ascii="GHEA Grapalat" w:hAnsi="GHEA Grapalat" w:cs="Sylfaen"/>
          <w:szCs w:val="24"/>
          <w:lang w:val="ru-RU"/>
        </w:rPr>
        <w:t>ստանալով</w:t>
      </w:r>
      <w:r w:rsidRPr="00712340">
        <w:rPr>
          <w:rFonts w:ascii="GHEA Grapalat" w:hAnsi="GHEA Grapalat" w:cs="Sylfaen"/>
          <w:szCs w:val="24"/>
        </w:rPr>
        <w:t xml:space="preserve"> </w:t>
      </w:r>
      <w:r w:rsidRPr="00712340">
        <w:rPr>
          <w:rFonts w:ascii="GHEA Grapalat" w:hAnsi="GHEA Grapalat" w:cs="Sylfaen"/>
          <w:szCs w:val="24"/>
          <w:lang w:val="ru-RU"/>
        </w:rPr>
        <w:t>իրավասու</w:t>
      </w:r>
      <w:r w:rsidRPr="00712340">
        <w:rPr>
          <w:rFonts w:ascii="GHEA Grapalat" w:hAnsi="GHEA Grapalat" w:cs="Sylfaen"/>
          <w:szCs w:val="24"/>
        </w:rPr>
        <w:t xml:space="preserve"> </w:t>
      </w:r>
      <w:r w:rsidRPr="00712340">
        <w:rPr>
          <w:rFonts w:ascii="GHEA Grapalat" w:hAnsi="GHEA Grapalat" w:cs="Sylfaen"/>
          <w:szCs w:val="24"/>
          <w:lang w:val="ru-RU"/>
        </w:rPr>
        <w:t>մարմինների</w:t>
      </w:r>
      <w:r w:rsidRPr="00712340">
        <w:rPr>
          <w:rFonts w:ascii="GHEA Grapalat" w:hAnsi="GHEA Grapalat" w:cs="Sylfaen"/>
          <w:szCs w:val="24"/>
        </w:rPr>
        <w:t xml:space="preserve"> </w:t>
      </w:r>
      <w:r w:rsidRPr="00712340">
        <w:rPr>
          <w:rFonts w:ascii="GHEA Grapalat" w:hAnsi="GHEA Grapalat" w:cs="Sylfaen"/>
          <w:szCs w:val="24"/>
          <w:lang w:val="ru-RU"/>
        </w:rPr>
        <w:t>գրավոր</w:t>
      </w:r>
      <w:r w:rsidRPr="00712340">
        <w:rPr>
          <w:rFonts w:ascii="GHEA Grapalat" w:hAnsi="GHEA Grapalat" w:cs="Sylfaen"/>
          <w:szCs w:val="24"/>
        </w:rPr>
        <w:t xml:space="preserve"> </w:t>
      </w:r>
      <w:r w:rsidRPr="00712340">
        <w:rPr>
          <w:rFonts w:ascii="GHEA Grapalat" w:hAnsi="GHEA Grapalat" w:cs="Sylfaen"/>
          <w:szCs w:val="24"/>
          <w:lang w:val="ru-RU"/>
        </w:rPr>
        <w:t>եզրակացությունը</w:t>
      </w:r>
      <w:r w:rsidRPr="00712340">
        <w:rPr>
          <w:rFonts w:ascii="GHEA Grapalat" w:hAnsi="GHEA Grapalat" w:cs="Sylfaen"/>
          <w:szCs w:val="24"/>
        </w:rPr>
        <w:t xml:space="preserve">: </w:t>
      </w:r>
      <w:r w:rsidRPr="00712340">
        <w:rPr>
          <w:rFonts w:ascii="GHEA Grapalat" w:hAnsi="GHEA Grapalat" w:cs="Sylfaen"/>
          <w:szCs w:val="24"/>
          <w:lang w:val="ru-RU"/>
        </w:rPr>
        <w:t>Նման</w:t>
      </w:r>
      <w:r w:rsidRPr="00712340">
        <w:rPr>
          <w:rFonts w:ascii="GHEA Grapalat" w:hAnsi="GHEA Grapalat" w:cs="Sylfaen"/>
          <w:szCs w:val="24"/>
        </w:rPr>
        <w:t xml:space="preserve"> </w:t>
      </w:r>
      <w:r w:rsidRPr="00712340">
        <w:rPr>
          <w:rFonts w:ascii="GHEA Grapalat" w:hAnsi="GHEA Grapalat" w:cs="Sylfaen"/>
          <w:szCs w:val="24"/>
          <w:lang w:val="ru-RU"/>
        </w:rPr>
        <w:t>հարցում</w:t>
      </w:r>
      <w:r w:rsidRPr="00712340">
        <w:rPr>
          <w:rFonts w:ascii="GHEA Grapalat" w:hAnsi="GHEA Grapalat" w:cs="Sylfaen"/>
          <w:szCs w:val="24"/>
        </w:rPr>
        <w:t xml:space="preserve"> </w:t>
      </w:r>
      <w:r w:rsidRPr="00712340">
        <w:rPr>
          <w:rFonts w:ascii="GHEA Grapalat" w:hAnsi="GHEA Grapalat" w:cs="Sylfaen"/>
          <w:szCs w:val="24"/>
          <w:lang w:val="ru-RU"/>
        </w:rPr>
        <w:t>ուղարկվելու</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 xml:space="preserve"> </w:t>
      </w:r>
      <w:r w:rsidRPr="00712340">
        <w:rPr>
          <w:rFonts w:ascii="GHEA Grapalat" w:hAnsi="GHEA Grapalat" w:cs="Sylfaen"/>
          <w:szCs w:val="24"/>
          <w:lang w:val="ru-RU"/>
        </w:rPr>
        <w:t>համապատասխան</w:t>
      </w:r>
      <w:r w:rsidRPr="00712340">
        <w:rPr>
          <w:rFonts w:ascii="GHEA Grapalat" w:hAnsi="GHEA Grapalat" w:cs="Sylfaen"/>
          <w:szCs w:val="24"/>
        </w:rPr>
        <w:t xml:space="preserve"> </w:t>
      </w:r>
      <w:r w:rsidRPr="00712340">
        <w:rPr>
          <w:rFonts w:ascii="GHEA Grapalat" w:hAnsi="GHEA Grapalat" w:cs="Sylfaen"/>
          <w:szCs w:val="24"/>
          <w:lang w:val="ru-RU"/>
        </w:rPr>
        <w:t>պետական</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տեղական</w:t>
      </w:r>
      <w:r w:rsidRPr="00712340">
        <w:rPr>
          <w:rFonts w:ascii="GHEA Grapalat" w:hAnsi="GHEA Grapalat" w:cs="Sylfaen"/>
          <w:szCs w:val="24"/>
        </w:rPr>
        <w:t xml:space="preserve"> </w:t>
      </w:r>
      <w:r w:rsidRPr="00712340">
        <w:rPr>
          <w:rFonts w:ascii="GHEA Grapalat" w:hAnsi="GHEA Grapalat" w:cs="Sylfaen"/>
          <w:szCs w:val="24"/>
          <w:lang w:val="ru-RU"/>
        </w:rPr>
        <w:t>ինքնակառավարման</w:t>
      </w:r>
      <w:r w:rsidRPr="00712340">
        <w:rPr>
          <w:rFonts w:ascii="GHEA Grapalat" w:hAnsi="GHEA Grapalat" w:cs="Sylfaen"/>
          <w:szCs w:val="24"/>
        </w:rPr>
        <w:t xml:space="preserve"> </w:t>
      </w:r>
      <w:r w:rsidRPr="00712340">
        <w:rPr>
          <w:rFonts w:ascii="GHEA Grapalat" w:hAnsi="GHEA Grapalat" w:cs="Sylfaen"/>
          <w:szCs w:val="24"/>
          <w:lang w:val="ru-RU"/>
        </w:rPr>
        <w:t>մարմինները</w:t>
      </w:r>
      <w:r w:rsidRPr="00712340">
        <w:rPr>
          <w:rFonts w:ascii="GHEA Grapalat" w:hAnsi="GHEA Grapalat" w:cs="Sylfaen"/>
          <w:szCs w:val="24"/>
        </w:rPr>
        <w:t xml:space="preserve"> </w:t>
      </w:r>
      <w:r w:rsidRPr="00712340">
        <w:rPr>
          <w:rFonts w:ascii="GHEA Grapalat" w:hAnsi="GHEA Grapalat" w:cs="Sylfaen"/>
          <w:szCs w:val="24"/>
          <w:lang w:val="ru-RU"/>
        </w:rPr>
        <w:t>հարցումն</w:t>
      </w:r>
      <w:r w:rsidRPr="00712340">
        <w:rPr>
          <w:rFonts w:ascii="GHEA Grapalat" w:hAnsi="GHEA Grapalat" w:cs="Sylfaen"/>
          <w:szCs w:val="24"/>
        </w:rPr>
        <w:t xml:space="preserve"> </w:t>
      </w:r>
      <w:r w:rsidRPr="00712340">
        <w:rPr>
          <w:rFonts w:ascii="GHEA Grapalat" w:hAnsi="GHEA Grapalat" w:cs="Sylfaen"/>
          <w:szCs w:val="24"/>
          <w:lang w:val="ru-RU"/>
        </w:rPr>
        <w:t>ստանալու</w:t>
      </w:r>
      <w:r w:rsidRPr="00712340">
        <w:rPr>
          <w:rFonts w:ascii="GHEA Grapalat" w:hAnsi="GHEA Grapalat" w:cs="Sylfaen"/>
          <w:szCs w:val="24"/>
        </w:rPr>
        <w:t xml:space="preserve"> </w:t>
      </w:r>
      <w:r w:rsidRPr="00712340">
        <w:rPr>
          <w:rFonts w:ascii="GHEA Grapalat" w:hAnsi="GHEA Grapalat" w:cs="Sylfaen"/>
          <w:szCs w:val="24"/>
          <w:lang w:val="ru-RU"/>
        </w:rPr>
        <w:t>օրվան</w:t>
      </w:r>
      <w:r w:rsidRPr="00712340">
        <w:rPr>
          <w:rFonts w:ascii="GHEA Grapalat" w:hAnsi="GHEA Grapalat" w:cs="Sylfaen"/>
          <w:szCs w:val="24"/>
        </w:rPr>
        <w:t xml:space="preserve"> </w:t>
      </w:r>
      <w:r w:rsidRPr="00712340">
        <w:rPr>
          <w:rFonts w:ascii="GHEA Grapalat" w:hAnsi="GHEA Grapalat" w:cs="Sylfaen"/>
          <w:szCs w:val="24"/>
          <w:lang w:val="ru-RU"/>
        </w:rPr>
        <w:t>հաջորդող</w:t>
      </w:r>
      <w:r w:rsidRPr="00712340">
        <w:rPr>
          <w:rFonts w:ascii="GHEA Grapalat" w:hAnsi="GHEA Grapalat" w:cs="Sylfaen"/>
          <w:szCs w:val="24"/>
        </w:rPr>
        <w:t xml:space="preserve"> </w:t>
      </w:r>
      <w:r w:rsidRPr="00712340">
        <w:rPr>
          <w:rFonts w:ascii="GHEA Grapalat" w:hAnsi="GHEA Grapalat" w:cs="Sylfaen"/>
          <w:szCs w:val="24"/>
          <w:lang w:val="ru-RU"/>
        </w:rPr>
        <w:t>երկու</w:t>
      </w:r>
      <w:r w:rsidRPr="00712340">
        <w:rPr>
          <w:rFonts w:ascii="GHEA Grapalat" w:hAnsi="GHEA Grapalat" w:cs="Sylfaen"/>
          <w:szCs w:val="24"/>
        </w:rPr>
        <w:t xml:space="preserve"> </w:t>
      </w:r>
      <w:r w:rsidRPr="00712340">
        <w:rPr>
          <w:rFonts w:ascii="GHEA Grapalat" w:hAnsi="GHEA Grapalat" w:cs="Sylfaen"/>
          <w:szCs w:val="24"/>
          <w:lang w:val="ru-RU"/>
        </w:rPr>
        <w:t>աշխատանքային</w:t>
      </w:r>
      <w:r w:rsidRPr="00712340">
        <w:rPr>
          <w:rFonts w:ascii="GHEA Grapalat" w:hAnsi="GHEA Grapalat" w:cs="Sylfaen"/>
          <w:szCs w:val="24"/>
        </w:rPr>
        <w:t xml:space="preserve"> </w:t>
      </w:r>
      <w:r w:rsidRPr="00712340">
        <w:rPr>
          <w:rFonts w:ascii="GHEA Grapalat" w:hAnsi="GHEA Grapalat" w:cs="Sylfaen"/>
          <w:szCs w:val="24"/>
          <w:lang w:val="ru-RU"/>
        </w:rPr>
        <w:t>օրվա</w:t>
      </w:r>
      <w:r w:rsidRPr="00712340">
        <w:rPr>
          <w:rFonts w:ascii="GHEA Grapalat" w:hAnsi="GHEA Grapalat" w:cs="Sylfaen"/>
          <w:szCs w:val="24"/>
        </w:rPr>
        <w:t xml:space="preserve"> </w:t>
      </w:r>
      <w:r w:rsidRPr="00712340">
        <w:rPr>
          <w:rFonts w:ascii="GHEA Grapalat" w:hAnsi="GHEA Grapalat" w:cs="Sylfaen"/>
          <w:szCs w:val="24"/>
          <w:lang w:val="ru-RU"/>
        </w:rPr>
        <w:t>ընթացքում</w:t>
      </w:r>
      <w:r w:rsidRPr="00712340">
        <w:rPr>
          <w:rFonts w:ascii="GHEA Grapalat" w:hAnsi="GHEA Grapalat" w:cs="Sylfaen"/>
          <w:szCs w:val="24"/>
        </w:rPr>
        <w:t xml:space="preserve"> </w:t>
      </w:r>
      <w:r w:rsidRPr="00712340">
        <w:rPr>
          <w:rFonts w:ascii="GHEA Grapalat" w:hAnsi="GHEA Grapalat" w:cs="Sylfaen"/>
          <w:szCs w:val="24"/>
          <w:lang w:val="ru-RU"/>
        </w:rPr>
        <w:t>տրամադրում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գրավոր</w:t>
      </w:r>
      <w:r w:rsidRPr="00712340">
        <w:rPr>
          <w:rFonts w:ascii="GHEA Grapalat" w:hAnsi="GHEA Grapalat" w:cs="Sylfaen"/>
          <w:szCs w:val="24"/>
        </w:rPr>
        <w:t xml:space="preserve"> </w:t>
      </w:r>
      <w:r w:rsidRPr="00712340">
        <w:rPr>
          <w:rFonts w:ascii="GHEA Grapalat" w:hAnsi="GHEA Grapalat" w:cs="Sylfaen"/>
          <w:szCs w:val="24"/>
          <w:lang w:val="ru-RU"/>
        </w:rPr>
        <w:t>եզրակացություն</w:t>
      </w:r>
      <w:r w:rsidRPr="00712340">
        <w:rPr>
          <w:rFonts w:ascii="GHEA Grapalat" w:hAnsi="GHEA Grapalat" w:cs="Sylfaen"/>
          <w:szCs w:val="24"/>
        </w:rPr>
        <w:t xml:space="preserve">: </w:t>
      </w:r>
      <w:r w:rsidRPr="00712340">
        <w:rPr>
          <w:rFonts w:ascii="GHEA Grapalat" w:hAnsi="GHEA Grapalat" w:cs="Sylfaen"/>
          <w:szCs w:val="24"/>
          <w:lang w:val="ru-RU"/>
        </w:rPr>
        <w:t>Եթե</w:t>
      </w:r>
      <w:r w:rsidRPr="00712340">
        <w:rPr>
          <w:rFonts w:ascii="GHEA Grapalat" w:hAnsi="GHEA Grapalat" w:cs="Sylfaen"/>
          <w:szCs w:val="24"/>
        </w:rPr>
        <w:t xml:space="preserve"> </w:t>
      </w:r>
      <w:r w:rsidRPr="00712340">
        <w:rPr>
          <w:rFonts w:ascii="GHEA Grapalat" w:hAnsi="GHEA Grapalat" w:cs="Sylfaen"/>
          <w:szCs w:val="24"/>
          <w:lang w:val="en-US"/>
        </w:rPr>
        <w:t>մ</w:t>
      </w:r>
      <w:r w:rsidRPr="00712340">
        <w:rPr>
          <w:rFonts w:ascii="GHEA Grapalat" w:hAnsi="GHEA Grapalat" w:cs="Sylfaen"/>
          <w:szCs w:val="24"/>
          <w:lang w:val="ru-RU"/>
        </w:rPr>
        <w:t>ասնակցի</w:t>
      </w:r>
      <w:r w:rsidRPr="00712340">
        <w:rPr>
          <w:rFonts w:ascii="GHEA Grapalat" w:hAnsi="GHEA Grapalat" w:cs="Sylfaen"/>
          <w:szCs w:val="24"/>
        </w:rPr>
        <w:t xml:space="preserve"> </w:t>
      </w:r>
      <w:r w:rsidRPr="00712340">
        <w:rPr>
          <w:rFonts w:ascii="GHEA Grapalat" w:hAnsi="GHEA Grapalat" w:cs="Sylfaen"/>
          <w:szCs w:val="24"/>
          <w:lang w:val="ru-RU"/>
        </w:rPr>
        <w:t>ներկայացրած</w:t>
      </w:r>
      <w:r w:rsidRPr="00712340">
        <w:rPr>
          <w:rFonts w:ascii="GHEA Grapalat" w:hAnsi="GHEA Grapalat" w:cs="Sylfaen"/>
          <w:szCs w:val="24"/>
        </w:rPr>
        <w:t xml:space="preserve"> </w:t>
      </w:r>
      <w:r w:rsidRPr="00712340">
        <w:rPr>
          <w:rFonts w:ascii="GHEA Grapalat" w:hAnsi="GHEA Grapalat" w:cs="Sylfaen"/>
          <w:szCs w:val="24"/>
          <w:lang w:val="ru-RU"/>
        </w:rPr>
        <w:t>տվյալների</w:t>
      </w:r>
      <w:r w:rsidRPr="00712340">
        <w:rPr>
          <w:rFonts w:ascii="GHEA Grapalat" w:hAnsi="GHEA Grapalat" w:cs="Sylfaen"/>
          <w:szCs w:val="24"/>
        </w:rPr>
        <w:t xml:space="preserve"> </w:t>
      </w:r>
      <w:r w:rsidRPr="00712340">
        <w:rPr>
          <w:rFonts w:ascii="GHEA Grapalat" w:hAnsi="GHEA Grapalat" w:cs="Sylfaen"/>
          <w:szCs w:val="24"/>
          <w:lang w:val="ru-RU"/>
        </w:rPr>
        <w:t>իսկության</w:t>
      </w:r>
      <w:r w:rsidRPr="00712340">
        <w:rPr>
          <w:rFonts w:ascii="GHEA Grapalat" w:hAnsi="GHEA Grapalat" w:cs="Sylfaen"/>
          <w:szCs w:val="24"/>
        </w:rPr>
        <w:t xml:space="preserve"> </w:t>
      </w:r>
      <w:r w:rsidRPr="00712340">
        <w:rPr>
          <w:rFonts w:ascii="GHEA Grapalat" w:hAnsi="GHEA Grapalat" w:cs="Sylfaen"/>
          <w:szCs w:val="24"/>
          <w:lang w:val="ru-RU"/>
        </w:rPr>
        <w:t>ստուգման</w:t>
      </w:r>
      <w:r w:rsidRPr="00712340">
        <w:rPr>
          <w:rFonts w:ascii="GHEA Grapalat" w:hAnsi="GHEA Grapalat" w:cs="Sylfaen"/>
          <w:szCs w:val="24"/>
        </w:rPr>
        <w:t xml:space="preserve"> </w:t>
      </w:r>
      <w:r w:rsidRPr="00712340">
        <w:rPr>
          <w:rFonts w:ascii="GHEA Grapalat" w:hAnsi="GHEA Grapalat" w:cs="Sylfaen"/>
          <w:szCs w:val="24"/>
          <w:lang w:val="ru-RU"/>
        </w:rPr>
        <w:t>արդյունքում</w:t>
      </w:r>
      <w:r w:rsidRPr="00712340">
        <w:rPr>
          <w:rFonts w:ascii="GHEA Grapalat" w:hAnsi="GHEA Grapalat" w:cs="Sylfaen"/>
          <w:szCs w:val="24"/>
        </w:rPr>
        <w:t xml:space="preserve"> </w:t>
      </w:r>
      <w:r w:rsidRPr="00712340">
        <w:rPr>
          <w:rFonts w:ascii="GHEA Grapalat" w:hAnsi="GHEA Grapalat" w:cs="Sylfaen"/>
          <w:szCs w:val="24"/>
          <w:lang w:val="ru-RU"/>
        </w:rPr>
        <w:t>տվյալները</w:t>
      </w:r>
      <w:r w:rsidRPr="00712340">
        <w:rPr>
          <w:rFonts w:ascii="GHEA Grapalat" w:hAnsi="GHEA Grapalat" w:cs="Sylfaen"/>
          <w:szCs w:val="24"/>
        </w:rPr>
        <w:t xml:space="preserve"> </w:t>
      </w:r>
      <w:r w:rsidRPr="00712340">
        <w:rPr>
          <w:rFonts w:ascii="GHEA Grapalat" w:hAnsi="GHEA Grapalat" w:cs="Sylfaen"/>
          <w:szCs w:val="24"/>
          <w:lang w:val="ru-RU"/>
        </w:rPr>
        <w:t>որակվում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իրականությանը</w:t>
      </w:r>
      <w:r w:rsidRPr="00712340">
        <w:rPr>
          <w:rFonts w:ascii="GHEA Grapalat" w:hAnsi="GHEA Grapalat" w:cs="Sylfaen"/>
          <w:szCs w:val="24"/>
        </w:rPr>
        <w:t xml:space="preserve"> </w:t>
      </w:r>
      <w:r w:rsidRPr="00712340">
        <w:rPr>
          <w:rFonts w:ascii="GHEA Grapalat" w:hAnsi="GHEA Grapalat" w:cs="Sylfaen"/>
          <w:szCs w:val="24"/>
          <w:lang w:val="ru-RU"/>
        </w:rPr>
        <w:t>չհամապա</w:t>
      </w:r>
      <w:r w:rsidRPr="00712340">
        <w:rPr>
          <w:rFonts w:ascii="GHEA Grapalat" w:hAnsi="GHEA Grapalat" w:cs="Sylfaen"/>
          <w:szCs w:val="24"/>
        </w:rPr>
        <w:softHyphen/>
      </w:r>
      <w:r w:rsidRPr="00712340">
        <w:rPr>
          <w:rFonts w:ascii="GHEA Grapalat" w:hAnsi="GHEA Grapalat" w:cs="Sylfaen"/>
          <w:szCs w:val="24"/>
          <w:lang w:val="ru-RU"/>
        </w:rPr>
        <w:t>տասխանող</w:t>
      </w:r>
      <w:r w:rsidRPr="00712340">
        <w:rPr>
          <w:rFonts w:ascii="GHEA Grapalat" w:hAnsi="GHEA Grapalat" w:cs="Sylfaen"/>
          <w:szCs w:val="24"/>
        </w:rPr>
        <w:t xml:space="preserve">, </w:t>
      </w:r>
      <w:r w:rsidRPr="00712340">
        <w:rPr>
          <w:rFonts w:ascii="GHEA Grapalat" w:hAnsi="GHEA Grapalat" w:cs="Sylfaen"/>
          <w:szCs w:val="24"/>
          <w:lang w:val="ru-RU"/>
        </w:rPr>
        <w:t>ապա</w:t>
      </w:r>
      <w:r w:rsidRPr="00712340">
        <w:rPr>
          <w:rFonts w:ascii="GHEA Grapalat" w:hAnsi="GHEA Grapalat" w:cs="Sylfaen"/>
          <w:szCs w:val="24"/>
        </w:rPr>
        <w:t xml:space="preserve"> տվյալ մասնակցի հայտը մերժվում է:</w:t>
      </w:r>
    </w:p>
    <w:p w:rsidR="00631539" w:rsidRPr="00712340" w:rsidRDefault="00631539" w:rsidP="00631539">
      <w:pPr>
        <w:pStyle w:val="BodyTextIndent2"/>
        <w:spacing w:line="240" w:lineRule="auto"/>
        <w:ind w:firstLine="567"/>
        <w:rPr>
          <w:rFonts w:ascii="GHEA Grapalat" w:hAnsi="GHEA Grapalat" w:cs="Sylfaen"/>
          <w:szCs w:val="24"/>
        </w:rPr>
      </w:pPr>
      <w:r w:rsidRPr="00712340">
        <w:rPr>
          <w:rFonts w:ascii="GHEA Grapalat" w:hAnsi="GHEA Grapalat" w:cs="Sylfaen"/>
          <w:szCs w:val="24"/>
        </w:rPr>
        <w:t>8</w:t>
      </w:r>
      <w:r w:rsidRPr="00712340">
        <w:rPr>
          <w:rFonts w:ascii="GHEA Grapalat" w:hAnsi="GHEA Grapalat" w:cs="Sylfaen"/>
          <w:szCs w:val="24"/>
          <w:lang w:val="hy-AM"/>
        </w:rPr>
        <w:t>.</w:t>
      </w:r>
      <w:r w:rsidRPr="00631539">
        <w:rPr>
          <w:rFonts w:ascii="GHEA Grapalat" w:hAnsi="GHEA Grapalat" w:cs="Sylfaen"/>
          <w:szCs w:val="24"/>
        </w:rPr>
        <w:t>20</w:t>
      </w:r>
      <w:r w:rsidRPr="00712340">
        <w:rPr>
          <w:rFonts w:ascii="GHEA Grapalat" w:hAnsi="GHEA Grapalat" w:cs="Sylfaen"/>
          <w:szCs w:val="24"/>
        </w:rPr>
        <w:t xml:space="preserve"> </w:t>
      </w:r>
      <w:r w:rsidRPr="00712340">
        <w:rPr>
          <w:rFonts w:ascii="GHEA Grapalat" w:hAnsi="GHEA Grapalat" w:cs="Sylfaen"/>
          <w:szCs w:val="24"/>
          <w:lang w:val="hy-AM"/>
        </w:rPr>
        <w:t>Սույն</w:t>
      </w:r>
      <w:r w:rsidRPr="00712340">
        <w:rPr>
          <w:rFonts w:ascii="GHEA Grapalat" w:hAnsi="GHEA Grapalat" w:cs="Sylfaen"/>
          <w:szCs w:val="24"/>
        </w:rPr>
        <w:t xml:space="preserve"> </w:t>
      </w:r>
      <w:r w:rsidRPr="00712340">
        <w:rPr>
          <w:rFonts w:ascii="GHEA Grapalat" w:hAnsi="GHEA Grapalat" w:cs="Sylfaen"/>
          <w:szCs w:val="24"/>
          <w:lang w:val="hy-AM"/>
        </w:rPr>
        <w:t>հրավերի</w:t>
      </w:r>
      <w:r w:rsidRPr="00712340">
        <w:rPr>
          <w:rFonts w:ascii="GHEA Grapalat" w:hAnsi="GHEA Grapalat" w:cs="Sylfaen"/>
          <w:szCs w:val="24"/>
        </w:rPr>
        <w:t xml:space="preserve"> 1-</w:t>
      </w:r>
      <w:r w:rsidRPr="00712340">
        <w:rPr>
          <w:rFonts w:ascii="GHEA Grapalat" w:hAnsi="GHEA Grapalat" w:cs="Sylfaen"/>
          <w:szCs w:val="24"/>
          <w:lang w:val="hy-AM"/>
        </w:rPr>
        <w:t>ին</w:t>
      </w:r>
      <w:r w:rsidRPr="00712340">
        <w:rPr>
          <w:rFonts w:ascii="GHEA Grapalat" w:hAnsi="GHEA Grapalat" w:cs="Sylfaen"/>
          <w:szCs w:val="24"/>
        </w:rPr>
        <w:t xml:space="preserve"> </w:t>
      </w:r>
      <w:r w:rsidRPr="00712340">
        <w:rPr>
          <w:rFonts w:ascii="GHEA Grapalat" w:hAnsi="GHEA Grapalat" w:cs="Sylfaen"/>
          <w:szCs w:val="24"/>
          <w:lang w:val="hy-AM"/>
        </w:rPr>
        <w:t>մասի</w:t>
      </w:r>
      <w:r w:rsidRPr="00712340">
        <w:rPr>
          <w:rFonts w:ascii="GHEA Grapalat" w:hAnsi="GHEA Grapalat" w:cs="Sylfaen"/>
          <w:szCs w:val="24"/>
        </w:rPr>
        <w:t xml:space="preserve"> 8.20</w:t>
      </w:r>
      <w:r>
        <w:rPr>
          <w:rFonts w:ascii="GHEA Grapalat" w:hAnsi="GHEA Grapalat" w:cs="Sylfaen"/>
          <w:szCs w:val="24"/>
        </w:rPr>
        <w:t xml:space="preserve"> </w:t>
      </w:r>
      <w:r w:rsidRPr="00712340">
        <w:rPr>
          <w:rFonts w:ascii="GHEA Grapalat" w:hAnsi="GHEA Grapalat" w:cs="Sylfaen"/>
          <w:szCs w:val="24"/>
          <w:lang w:val="hy-AM"/>
        </w:rPr>
        <w:t>կետի</w:t>
      </w:r>
      <w:r w:rsidRPr="00712340">
        <w:rPr>
          <w:rFonts w:ascii="GHEA Grapalat" w:hAnsi="GHEA Grapalat" w:cs="Sylfaen"/>
          <w:szCs w:val="24"/>
        </w:rPr>
        <w:t xml:space="preserve"> </w:t>
      </w:r>
      <w:r w:rsidRPr="00712340">
        <w:rPr>
          <w:rFonts w:ascii="GHEA Grapalat" w:hAnsi="GHEA Grapalat" w:cs="Sylfaen"/>
          <w:szCs w:val="24"/>
          <w:lang w:val="hy-AM"/>
        </w:rPr>
        <w:t>կիրառման</w:t>
      </w:r>
      <w:r w:rsidRPr="00712340">
        <w:rPr>
          <w:rFonts w:ascii="GHEA Grapalat" w:hAnsi="GHEA Grapalat" w:cs="Sylfaen"/>
          <w:szCs w:val="24"/>
        </w:rPr>
        <w:t xml:space="preserve"> </w:t>
      </w:r>
      <w:r w:rsidRPr="00712340">
        <w:rPr>
          <w:rFonts w:ascii="GHEA Grapalat" w:hAnsi="GHEA Grapalat" w:cs="Sylfaen"/>
          <w:szCs w:val="24"/>
          <w:lang w:val="hy-AM"/>
        </w:rPr>
        <w:t>նպատակով</w:t>
      </w:r>
      <w:r w:rsidRPr="00712340">
        <w:rPr>
          <w:rFonts w:ascii="GHEA Grapalat" w:hAnsi="GHEA Grapalat" w:cs="Sylfaen"/>
          <w:szCs w:val="24"/>
        </w:rPr>
        <w:t xml:space="preserve"> կարող է </w:t>
      </w:r>
      <w:r w:rsidRPr="00C52CD8">
        <w:rPr>
          <w:rFonts w:ascii="GHEA Grapalat" w:hAnsi="GHEA Grapalat" w:cs="Sylfaen"/>
          <w:szCs w:val="24"/>
          <w:lang w:val="hy-AM"/>
        </w:rPr>
        <w:t xml:space="preserve">հրավիրվել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արտահերթ</w:t>
      </w:r>
      <w:r w:rsidRPr="00712340">
        <w:rPr>
          <w:rFonts w:ascii="GHEA Grapalat" w:hAnsi="GHEA Grapalat" w:cs="Sylfaen"/>
          <w:szCs w:val="24"/>
        </w:rPr>
        <w:t xml:space="preserve"> </w:t>
      </w:r>
      <w:r w:rsidRPr="00712340">
        <w:rPr>
          <w:rFonts w:ascii="GHEA Grapalat" w:hAnsi="GHEA Grapalat" w:cs="Sylfaen"/>
          <w:szCs w:val="24"/>
          <w:lang w:val="hy-AM"/>
        </w:rPr>
        <w:t>նիստ։</w:t>
      </w:r>
    </w:p>
    <w:p w:rsidR="00631539" w:rsidRPr="00712340" w:rsidRDefault="00631539" w:rsidP="00631539">
      <w:pPr>
        <w:pStyle w:val="norm"/>
        <w:spacing w:line="240" w:lineRule="auto"/>
        <w:ind w:firstLine="567"/>
        <w:rPr>
          <w:rFonts w:ascii="GHEA Grapalat" w:hAnsi="GHEA Grapalat" w:cs="Tahoma"/>
          <w:sz w:val="20"/>
          <w:lang w:val="hy-AM"/>
        </w:rPr>
      </w:pPr>
      <w:r w:rsidRPr="00712340">
        <w:rPr>
          <w:rFonts w:ascii="GHEA Grapalat" w:hAnsi="GHEA Grapalat"/>
          <w:spacing w:val="-6"/>
          <w:sz w:val="20"/>
          <w:lang w:val="hy-AM"/>
        </w:rPr>
        <w:t>8.</w:t>
      </w:r>
      <w:r w:rsidRPr="00631539">
        <w:rPr>
          <w:rFonts w:ascii="GHEA Grapalat" w:hAnsi="GHEA Grapalat"/>
          <w:spacing w:val="-6"/>
          <w:sz w:val="20"/>
          <w:lang w:val="af-ZA"/>
        </w:rPr>
        <w:t xml:space="preserve">21 </w:t>
      </w:r>
      <w:r w:rsidRPr="00712340">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712340">
        <w:rPr>
          <w:rFonts w:ascii="GHEA Grapalat" w:hAnsi="GHEA Grapalat" w:cs="Sylfaen"/>
          <w:lang w:val="hy-AM"/>
        </w:rPr>
        <w:t xml:space="preserve"> </w:t>
      </w:r>
      <w:r w:rsidRPr="0071234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31539" w:rsidRPr="00712340" w:rsidRDefault="00631539" w:rsidP="00631539">
      <w:pPr>
        <w:pStyle w:val="BodyTextIndent2"/>
        <w:spacing w:line="240" w:lineRule="auto"/>
        <w:ind w:firstLine="567"/>
        <w:rPr>
          <w:rFonts w:ascii="GHEA Grapalat" w:hAnsi="GHEA Grapalat" w:cs="Sylfaen"/>
          <w:szCs w:val="24"/>
        </w:rPr>
      </w:pPr>
      <w:r w:rsidRPr="00712340">
        <w:rPr>
          <w:rFonts w:ascii="GHEA Grapalat" w:hAnsi="GHEA Grapalat" w:cs="Sylfaen"/>
          <w:szCs w:val="24"/>
          <w:lang w:val="hy-AM"/>
        </w:rPr>
        <w:t>8.</w:t>
      </w:r>
      <w:r w:rsidRPr="00631539">
        <w:rPr>
          <w:rFonts w:ascii="GHEA Grapalat" w:hAnsi="GHEA Grapalat" w:cs="Sylfaen"/>
          <w:szCs w:val="24"/>
          <w:lang w:val="hy-AM"/>
        </w:rPr>
        <w:t>22</w:t>
      </w:r>
      <w:r w:rsidRPr="00712340">
        <w:rPr>
          <w:rFonts w:ascii="GHEA Grapalat" w:hAnsi="GHEA Grapalat" w:cs="Sylfaen"/>
          <w:szCs w:val="24"/>
        </w:rPr>
        <w:t xml:space="preserve"> </w:t>
      </w:r>
      <w:r w:rsidRPr="00712340">
        <w:rPr>
          <w:rFonts w:ascii="GHEA Grapalat" w:hAnsi="GHEA Grapalat" w:cs="Sylfaen"/>
          <w:szCs w:val="24"/>
          <w:lang w:val="hy-AM"/>
        </w:rPr>
        <w:t>Անգործության</w:t>
      </w:r>
      <w:r w:rsidRPr="00712340">
        <w:rPr>
          <w:rFonts w:ascii="GHEA Grapalat" w:hAnsi="GHEA Grapalat" w:cs="Sylfaen"/>
          <w:szCs w:val="24"/>
        </w:rPr>
        <w:t xml:space="preserve"> </w:t>
      </w:r>
      <w:r w:rsidRPr="00712340">
        <w:rPr>
          <w:rFonts w:ascii="GHEA Grapalat" w:hAnsi="GHEA Grapalat" w:cs="Sylfaen"/>
          <w:szCs w:val="24"/>
          <w:lang w:val="hy-AM"/>
        </w:rPr>
        <w:t>ժամկետը</w:t>
      </w:r>
      <w:r w:rsidRPr="00712340">
        <w:rPr>
          <w:rFonts w:ascii="GHEA Grapalat" w:hAnsi="GHEA Grapalat" w:cs="Sylfaen"/>
          <w:szCs w:val="24"/>
        </w:rPr>
        <w:t xml:space="preserve"> </w:t>
      </w:r>
      <w:r w:rsidRPr="00712340">
        <w:rPr>
          <w:rFonts w:ascii="GHEA Grapalat" w:hAnsi="GHEA Grapalat" w:cs="Sylfaen"/>
          <w:szCs w:val="24"/>
          <w:lang w:val="hy-AM"/>
        </w:rPr>
        <w:t>պայմանագիր</w:t>
      </w:r>
      <w:r w:rsidRPr="00712340">
        <w:rPr>
          <w:rFonts w:ascii="GHEA Grapalat" w:hAnsi="GHEA Grapalat" w:cs="Sylfaen"/>
          <w:szCs w:val="24"/>
        </w:rPr>
        <w:t xml:space="preserve"> </w:t>
      </w:r>
      <w:r w:rsidRPr="00712340">
        <w:rPr>
          <w:rFonts w:ascii="GHEA Grapalat" w:hAnsi="GHEA Grapalat" w:cs="Sylfaen"/>
          <w:szCs w:val="24"/>
          <w:lang w:val="hy-AM"/>
        </w:rPr>
        <w:t>կնքելու</w:t>
      </w:r>
      <w:r w:rsidRPr="00712340">
        <w:rPr>
          <w:rFonts w:ascii="GHEA Grapalat" w:hAnsi="GHEA Grapalat" w:cs="Sylfaen"/>
          <w:szCs w:val="24"/>
        </w:rPr>
        <w:t xml:space="preserve"> </w:t>
      </w:r>
      <w:r w:rsidRPr="00712340">
        <w:rPr>
          <w:rFonts w:ascii="GHEA Grapalat" w:hAnsi="GHEA Grapalat" w:cs="Sylfaen"/>
          <w:szCs w:val="24"/>
          <w:lang w:val="hy-AM"/>
        </w:rPr>
        <w:t>մասին</w:t>
      </w:r>
      <w:r w:rsidRPr="00712340">
        <w:rPr>
          <w:rFonts w:ascii="GHEA Grapalat" w:hAnsi="GHEA Grapalat" w:cs="Sylfaen"/>
          <w:szCs w:val="24"/>
        </w:rPr>
        <w:t xml:space="preserve"> </w:t>
      </w:r>
      <w:r w:rsidRPr="00712340">
        <w:rPr>
          <w:rFonts w:ascii="GHEA Grapalat" w:hAnsi="GHEA Grapalat" w:cs="Sylfaen"/>
          <w:szCs w:val="24"/>
          <w:lang w:val="hy-AM"/>
        </w:rPr>
        <w:t>որոշման</w:t>
      </w:r>
      <w:r w:rsidRPr="00712340">
        <w:rPr>
          <w:rFonts w:ascii="GHEA Grapalat" w:hAnsi="GHEA Grapalat" w:cs="Sylfaen"/>
          <w:szCs w:val="24"/>
        </w:rPr>
        <w:t xml:space="preserve"> </w:t>
      </w:r>
      <w:r w:rsidRPr="00712340">
        <w:rPr>
          <w:rFonts w:ascii="GHEA Grapalat" w:hAnsi="GHEA Grapalat" w:cs="Sylfaen"/>
          <w:szCs w:val="24"/>
          <w:lang w:val="hy-AM"/>
        </w:rPr>
        <w:t>հայտարարության</w:t>
      </w:r>
      <w:r w:rsidRPr="00712340">
        <w:rPr>
          <w:rFonts w:ascii="GHEA Grapalat" w:hAnsi="GHEA Grapalat" w:cs="Sylfaen"/>
          <w:szCs w:val="24"/>
        </w:rPr>
        <w:t xml:space="preserve"> </w:t>
      </w:r>
      <w:r w:rsidRPr="00712340">
        <w:rPr>
          <w:rFonts w:ascii="GHEA Grapalat" w:hAnsi="GHEA Grapalat" w:cs="Sylfaen"/>
          <w:szCs w:val="24"/>
          <w:lang w:val="hy-AM"/>
        </w:rPr>
        <w:t>հրապարակման</w:t>
      </w:r>
      <w:r w:rsidRPr="00712340">
        <w:rPr>
          <w:rFonts w:ascii="GHEA Grapalat" w:hAnsi="GHEA Grapalat" w:cs="Sylfaen"/>
          <w:szCs w:val="24"/>
        </w:rPr>
        <w:t xml:space="preserve"> </w:t>
      </w:r>
      <w:r w:rsidRPr="00712340">
        <w:rPr>
          <w:rFonts w:ascii="GHEA Grapalat" w:hAnsi="GHEA Grapalat" w:cs="Sylfaen"/>
          <w:szCs w:val="24"/>
          <w:lang w:val="hy-AM"/>
        </w:rPr>
        <w:t>օրվան</w:t>
      </w:r>
      <w:r w:rsidRPr="00712340">
        <w:rPr>
          <w:rFonts w:ascii="GHEA Grapalat" w:hAnsi="GHEA Grapalat" w:cs="Sylfaen"/>
          <w:szCs w:val="24"/>
        </w:rPr>
        <w:t xml:space="preserve"> </w:t>
      </w:r>
      <w:r w:rsidRPr="00712340">
        <w:rPr>
          <w:rFonts w:ascii="GHEA Grapalat" w:hAnsi="GHEA Grapalat" w:cs="Sylfaen"/>
          <w:szCs w:val="24"/>
          <w:lang w:val="hy-AM"/>
        </w:rPr>
        <w:t>հաջորդող</w:t>
      </w:r>
      <w:r w:rsidRPr="00712340">
        <w:rPr>
          <w:rFonts w:ascii="GHEA Grapalat" w:hAnsi="GHEA Grapalat" w:cs="Sylfaen"/>
          <w:szCs w:val="24"/>
        </w:rPr>
        <w:t xml:space="preserve"> </w:t>
      </w:r>
      <w:r w:rsidRPr="00712340">
        <w:rPr>
          <w:rFonts w:ascii="GHEA Grapalat" w:hAnsi="GHEA Grapalat" w:cs="Sylfaen"/>
          <w:szCs w:val="24"/>
          <w:lang w:val="hy-AM"/>
        </w:rPr>
        <w:t>օրվա</w:t>
      </w:r>
      <w:r w:rsidRPr="00712340">
        <w:rPr>
          <w:rFonts w:ascii="GHEA Grapalat" w:hAnsi="GHEA Grapalat" w:cs="Sylfaen"/>
          <w:szCs w:val="24"/>
        </w:rPr>
        <w:t xml:space="preserve"> </w:t>
      </w:r>
      <w:r w:rsidRPr="00712340">
        <w:rPr>
          <w:rFonts w:ascii="GHEA Grapalat" w:hAnsi="GHEA Grapalat" w:cs="Sylfaen"/>
          <w:szCs w:val="24"/>
          <w:lang w:val="hy-AM"/>
        </w:rPr>
        <w:t>և</w:t>
      </w:r>
      <w:r w:rsidRPr="00712340">
        <w:rPr>
          <w:rFonts w:ascii="GHEA Grapalat" w:hAnsi="GHEA Grapalat" w:cs="Sylfaen"/>
          <w:szCs w:val="24"/>
        </w:rPr>
        <w:t xml:space="preserve"> պ</w:t>
      </w:r>
      <w:r w:rsidRPr="00712340">
        <w:rPr>
          <w:rFonts w:ascii="GHEA Grapalat" w:hAnsi="GHEA Grapalat" w:cs="Sylfaen"/>
          <w:szCs w:val="24"/>
          <w:lang w:val="hy-AM"/>
        </w:rPr>
        <w:t>ատվիրատուի</w:t>
      </w:r>
      <w:r w:rsidRPr="00712340">
        <w:rPr>
          <w:rFonts w:ascii="GHEA Grapalat" w:hAnsi="GHEA Grapalat" w:cs="Sylfaen"/>
          <w:szCs w:val="24"/>
        </w:rPr>
        <w:t xml:space="preserve"> </w:t>
      </w:r>
      <w:r w:rsidRPr="00712340">
        <w:rPr>
          <w:rFonts w:ascii="GHEA Grapalat" w:hAnsi="GHEA Grapalat" w:cs="Sylfaen"/>
          <w:szCs w:val="24"/>
          <w:lang w:val="hy-AM"/>
        </w:rPr>
        <w:t>կողմից</w:t>
      </w:r>
      <w:r w:rsidRPr="00712340">
        <w:rPr>
          <w:rFonts w:ascii="GHEA Grapalat" w:hAnsi="GHEA Grapalat" w:cs="Sylfaen"/>
          <w:szCs w:val="24"/>
        </w:rPr>
        <w:t xml:space="preserve"> </w:t>
      </w:r>
      <w:r w:rsidRPr="00712340">
        <w:rPr>
          <w:rFonts w:ascii="GHEA Grapalat" w:hAnsi="GHEA Grapalat" w:cs="Sylfaen"/>
          <w:szCs w:val="24"/>
          <w:lang w:val="hy-AM"/>
        </w:rPr>
        <w:t>պայմանագիրը</w:t>
      </w:r>
      <w:r w:rsidRPr="00712340">
        <w:rPr>
          <w:rFonts w:ascii="GHEA Grapalat" w:hAnsi="GHEA Grapalat" w:cs="Sylfaen"/>
          <w:szCs w:val="24"/>
        </w:rPr>
        <w:t xml:space="preserve"> </w:t>
      </w:r>
      <w:r w:rsidRPr="00712340">
        <w:rPr>
          <w:rFonts w:ascii="GHEA Grapalat" w:hAnsi="GHEA Grapalat" w:cs="Sylfaen"/>
          <w:szCs w:val="24"/>
          <w:lang w:val="hy-AM"/>
        </w:rPr>
        <w:t>կնքելու</w:t>
      </w:r>
      <w:r w:rsidRPr="00712340">
        <w:rPr>
          <w:rFonts w:ascii="GHEA Grapalat" w:hAnsi="GHEA Grapalat" w:cs="Sylfaen"/>
          <w:szCs w:val="24"/>
        </w:rPr>
        <w:t xml:space="preserve"> </w:t>
      </w:r>
      <w:r w:rsidRPr="00712340">
        <w:rPr>
          <w:rFonts w:ascii="GHEA Grapalat" w:hAnsi="GHEA Grapalat" w:cs="Sylfaen"/>
          <w:szCs w:val="24"/>
          <w:lang w:val="hy-AM"/>
        </w:rPr>
        <w:t>իրավասության</w:t>
      </w:r>
      <w:r w:rsidRPr="00712340">
        <w:rPr>
          <w:rFonts w:ascii="GHEA Grapalat" w:hAnsi="GHEA Grapalat" w:cs="Sylfaen"/>
          <w:szCs w:val="24"/>
        </w:rPr>
        <w:t xml:space="preserve"> </w:t>
      </w:r>
      <w:r w:rsidRPr="00712340">
        <w:rPr>
          <w:rFonts w:ascii="GHEA Grapalat" w:hAnsi="GHEA Grapalat" w:cs="Sylfaen"/>
          <w:szCs w:val="24"/>
          <w:lang w:val="hy-AM"/>
        </w:rPr>
        <w:t>առաջացման</w:t>
      </w:r>
      <w:r w:rsidRPr="00712340">
        <w:rPr>
          <w:rFonts w:ascii="GHEA Grapalat" w:hAnsi="GHEA Grapalat" w:cs="Sylfaen"/>
          <w:szCs w:val="24"/>
        </w:rPr>
        <w:t xml:space="preserve"> </w:t>
      </w:r>
      <w:r w:rsidRPr="00712340">
        <w:rPr>
          <w:rFonts w:ascii="GHEA Grapalat" w:hAnsi="GHEA Grapalat" w:cs="Sylfaen"/>
          <w:szCs w:val="24"/>
          <w:lang w:val="hy-AM"/>
        </w:rPr>
        <w:t>օրվա</w:t>
      </w:r>
      <w:r w:rsidRPr="00712340">
        <w:rPr>
          <w:rFonts w:ascii="GHEA Grapalat" w:hAnsi="GHEA Grapalat" w:cs="Sylfaen"/>
          <w:szCs w:val="24"/>
        </w:rPr>
        <w:t xml:space="preserve"> </w:t>
      </w:r>
      <w:r w:rsidRPr="00712340">
        <w:rPr>
          <w:rFonts w:ascii="GHEA Grapalat" w:hAnsi="GHEA Grapalat" w:cs="Sylfaen"/>
          <w:szCs w:val="24"/>
          <w:lang w:val="hy-AM"/>
        </w:rPr>
        <w:t>միջև</w:t>
      </w:r>
      <w:r w:rsidRPr="00712340">
        <w:rPr>
          <w:rFonts w:ascii="GHEA Grapalat" w:hAnsi="GHEA Grapalat" w:cs="Sylfaen"/>
          <w:szCs w:val="24"/>
        </w:rPr>
        <w:t xml:space="preserve"> </w:t>
      </w:r>
      <w:r w:rsidRPr="00712340">
        <w:rPr>
          <w:rFonts w:ascii="GHEA Grapalat" w:hAnsi="GHEA Grapalat" w:cs="Sylfaen"/>
          <w:szCs w:val="24"/>
          <w:lang w:val="hy-AM"/>
        </w:rPr>
        <w:t>ընկած</w:t>
      </w:r>
      <w:r w:rsidRPr="00712340">
        <w:rPr>
          <w:rFonts w:ascii="GHEA Grapalat" w:hAnsi="GHEA Grapalat" w:cs="Sylfaen"/>
          <w:szCs w:val="24"/>
        </w:rPr>
        <w:t xml:space="preserve"> </w:t>
      </w:r>
      <w:r w:rsidRPr="00712340">
        <w:rPr>
          <w:rFonts w:ascii="GHEA Grapalat" w:hAnsi="GHEA Grapalat" w:cs="Sylfaen"/>
          <w:szCs w:val="24"/>
          <w:lang w:val="hy-AM"/>
        </w:rPr>
        <w:t>ժամանակահատվածն</w:t>
      </w:r>
      <w:r w:rsidRPr="00712340">
        <w:rPr>
          <w:rFonts w:ascii="GHEA Grapalat" w:hAnsi="GHEA Grapalat" w:cs="Sylfaen"/>
          <w:szCs w:val="24"/>
        </w:rPr>
        <w:t xml:space="preserve"> </w:t>
      </w:r>
      <w:r w:rsidRPr="00712340">
        <w:rPr>
          <w:rFonts w:ascii="GHEA Grapalat" w:hAnsi="GHEA Grapalat" w:cs="Sylfaen"/>
          <w:szCs w:val="24"/>
          <w:lang w:val="hy-AM"/>
        </w:rPr>
        <w:t>է։</w:t>
      </w:r>
    </w:p>
    <w:p w:rsidR="00631539" w:rsidRPr="00712340" w:rsidRDefault="00631539" w:rsidP="00631539">
      <w:pPr>
        <w:pStyle w:val="BodyTextIndent2"/>
        <w:spacing w:line="240" w:lineRule="auto"/>
        <w:ind w:firstLine="567"/>
        <w:rPr>
          <w:rFonts w:ascii="GHEA Grapalat" w:hAnsi="GHEA Grapalat"/>
          <w:i/>
          <w:lang w:val="es-ES"/>
        </w:rPr>
      </w:pPr>
      <w:r w:rsidRPr="00712340">
        <w:rPr>
          <w:rFonts w:ascii="GHEA Grapalat" w:hAnsi="GHEA Grapalat" w:cs="Sylfaen"/>
          <w:lang w:val="es-ES"/>
        </w:rPr>
        <w:t>Անգործության</w:t>
      </w:r>
      <w:r w:rsidRPr="00712340">
        <w:rPr>
          <w:rFonts w:ascii="GHEA Grapalat" w:hAnsi="GHEA Grapalat" w:cs="Arial"/>
          <w:lang w:val="es-ES"/>
        </w:rPr>
        <w:t xml:space="preserve"> </w:t>
      </w:r>
      <w:r w:rsidRPr="00712340">
        <w:rPr>
          <w:rFonts w:ascii="GHEA Grapalat" w:hAnsi="GHEA Grapalat" w:cs="Sylfaen"/>
          <w:lang w:val="es-ES"/>
        </w:rPr>
        <w:t>ժամկետը</w:t>
      </w:r>
      <w:r w:rsidRPr="00712340">
        <w:rPr>
          <w:rFonts w:ascii="GHEA Grapalat" w:hAnsi="GHEA Grapalat" w:cs="Arial"/>
          <w:lang w:val="es-ES"/>
        </w:rPr>
        <w:t xml:space="preserve"> </w:t>
      </w:r>
      <w:r w:rsidRPr="00712340">
        <w:rPr>
          <w:rFonts w:ascii="GHEA Grapalat" w:hAnsi="GHEA Grapalat" w:cs="Sylfaen"/>
          <w:lang w:val="es-ES"/>
        </w:rPr>
        <w:t>սույն</w:t>
      </w:r>
      <w:r w:rsidRPr="00712340">
        <w:rPr>
          <w:rFonts w:ascii="GHEA Grapalat" w:hAnsi="GHEA Grapalat" w:cs="Arial"/>
          <w:lang w:val="es-ES"/>
        </w:rPr>
        <w:t xml:space="preserve"> </w:t>
      </w:r>
      <w:r w:rsidRPr="00712340">
        <w:rPr>
          <w:rFonts w:ascii="GHEA Grapalat" w:hAnsi="GHEA Grapalat" w:cs="Sylfaen"/>
          <w:lang w:val="es-ES"/>
        </w:rPr>
        <w:t>ընթացակարգի</w:t>
      </w:r>
      <w:r w:rsidRPr="00712340">
        <w:rPr>
          <w:rFonts w:ascii="GHEA Grapalat" w:hAnsi="GHEA Grapalat" w:cs="Arial"/>
          <w:lang w:val="es-ES"/>
        </w:rPr>
        <w:t xml:space="preserve"> </w:t>
      </w:r>
      <w:r w:rsidRPr="00712340">
        <w:rPr>
          <w:rFonts w:ascii="GHEA Grapalat" w:hAnsi="GHEA Grapalat" w:cs="Sylfaen"/>
          <w:lang w:val="es-ES"/>
        </w:rPr>
        <w:t>դեպքում «</w:t>
      </w:r>
      <w:r w:rsidR="00E82543" w:rsidRPr="00E82543">
        <w:rPr>
          <w:rFonts w:ascii="GHEA Grapalat" w:hAnsi="GHEA Grapalat" w:cs="Sylfaen"/>
        </w:rPr>
        <w:t>5</w:t>
      </w:r>
      <w:r w:rsidRPr="00712340">
        <w:rPr>
          <w:rFonts w:ascii="GHEA Grapalat" w:hAnsi="GHEA Grapalat" w:cs="Sylfaen"/>
          <w:lang w:val="es-ES"/>
        </w:rPr>
        <w:t>» օրացուցային</w:t>
      </w:r>
      <w:r w:rsidRPr="00712340">
        <w:rPr>
          <w:rFonts w:ascii="GHEA Grapalat" w:hAnsi="GHEA Grapalat" w:cs="Arial"/>
          <w:lang w:val="es-ES"/>
        </w:rPr>
        <w:t xml:space="preserve"> </w:t>
      </w:r>
      <w:r w:rsidRPr="00712340">
        <w:rPr>
          <w:rFonts w:ascii="GHEA Grapalat" w:hAnsi="GHEA Grapalat" w:cs="Sylfaen"/>
          <w:lang w:val="es-ES"/>
        </w:rPr>
        <w:t>օր</w:t>
      </w:r>
      <w:r w:rsidRPr="00712340">
        <w:rPr>
          <w:rFonts w:ascii="GHEA Grapalat" w:hAnsi="GHEA Grapalat" w:cs="Arial"/>
          <w:lang w:val="es-ES"/>
        </w:rPr>
        <w:t xml:space="preserve"> </w:t>
      </w:r>
      <w:r w:rsidRPr="00712340">
        <w:rPr>
          <w:rFonts w:ascii="GHEA Grapalat" w:hAnsi="GHEA Grapalat" w:cs="Sylfaen"/>
          <w:lang w:val="es-ES"/>
        </w:rPr>
        <w:t>է</w:t>
      </w:r>
      <w:r w:rsidRPr="00712340">
        <w:rPr>
          <w:rFonts w:ascii="GHEA Grapalat" w:hAnsi="GHEA Grapalat" w:cs="Tahoma"/>
          <w:lang w:val="es-ES"/>
        </w:rPr>
        <w:t>։</w:t>
      </w:r>
      <w:r w:rsidRPr="00712340">
        <w:rPr>
          <w:rFonts w:ascii="GHEA Grapalat" w:hAnsi="GHEA Grapalat"/>
          <w:lang w:val="es-ES"/>
        </w:rPr>
        <w:t xml:space="preserve"> </w:t>
      </w:r>
      <w:r w:rsidRPr="00712340">
        <w:rPr>
          <w:rFonts w:ascii="GHEA Grapalat" w:hAnsi="GHEA Grapalat" w:cs="Sylfaen"/>
          <w:lang w:val="es-ES"/>
        </w:rPr>
        <w:t>Անգործության</w:t>
      </w:r>
      <w:r w:rsidRPr="00712340">
        <w:rPr>
          <w:rFonts w:ascii="GHEA Grapalat" w:hAnsi="GHEA Grapalat" w:cs="Arial"/>
          <w:lang w:val="es-ES"/>
        </w:rPr>
        <w:t xml:space="preserve"> </w:t>
      </w:r>
      <w:r w:rsidRPr="00712340">
        <w:rPr>
          <w:rFonts w:ascii="GHEA Grapalat" w:hAnsi="GHEA Grapalat" w:cs="Sylfaen"/>
          <w:lang w:val="es-ES"/>
        </w:rPr>
        <w:t>ժամկետը</w:t>
      </w:r>
      <w:r w:rsidRPr="00712340">
        <w:rPr>
          <w:rFonts w:ascii="GHEA Grapalat" w:hAnsi="GHEA Grapalat" w:cs="Arial"/>
          <w:lang w:val="es-ES"/>
        </w:rPr>
        <w:t xml:space="preserve"> </w:t>
      </w:r>
      <w:r w:rsidRPr="00712340">
        <w:rPr>
          <w:rFonts w:ascii="GHEA Grapalat" w:hAnsi="GHEA Grapalat" w:cs="Sylfaen"/>
          <w:lang w:val="es-ES"/>
        </w:rPr>
        <w:t>կիրառելի</w:t>
      </w:r>
      <w:r w:rsidRPr="00712340">
        <w:rPr>
          <w:rFonts w:ascii="GHEA Grapalat" w:hAnsi="GHEA Grapalat" w:cs="Arial"/>
          <w:lang w:val="es-ES"/>
        </w:rPr>
        <w:t xml:space="preserve"> </w:t>
      </w:r>
      <w:r w:rsidRPr="00712340">
        <w:rPr>
          <w:rFonts w:ascii="GHEA Grapalat" w:hAnsi="GHEA Grapalat" w:cs="Sylfaen"/>
          <w:lang w:val="es-ES"/>
        </w:rPr>
        <w:t>չէ</w:t>
      </w:r>
      <w:r w:rsidRPr="00712340">
        <w:rPr>
          <w:rFonts w:ascii="GHEA Grapalat" w:hAnsi="GHEA Grapalat" w:cs="Arial"/>
          <w:lang w:val="es-ES"/>
        </w:rPr>
        <w:t xml:space="preserve">, </w:t>
      </w:r>
      <w:r w:rsidRPr="00712340">
        <w:rPr>
          <w:rFonts w:ascii="GHEA Grapalat" w:hAnsi="GHEA Grapalat" w:cs="Sylfaen"/>
          <w:lang w:val="es-ES"/>
        </w:rPr>
        <w:t>եթե</w:t>
      </w:r>
      <w:r w:rsidRPr="00712340">
        <w:rPr>
          <w:rFonts w:ascii="GHEA Grapalat" w:hAnsi="GHEA Grapalat" w:cs="Arial"/>
          <w:lang w:val="es-ES"/>
        </w:rPr>
        <w:t xml:space="preserve"> </w:t>
      </w:r>
      <w:r w:rsidRPr="00712340">
        <w:rPr>
          <w:rFonts w:ascii="GHEA Grapalat" w:hAnsi="GHEA Grapalat" w:cs="Sylfaen"/>
          <w:lang w:val="es-ES"/>
        </w:rPr>
        <w:t>միայն</w:t>
      </w:r>
      <w:r w:rsidRPr="00712340">
        <w:rPr>
          <w:rFonts w:ascii="GHEA Grapalat" w:hAnsi="GHEA Grapalat" w:cs="Arial"/>
          <w:lang w:val="es-ES"/>
        </w:rPr>
        <w:t xml:space="preserve"> </w:t>
      </w:r>
      <w:r w:rsidRPr="00712340">
        <w:rPr>
          <w:rFonts w:ascii="GHEA Grapalat" w:hAnsi="GHEA Grapalat" w:cs="Sylfaen"/>
          <w:lang w:val="es-ES"/>
        </w:rPr>
        <w:t>մեկ</w:t>
      </w:r>
      <w:r w:rsidRPr="00712340">
        <w:rPr>
          <w:rFonts w:ascii="GHEA Grapalat" w:hAnsi="GHEA Grapalat" w:cs="Arial"/>
          <w:lang w:val="es-ES"/>
        </w:rPr>
        <w:t xml:space="preserve"> մ</w:t>
      </w:r>
      <w:r w:rsidRPr="00712340">
        <w:rPr>
          <w:rFonts w:ascii="GHEA Grapalat" w:hAnsi="GHEA Grapalat" w:cs="Sylfaen"/>
          <w:lang w:val="es-ES"/>
        </w:rPr>
        <w:t>ասնակից է հայտ ներկայացրել</w:t>
      </w:r>
      <w:r w:rsidRPr="00712340">
        <w:rPr>
          <w:rFonts w:ascii="GHEA Grapalat" w:hAnsi="GHEA Grapalat"/>
          <w:i/>
          <w:lang w:val="es-ES"/>
        </w:rPr>
        <w:t>,</w:t>
      </w:r>
      <w:r w:rsidRPr="00712340">
        <w:rPr>
          <w:rFonts w:ascii="GHEA Grapalat" w:hAnsi="GHEA Grapalat"/>
          <w:lang w:val="es-ES"/>
        </w:rPr>
        <w:t xml:space="preserve"> </w:t>
      </w:r>
      <w:r w:rsidRPr="00712340">
        <w:rPr>
          <w:rFonts w:ascii="GHEA Grapalat" w:hAnsi="GHEA Grapalat" w:cs="Sylfaen"/>
          <w:lang w:val="es-ES"/>
        </w:rPr>
        <w:t>որի</w:t>
      </w:r>
      <w:r w:rsidRPr="00712340">
        <w:rPr>
          <w:rFonts w:ascii="GHEA Grapalat" w:hAnsi="GHEA Grapalat" w:cs="Arial"/>
          <w:lang w:val="es-ES"/>
        </w:rPr>
        <w:t xml:space="preserve"> </w:t>
      </w:r>
      <w:r w:rsidRPr="00712340">
        <w:rPr>
          <w:rFonts w:ascii="GHEA Grapalat" w:hAnsi="GHEA Grapalat" w:cs="Sylfaen"/>
          <w:lang w:val="es-ES"/>
        </w:rPr>
        <w:t>հետ</w:t>
      </w:r>
      <w:r w:rsidRPr="00712340">
        <w:rPr>
          <w:rFonts w:ascii="GHEA Grapalat" w:hAnsi="GHEA Grapalat" w:cs="Arial"/>
          <w:lang w:val="es-ES"/>
        </w:rPr>
        <w:t xml:space="preserve"> </w:t>
      </w:r>
      <w:r w:rsidRPr="00712340">
        <w:rPr>
          <w:rFonts w:ascii="GHEA Grapalat" w:hAnsi="GHEA Grapalat" w:cs="Sylfaen"/>
          <w:lang w:val="es-ES"/>
        </w:rPr>
        <w:t>կնքվում</w:t>
      </w:r>
      <w:r w:rsidRPr="00712340">
        <w:rPr>
          <w:rFonts w:ascii="GHEA Grapalat" w:hAnsi="GHEA Grapalat" w:cs="Arial"/>
          <w:lang w:val="es-ES"/>
        </w:rPr>
        <w:t xml:space="preserve"> </w:t>
      </w:r>
      <w:r w:rsidRPr="00712340">
        <w:rPr>
          <w:rFonts w:ascii="GHEA Grapalat" w:hAnsi="GHEA Grapalat" w:cs="Sylfaen"/>
          <w:lang w:val="es-ES"/>
        </w:rPr>
        <w:t>է</w:t>
      </w:r>
      <w:r w:rsidRPr="00712340">
        <w:rPr>
          <w:rFonts w:ascii="GHEA Grapalat" w:hAnsi="GHEA Grapalat" w:cs="Arial"/>
          <w:lang w:val="es-ES"/>
        </w:rPr>
        <w:t xml:space="preserve"> </w:t>
      </w:r>
      <w:r w:rsidRPr="00712340">
        <w:rPr>
          <w:rFonts w:ascii="GHEA Grapalat" w:hAnsi="GHEA Grapalat" w:cs="Sylfaen"/>
          <w:lang w:val="es-ES"/>
        </w:rPr>
        <w:t>պայմանագիր</w:t>
      </w:r>
      <w:r w:rsidRPr="00712340">
        <w:rPr>
          <w:rFonts w:ascii="GHEA Grapalat" w:hAnsi="GHEA Grapalat" w:cs="Arial"/>
          <w:lang w:val="es-ES"/>
        </w:rPr>
        <w:t>:</w:t>
      </w:r>
    </w:p>
    <w:p w:rsidR="00631539" w:rsidRPr="00712340" w:rsidRDefault="00631539" w:rsidP="00631539">
      <w:pPr>
        <w:pStyle w:val="BodyTextIndent2"/>
        <w:spacing w:line="240" w:lineRule="auto"/>
        <w:ind w:firstLine="567"/>
        <w:rPr>
          <w:rFonts w:ascii="GHEA Grapalat" w:hAnsi="GHEA Grapalat" w:cs="Sylfaen"/>
          <w:szCs w:val="24"/>
          <w:lang w:val="es-ES"/>
        </w:rPr>
      </w:pPr>
      <w:r w:rsidRPr="00712340">
        <w:rPr>
          <w:rFonts w:ascii="GHEA Grapalat" w:hAnsi="GHEA Grapalat" w:cs="Sylfaen"/>
          <w:szCs w:val="24"/>
          <w:lang w:val="ru-RU"/>
        </w:rPr>
        <w:t>Պատվիրատուն</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պայմանագիրը</w:t>
      </w:r>
      <w:r w:rsidRPr="00712340">
        <w:rPr>
          <w:rFonts w:ascii="GHEA Grapalat" w:hAnsi="GHEA Grapalat" w:cs="Sylfaen"/>
          <w:szCs w:val="24"/>
          <w:lang w:val="es-ES"/>
        </w:rPr>
        <w:t xml:space="preserve"> </w:t>
      </w:r>
      <w:r w:rsidRPr="00712340">
        <w:rPr>
          <w:rFonts w:ascii="GHEA Grapalat" w:hAnsi="GHEA Grapalat" w:cs="Sylfaen"/>
          <w:szCs w:val="24"/>
          <w:lang w:val="ru-RU"/>
        </w:rPr>
        <w:t>կնքում</w:t>
      </w:r>
      <w:r w:rsidRPr="00712340">
        <w:rPr>
          <w:rFonts w:ascii="GHEA Grapalat" w:hAnsi="GHEA Grapalat" w:cs="Sylfaen"/>
          <w:szCs w:val="24"/>
          <w:lang w:val="es-ES"/>
        </w:rPr>
        <w:t xml:space="preserve"> </w:t>
      </w:r>
      <w:r w:rsidRPr="00712340">
        <w:rPr>
          <w:rFonts w:ascii="GHEA Grapalat" w:hAnsi="GHEA Grapalat" w:cs="Sylfaen"/>
          <w:szCs w:val="24"/>
          <w:lang w:val="ru-RU"/>
        </w:rPr>
        <w:t>է</w:t>
      </w:r>
      <w:r w:rsidRPr="00712340">
        <w:rPr>
          <w:rFonts w:ascii="GHEA Grapalat" w:hAnsi="GHEA Grapalat" w:cs="Sylfaen"/>
          <w:szCs w:val="24"/>
          <w:lang w:val="es-ES"/>
        </w:rPr>
        <w:t xml:space="preserve">, </w:t>
      </w:r>
      <w:r w:rsidRPr="00712340">
        <w:rPr>
          <w:rFonts w:ascii="GHEA Grapalat" w:hAnsi="GHEA Grapalat" w:cs="Sylfaen"/>
          <w:szCs w:val="24"/>
          <w:lang w:val="ru-RU"/>
        </w:rPr>
        <w:t>եթե</w:t>
      </w:r>
      <w:r w:rsidRPr="00712340">
        <w:rPr>
          <w:rFonts w:ascii="GHEA Grapalat" w:hAnsi="GHEA Grapalat" w:cs="Sylfaen"/>
          <w:szCs w:val="24"/>
          <w:lang w:val="es-ES"/>
        </w:rPr>
        <w:t xml:space="preserve"> </w:t>
      </w:r>
      <w:r w:rsidRPr="00712340">
        <w:rPr>
          <w:rFonts w:ascii="GHEA Grapalat" w:hAnsi="GHEA Grapalat" w:cs="Sylfaen"/>
          <w:szCs w:val="24"/>
          <w:lang w:val="ru-RU"/>
        </w:rPr>
        <w:t>սույն</w:t>
      </w:r>
      <w:r w:rsidRPr="00712340">
        <w:rPr>
          <w:rFonts w:ascii="GHEA Grapalat" w:hAnsi="GHEA Grapalat" w:cs="Sylfaen"/>
          <w:szCs w:val="24"/>
          <w:lang w:val="es-ES"/>
        </w:rPr>
        <w:t xml:space="preserve"> </w:t>
      </w:r>
      <w:r w:rsidRPr="00712340">
        <w:rPr>
          <w:rFonts w:ascii="GHEA Grapalat" w:hAnsi="GHEA Grapalat" w:cs="Sylfaen"/>
          <w:szCs w:val="24"/>
          <w:lang w:val="ru-RU"/>
        </w:rPr>
        <w:t>կետով</w:t>
      </w:r>
      <w:r w:rsidRPr="00712340">
        <w:rPr>
          <w:rFonts w:ascii="GHEA Grapalat" w:hAnsi="GHEA Grapalat" w:cs="Sylfaen"/>
          <w:szCs w:val="24"/>
          <w:lang w:val="es-ES"/>
        </w:rPr>
        <w:t xml:space="preserve"> </w:t>
      </w:r>
      <w:r w:rsidRPr="00712340">
        <w:rPr>
          <w:rFonts w:ascii="GHEA Grapalat" w:hAnsi="GHEA Grapalat" w:cs="Sylfaen"/>
          <w:szCs w:val="24"/>
          <w:lang w:val="ru-RU"/>
        </w:rPr>
        <w:t>նախատեսված</w:t>
      </w:r>
      <w:r w:rsidRPr="00712340">
        <w:rPr>
          <w:rFonts w:ascii="GHEA Grapalat" w:hAnsi="GHEA Grapalat" w:cs="Sylfaen"/>
          <w:szCs w:val="24"/>
          <w:lang w:val="es-ES"/>
        </w:rPr>
        <w:t xml:space="preserve"> </w:t>
      </w:r>
      <w:r w:rsidRPr="00712340">
        <w:rPr>
          <w:rFonts w:ascii="GHEA Grapalat" w:hAnsi="GHEA Grapalat" w:cs="Sylfaen"/>
          <w:szCs w:val="24"/>
          <w:lang w:val="ru-RU"/>
        </w:rPr>
        <w:t>անգործության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ժամկետում</w:t>
      </w:r>
      <w:r w:rsidRPr="00712340">
        <w:rPr>
          <w:rFonts w:ascii="GHEA Grapalat" w:hAnsi="GHEA Grapalat" w:cs="Sylfaen"/>
          <w:szCs w:val="24"/>
          <w:lang w:val="es-ES"/>
        </w:rPr>
        <w:t xml:space="preserve"> </w:t>
      </w:r>
      <w:r w:rsidRPr="00712340">
        <w:rPr>
          <w:rFonts w:ascii="GHEA Grapalat" w:hAnsi="GHEA Grapalat" w:cs="Sylfaen"/>
          <w:szCs w:val="24"/>
          <w:lang w:val="ru-RU"/>
        </w:rPr>
        <w:t>որևէ</w:t>
      </w:r>
      <w:r w:rsidRPr="00712340">
        <w:rPr>
          <w:rFonts w:ascii="GHEA Grapalat" w:hAnsi="GHEA Grapalat" w:cs="Sylfaen"/>
          <w:szCs w:val="24"/>
          <w:lang w:val="es-ES"/>
        </w:rPr>
        <w:t xml:space="preserve"> մ</w:t>
      </w:r>
      <w:r w:rsidRPr="00712340">
        <w:rPr>
          <w:rFonts w:ascii="GHEA Grapalat" w:hAnsi="GHEA Grapalat" w:cs="Sylfaen"/>
          <w:szCs w:val="24"/>
          <w:lang w:val="ru-RU"/>
        </w:rPr>
        <w:t>ասնակից</w:t>
      </w:r>
      <w:r w:rsidRPr="00712340">
        <w:rPr>
          <w:rFonts w:ascii="GHEA Grapalat" w:hAnsi="GHEA Grapalat" w:cs="Sylfaen"/>
          <w:szCs w:val="24"/>
          <w:lang w:val="es-ES"/>
        </w:rPr>
        <w:t xml:space="preserve"> </w:t>
      </w:r>
      <w:r w:rsidRPr="00712340">
        <w:rPr>
          <w:rFonts w:ascii="GHEA Grapalat" w:hAnsi="GHEA Grapalat" w:cs="Sylfaen"/>
        </w:rPr>
        <w:t>գնումների հետ կապված բողոքներ քննող անձին</w:t>
      </w:r>
      <w:r w:rsidRPr="00712340">
        <w:rPr>
          <w:rFonts w:ascii="GHEA Grapalat" w:hAnsi="GHEA Grapalat" w:cs="Sylfaen"/>
          <w:szCs w:val="24"/>
          <w:lang w:val="es-ES"/>
        </w:rPr>
        <w:t xml:space="preserve"> </w:t>
      </w:r>
      <w:r w:rsidRPr="00712340">
        <w:rPr>
          <w:rFonts w:ascii="GHEA Grapalat" w:hAnsi="GHEA Grapalat" w:cs="Sylfaen"/>
          <w:szCs w:val="24"/>
          <w:lang w:val="ru-RU"/>
        </w:rPr>
        <w:t>չի</w:t>
      </w:r>
      <w:r w:rsidRPr="00712340">
        <w:rPr>
          <w:rFonts w:ascii="GHEA Grapalat" w:hAnsi="GHEA Grapalat" w:cs="Sylfaen"/>
          <w:szCs w:val="24"/>
          <w:lang w:val="es-ES"/>
        </w:rPr>
        <w:t xml:space="preserve"> </w:t>
      </w:r>
      <w:r w:rsidRPr="00712340">
        <w:rPr>
          <w:rFonts w:ascii="GHEA Grapalat" w:hAnsi="GHEA Grapalat" w:cs="Sylfaen"/>
          <w:szCs w:val="24"/>
          <w:lang w:val="ru-RU"/>
        </w:rPr>
        <w:t>բողոքարկում</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w:t>
      </w:r>
      <w:r w:rsidRPr="00712340">
        <w:rPr>
          <w:rFonts w:ascii="GHEA Grapalat" w:hAnsi="GHEA Grapalat" w:cs="Sylfaen"/>
          <w:szCs w:val="24"/>
          <w:lang w:val="es-ES"/>
        </w:rPr>
        <w:t xml:space="preserve"> </w:t>
      </w:r>
      <w:r w:rsidRPr="00712340">
        <w:rPr>
          <w:rFonts w:ascii="GHEA Grapalat" w:hAnsi="GHEA Grapalat" w:cs="Sylfaen"/>
          <w:szCs w:val="24"/>
          <w:lang w:val="ru-RU"/>
        </w:rPr>
        <w:t>կնքելու</w:t>
      </w:r>
      <w:r w:rsidRPr="00712340">
        <w:rPr>
          <w:rFonts w:ascii="GHEA Grapalat" w:hAnsi="GHEA Grapalat" w:cs="Sylfaen"/>
          <w:szCs w:val="24"/>
          <w:lang w:val="es-ES"/>
        </w:rPr>
        <w:t xml:space="preserve"> </w:t>
      </w:r>
      <w:r w:rsidRPr="00712340">
        <w:rPr>
          <w:rFonts w:ascii="GHEA Grapalat" w:hAnsi="GHEA Grapalat" w:cs="Sylfaen"/>
          <w:szCs w:val="24"/>
          <w:lang w:val="ru-RU"/>
        </w:rPr>
        <w:t>մասին</w:t>
      </w:r>
      <w:r w:rsidRPr="00712340">
        <w:rPr>
          <w:rFonts w:ascii="GHEA Grapalat" w:hAnsi="GHEA Grapalat" w:cs="Sylfaen"/>
          <w:szCs w:val="24"/>
          <w:lang w:val="es-ES"/>
        </w:rPr>
        <w:t xml:space="preserve"> </w:t>
      </w:r>
      <w:r w:rsidRPr="00712340">
        <w:rPr>
          <w:rFonts w:ascii="GHEA Grapalat" w:hAnsi="GHEA Grapalat" w:cs="Sylfaen"/>
          <w:szCs w:val="24"/>
          <w:lang w:val="ru-RU"/>
        </w:rPr>
        <w:t>որոշումը։</w:t>
      </w:r>
      <w:r w:rsidRPr="00712340">
        <w:rPr>
          <w:rFonts w:ascii="GHEA Grapalat" w:hAnsi="GHEA Grapalat" w:cs="Sylfaen"/>
          <w:szCs w:val="24"/>
          <w:lang w:val="es-ES"/>
        </w:rPr>
        <w:t xml:space="preserve"> </w:t>
      </w:r>
      <w:r w:rsidRPr="00712340">
        <w:rPr>
          <w:rFonts w:ascii="GHEA Grapalat" w:hAnsi="GHEA Grapalat" w:cs="Sylfaen"/>
          <w:szCs w:val="24"/>
          <w:lang w:val="ru-RU"/>
        </w:rPr>
        <w:t>Մինչև</w:t>
      </w:r>
      <w:r w:rsidRPr="00712340">
        <w:rPr>
          <w:rFonts w:ascii="GHEA Grapalat" w:hAnsi="GHEA Grapalat" w:cs="Sylfaen"/>
          <w:szCs w:val="24"/>
          <w:lang w:val="es-ES"/>
        </w:rPr>
        <w:t xml:space="preserve"> </w:t>
      </w:r>
      <w:r w:rsidRPr="00712340">
        <w:rPr>
          <w:rFonts w:ascii="GHEA Grapalat" w:hAnsi="GHEA Grapalat" w:cs="Sylfaen"/>
          <w:szCs w:val="24"/>
          <w:lang w:val="ru-RU"/>
        </w:rPr>
        <w:t>անգործության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ժամկետը</w:t>
      </w:r>
      <w:r w:rsidRPr="00712340">
        <w:rPr>
          <w:rFonts w:ascii="GHEA Grapalat" w:hAnsi="GHEA Grapalat" w:cs="Sylfaen"/>
          <w:szCs w:val="24"/>
          <w:lang w:val="es-ES"/>
        </w:rPr>
        <w:t xml:space="preserve"> </w:t>
      </w:r>
      <w:r w:rsidRPr="00712340">
        <w:rPr>
          <w:rFonts w:ascii="GHEA Grapalat" w:hAnsi="GHEA Grapalat" w:cs="Sylfaen"/>
          <w:szCs w:val="24"/>
          <w:lang w:val="ru-RU"/>
        </w:rPr>
        <w:t>լրանալը</w:t>
      </w:r>
      <w:r w:rsidRPr="00712340">
        <w:rPr>
          <w:rFonts w:ascii="GHEA Grapalat" w:hAnsi="GHEA Grapalat" w:cs="Sylfaen"/>
          <w:szCs w:val="24"/>
          <w:lang w:val="es-ES"/>
        </w:rPr>
        <w:t xml:space="preserve"> </w:t>
      </w:r>
      <w:r w:rsidRPr="00712340">
        <w:rPr>
          <w:rFonts w:ascii="GHEA Grapalat" w:hAnsi="GHEA Grapalat" w:cs="Sylfaen"/>
          <w:szCs w:val="24"/>
          <w:lang w:val="ru-RU"/>
        </w:rPr>
        <w:t>կամ</w:t>
      </w:r>
      <w:r w:rsidRPr="00712340">
        <w:rPr>
          <w:rFonts w:ascii="GHEA Grapalat" w:hAnsi="GHEA Grapalat" w:cs="Sylfaen"/>
          <w:szCs w:val="24"/>
          <w:lang w:val="es-ES"/>
        </w:rPr>
        <w:t xml:space="preserve"> </w:t>
      </w:r>
      <w:r w:rsidRPr="00712340">
        <w:rPr>
          <w:rFonts w:ascii="GHEA Grapalat" w:hAnsi="GHEA Grapalat" w:cs="Sylfaen"/>
          <w:szCs w:val="24"/>
          <w:lang w:val="ru-RU"/>
        </w:rPr>
        <w:t>առանց</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w:t>
      </w:r>
      <w:r w:rsidRPr="00712340">
        <w:rPr>
          <w:rFonts w:ascii="GHEA Grapalat" w:hAnsi="GHEA Grapalat" w:cs="Sylfaen"/>
          <w:szCs w:val="24"/>
          <w:lang w:val="es-ES"/>
        </w:rPr>
        <w:t xml:space="preserve"> </w:t>
      </w:r>
      <w:r w:rsidRPr="00712340">
        <w:rPr>
          <w:rFonts w:ascii="GHEA Grapalat" w:hAnsi="GHEA Grapalat" w:cs="Sylfaen"/>
          <w:szCs w:val="24"/>
          <w:lang w:val="ru-RU"/>
        </w:rPr>
        <w:t>կնքելու</w:t>
      </w:r>
      <w:r w:rsidRPr="00712340">
        <w:rPr>
          <w:rFonts w:ascii="GHEA Grapalat" w:hAnsi="GHEA Grapalat" w:cs="Sylfaen"/>
          <w:szCs w:val="24"/>
          <w:lang w:val="es-ES"/>
        </w:rPr>
        <w:t xml:space="preserve"> </w:t>
      </w:r>
      <w:r w:rsidRPr="00712340">
        <w:rPr>
          <w:rFonts w:ascii="GHEA Grapalat" w:hAnsi="GHEA Grapalat" w:cs="Sylfaen"/>
          <w:szCs w:val="24"/>
          <w:lang w:val="ru-RU"/>
        </w:rPr>
        <w:t>մասին</w:t>
      </w:r>
      <w:r w:rsidRPr="00712340">
        <w:rPr>
          <w:rFonts w:ascii="GHEA Grapalat" w:hAnsi="GHEA Grapalat" w:cs="Sylfaen"/>
          <w:szCs w:val="24"/>
          <w:lang w:val="es-ES"/>
        </w:rPr>
        <w:t xml:space="preserve"> </w:t>
      </w:r>
      <w:r w:rsidRPr="00712340">
        <w:rPr>
          <w:rFonts w:ascii="GHEA Grapalat" w:hAnsi="GHEA Grapalat" w:cs="Sylfaen"/>
          <w:szCs w:val="24"/>
          <w:lang w:val="ru-RU"/>
        </w:rPr>
        <w:t>հայտարարության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հրապարակման</w:t>
      </w:r>
      <w:r w:rsidRPr="00712340">
        <w:rPr>
          <w:rFonts w:ascii="GHEA Grapalat" w:hAnsi="GHEA Grapalat" w:cs="Sylfaen"/>
          <w:szCs w:val="24"/>
          <w:lang w:val="es-ES"/>
        </w:rPr>
        <w:t xml:space="preserve"> </w:t>
      </w:r>
      <w:r w:rsidRPr="00712340">
        <w:rPr>
          <w:rFonts w:ascii="GHEA Grapalat" w:hAnsi="GHEA Grapalat" w:cs="Sylfaen"/>
          <w:szCs w:val="24"/>
          <w:lang w:val="ru-RU"/>
        </w:rPr>
        <w:t>կնք</w:t>
      </w:r>
      <w:r w:rsidRPr="00712340">
        <w:rPr>
          <w:rFonts w:ascii="GHEA Grapalat" w:hAnsi="GHEA Grapalat" w:cs="Sylfaen"/>
          <w:szCs w:val="24"/>
          <w:lang w:val="en-US"/>
        </w:rPr>
        <w:t>վ</w:t>
      </w:r>
      <w:r w:rsidRPr="00712340">
        <w:rPr>
          <w:rFonts w:ascii="GHEA Grapalat" w:hAnsi="GHEA Grapalat" w:cs="Sylfaen"/>
          <w:szCs w:val="24"/>
          <w:lang w:val="ru-RU"/>
        </w:rPr>
        <w:t>ած</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պայմանագիրն</w:t>
      </w:r>
      <w:r w:rsidRPr="00712340">
        <w:rPr>
          <w:rFonts w:ascii="GHEA Grapalat" w:hAnsi="GHEA Grapalat" w:cs="Sylfaen"/>
          <w:szCs w:val="24"/>
          <w:lang w:val="es-ES"/>
        </w:rPr>
        <w:t xml:space="preserve"> </w:t>
      </w:r>
      <w:r w:rsidRPr="00712340">
        <w:rPr>
          <w:rFonts w:ascii="GHEA Grapalat" w:hAnsi="GHEA Grapalat" w:cs="Sylfaen"/>
          <w:szCs w:val="24"/>
          <w:lang w:val="ru-RU"/>
        </w:rPr>
        <w:t>առ</w:t>
      </w:r>
      <w:r w:rsidRPr="00712340">
        <w:rPr>
          <w:rFonts w:ascii="GHEA Grapalat" w:hAnsi="GHEA Grapalat" w:cs="Sylfaen"/>
          <w:szCs w:val="24"/>
          <w:lang w:val="es-ES"/>
        </w:rPr>
        <w:t xml:space="preserve"> </w:t>
      </w:r>
      <w:r w:rsidRPr="00712340">
        <w:rPr>
          <w:rFonts w:ascii="GHEA Grapalat" w:hAnsi="GHEA Grapalat" w:cs="Sylfaen"/>
          <w:szCs w:val="24"/>
          <w:lang w:val="ru-RU"/>
        </w:rPr>
        <w:t>ոչինչ</w:t>
      </w:r>
      <w:r w:rsidRPr="00712340">
        <w:rPr>
          <w:rFonts w:ascii="GHEA Grapalat" w:hAnsi="GHEA Grapalat" w:cs="Sylfaen"/>
          <w:szCs w:val="24"/>
          <w:lang w:val="es-ES"/>
        </w:rPr>
        <w:t xml:space="preserve"> </w:t>
      </w:r>
      <w:r w:rsidRPr="00712340">
        <w:rPr>
          <w:rFonts w:ascii="GHEA Grapalat" w:hAnsi="GHEA Grapalat" w:cs="Sylfaen"/>
          <w:szCs w:val="24"/>
          <w:lang w:val="ru-RU"/>
        </w:rPr>
        <w:t>է։</w:t>
      </w:r>
    </w:p>
    <w:p w:rsidR="00631539" w:rsidRPr="00712340" w:rsidRDefault="00631539" w:rsidP="00631539">
      <w:pPr>
        <w:ind w:firstLine="567"/>
        <w:jc w:val="center"/>
        <w:rPr>
          <w:rFonts w:ascii="GHEA Grapalat" w:hAnsi="GHEA Grapalat"/>
          <w:b/>
          <w:sz w:val="20"/>
          <w:lang w:val="es-ES"/>
        </w:rPr>
      </w:pPr>
    </w:p>
    <w:p w:rsidR="00631539" w:rsidRPr="00712340" w:rsidRDefault="00631539" w:rsidP="00631539">
      <w:pPr>
        <w:ind w:firstLine="567"/>
        <w:jc w:val="center"/>
        <w:rPr>
          <w:rFonts w:ascii="GHEA Grapalat" w:hAnsi="GHEA Grapalat"/>
          <w:b/>
          <w:sz w:val="20"/>
          <w:lang w:val="es-ES"/>
        </w:rPr>
      </w:pPr>
    </w:p>
    <w:p w:rsidR="00631539" w:rsidRPr="00712340" w:rsidRDefault="00631539" w:rsidP="00631539">
      <w:pPr>
        <w:jc w:val="center"/>
        <w:rPr>
          <w:rFonts w:ascii="GHEA Grapalat" w:hAnsi="GHEA Grapalat" w:cs="Arial"/>
          <w:b/>
          <w:iCs/>
          <w:sz w:val="20"/>
          <w:lang w:val="af-ZA"/>
        </w:rPr>
      </w:pPr>
      <w:r w:rsidRPr="00712340">
        <w:rPr>
          <w:rFonts w:ascii="GHEA Grapalat" w:hAnsi="GHEA Grapalat"/>
          <w:b/>
          <w:iCs/>
          <w:sz w:val="20"/>
          <w:lang w:val="es-ES"/>
        </w:rPr>
        <w:t>9</w:t>
      </w:r>
      <w:r w:rsidRPr="00712340">
        <w:rPr>
          <w:rFonts w:ascii="GHEA Grapalat" w:hAnsi="GHEA Grapalat"/>
          <w:b/>
          <w:iCs/>
          <w:sz w:val="20"/>
          <w:lang w:val="af-ZA"/>
        </w:rPr>
        <w:t xml:space="preserve">. </w:t>
      </w:r>
      <w:r w:rsidRPr="00712340">
        <w:rPr>
          <w:rFonts w:ascii="GHEA Grapalat" w:hAnsi="GHEA Grapalat" w:cs="Sylfaen"/>
          <w:b/>
          <w:iCs/>
          <w:sz w:val="20"/>
          <w:lang w:val="af-ZA"/>
        </w:rPr>
        <w:t>ՊԱՅՄԱՆԱԳՐԻ</w:t>
      </w:r>
      <w:r w:rsidRPr="00712340">
        <w:rPr>
          <w:rFonts w:ascii="GHEA Grapalat" w:hAnsi="GHEA Grapalat" w:cs="Arial"/>
          <w:b/>
          <w:iCs/>
          <w:sz w:val="20"/>
          <w:lang w:val="af-ZA"/>
        </w:rPr>
        <w:t xml:space="preserve"> </w:t>
      </w:r>
      <w:r w:rsidRPr="00712340">
        <w:rPr>
          <w:rFonts w:ascii="GHEA Grapalat" w:hAnsi="GHEA Grapalat" w:cs="Sylfaen"/>
          <w:b/>
          <w:iCs/>
          <w:sz w:val="20"/>
          <w:lang w:val="af-ZA"/>
        </w:rPr>
        <w:t>ԿՆՔՈՒՄԸ</w:t>
      </w:r>
      <w:r w:rsidRPr="00712340">
        <w:rPr>
          <w:rFonts w:ascii="GHEA Grapalat" w:hAnsi="GHEA Grapalat" w:cs="Arial"/>
          <w:b/>
          <w:iCs/>
          <w:sz w:val="20"/>
          <w:lang w:val="af-ZA"/>
        </w:rPr>
        <w:t xml:space="preserve"> </w:t>
      </w:r>
    </w:p>
    <w:p w:rsidR="00631539" w:rsidRPr="00712340" w:rsidRDefault="00631539" w:rsidP="00631539">
      <w:pPr>
        <w:jc w:val="center"/>
        <w:rPr>
          <w:rFonts w:ascii="GHEA Grapalat" w:hAnsi="GHEA Grapalat"/>
          <w:b/>
          <w:iCs/>
          <w:sz w:val="20"/>
          <w:lang w:val="af-ZA"/>
        </w:rPr>
      </w:pP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iCs/>
          <w:sz w:val="20"/>
          <w:lang w:val="es-ES"/>
        </w:rPr>
        <w:t>9</w:t>
      </w:r>
      <w:r w:rsidRPr="00712340">
        <w:rPr>
          <w:rFonts w:ascii="GHEA Grapalat" w:hAnsi="GHEA Grapalat"/>
          <w:iCs/>
          <w:sz w:val="20"/>
          <w:lang w:val="af-ZA"/>
        </w:rPr>
        <w:t xml:space="preserve">.1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հանձնաժողովի</w:t>
      </w:r>
      <w:r w:rsidRPr="00712340">
        <w:rPr>
          <w:rFonts w:ascii="GHEA Grapalat" w:hAnsi="GHEA Grapalat" w:cs="Sylfaen"/>
          <w:sz w:val="20"/>
          <w:lang w:val="af-ZA"/>
        </w:rPr>
        <w:t xml:space="preserve"> </w:t>
      </w:r>
      <w:r w:rsidRPr="00712340">
        <w:rPr>
          <w:rFonts w:ascii="GHEA Grapalat" w:hAnsi="GHEA Grapalat" w:cs="Sylfaen"/>
          <w:sz w:val="20"/>
          <w:lang w:val="ru-RU"/>
        </w:rPr>
        <w:t>որոշման</w:t>
      </w:r>
      <w:r w:rsidRPr="00712340">
        <w:rPr>
          <w:rFonts w:ascii="GHEA Grapalat" w:hAnsi="GHEA Grapalat" w:cs="Sylfaen"/>
          <w:sz w:val="20"/>
          <w:lang w:val="af-ZA"/>
        </w:rPr>
        <w:t xml:space="preserve"> </w:t>
      </w:r>
      <w:r w:rsidRPr="00712340">
        <w:rPr>
          <w:rFonts w:ascii="GHEA Grapalat" w:hAnsi="GHEA Grapalat" w:cs="Sylfaen"/>
          <w:sz w:val="20"/>
          <w:lang w:val="ru-RU"/>
        </w:rPr>
        <w:t>հիման</w:t>
      </w:r>
      <w:r w:rsidRPr="00712340">
        <w:rPr>
          <w:rFonts w:ascii="GHEA Grapalat" w:hAnsi="GHEA Grapalat" w:cs="Sylfaen"/>
          <w:sz w:val="20"/>
          <w:lang w:val="af-ZA"/>
        </w:rPr>
        <w:t xml:space="preserve"> </w:t>
      </w:r>
      <w:r w:rsidRPr="00712340">
        <w:rPr>
          <w:rFonts w:ascii="GHEA Grapalat" w:hAnsi="GHEA Grapalat" w:cs="Sylfaen"/>
          <w:sz w:val="20"/>
          <w:lang w:val="ru-RU"/>
        </w:rPr>
        <w:t>վրա</w:t>
      </w:r>
      <w:r w:rsidRPr="00712340">
        <w:rPr>
          <w:rFonts w:ascii="GHEA Grapalat" w:hAnsi="GHEA Grapalat" w:cs="Sylfaen"/>
          <w:sz w:val="20"/>
          <w:lang w:val="af-ZA"/>
        </w:rPr>
        <w:t xml:space="preserve">` </w:t>
      </w:r>
      <w:r w:rsidRPr="00712340">
        <w:rPr>
          <w:rFonts w:ascii="GHEA Grapalat" w:hAnsi="GHEA Grapalat" w:cs="Sylfaen"/>
          <w:sz w:val="20"/>
        </w:rPr>
        <w:t>պ</w:t>
      </w:r>
      <w:r w:rsidRPr="00712340">
        <w:rPr>
          <w:rFonts w:ascii="GHEA Grapalat" w:hAnsi="GHEA Grapalat" w:cs="Sylfaen"/>
          <w:sz w:val="20"/>
          <w:lang w:val="ru-RU"/>
        </w:rPr>
        <w:t>ատվիրատուի</w:t>
      </w:r>
      <w:r w:rsidRPr="00712340">
        <w:rPr>
          <w:rFonts w:ascii="GHEA Grapalat" w:hAnsi="GHEA Grapalat" w:cs="Sylfaen"/>
          <w:sz w:val="20"/>
          <w:lang w:val="af-ZA"/>
        </w:rPr>
        <w:t xml:space="preserve"> </w:t>
      </w:r>
      <w:r w:rsidRPr="00712340">
        <w:rPr>
          <w:rFonts w:ascii="GHEA Grapalat" w:hAnsi="GHEA Grapalat" w:cs="Sylfaen"/>
          <w:sz w:val="20"/>
          <w:lang w:val="ru-RU"/>
        </w:rPr>
        <w:t>կողմից։</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Պայմանագիրը</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գրավոր</w:t>
      </w:r>
      <w:r w:rsidRPr="00712340">
        <w:rPr>
          <w:rFonts w:ascii="GHEA Grapalat" w:hAnsi="GHEA Grapalat" w:cs="Sylfaen"/>
          <w:sz w:val="20"/>
          <w:lang w:val="af-ZA"/>
        </w:rPr>
        <w:t xml:space="preserve">` </w:t>
      </w:r>
      <w:r w:rsidRPr="00712340">
        <w:rPr>
          <w:rFonts w:ascii="GHEA Grapalat" w:hAnsi="GHEA Grapalat" w:cs="Sylfaen"/>
          <w:sz w:val="20"/>
          <w:lang w:val="ru-RU"/>
        </w:rPr>
        <w:t>մեկ</w:t>
      </w:r>
      <w:r w:rsidRPr="00712340">
        <w:rPr>
          <w:rFonts w:ascii="GHEA Grapalat" w:hAnsi="GHEA Grapalat" w:cs="Sylfaen"/>
          <w:sz w:val="20"/>
          <w:lang w:val="af-ZA"/>
        </w:rPr>
        <w:t xml:space="preserve"> </w:t>
      </w:r>
      <w:r w:rsidRPr="00712340">
        <w:rPr>
          <w:rFonts w:ascii="GHEA Grapalat" w:hAnsi="GHEA Grapalat" w:cs="Sylfaen"/>
          <w:sz w:val="20"/>
          <w:lang w:val="ru-RU"/>
        </w:rPr>
        <w:t>փաստաթուղթ</w:t>
      </w:r>
      <w:r w:rsidRPr="00712340">
        <w:rPr>
          <w:rFonts w:ascii="GHEA Grapalat" w:hAnsi="GHEA Grapalat" w:cs="Sylfaen"/>
          <w:sz w:val="20"/>
          <w:lang w:val="af-ZA"/>
        </w:rPr>
        <w:t xml:space="preserve"> </w:t>
      </w:r>
      <w:r w:rsidRPr="00712340">
        <w:rPr>
          <w:rFonts w:ascii="GHEA Grapalat" w:hAnsi="GHEA Grapalat" w:cs="Sylfaen"/>
          <w:sz w:val="20"/>
          <w:lang w:val="ru-RU"/>
        </w:rPr>
        <w:t>կազմելու</w:t>
      </w:r>
      <w:r w:rsidRPr="00712340">
        <w:rPr>
          <w:rFonts w:ascii="GHEA Grapalat" w:hAnsi="GHEA Grapalat" w:cs="Sylfaen"/>
          <w:sz w:val="20"/>
          <w:lang w:val="af-ZA"/>
        </w:rPr>
        <w:t xml:space="preserve"> </w:t>
      </w:r>
      <w:r w:rsidRPr="00712340">
        <w:rPr>
          <w:rFonts w:ascii="GHEA Grapalat" w:hAnsi="GHEA Grapalat" w:cs="Sylfaen"/>
          <w:sz w:val="20"/>
          <w:lang w:val="ru-RU"/>
        </w:rPr>
        <w:t>միջոցով։</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9.2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հրավերի</w:t>
      </w:r>
      <w:r w:rsidRPr="00712340">
        <w:rPr>
          <w:rFonts w:ascii="GHEA Grapalat" w:hAnsi="GHEA Grapalat" w:cs="Sylfaen"/>
          <w:sz w:val="20"/>
          <w:lang w:val="af-ZA"/>
        </w:rPr>
        <w:t xml:space="preserve"> 1-</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մասի</w:t>
      </w:r>
      <w:r w:rsidRPr="00712340">
        <w:rPr>
          <w:rFonts w:ascii="GHEA Grapalat" w:hAnsi="GHEA Grapalat" w:cs="Sylfaen"/>
          <w:sz w:val="20"/>
          <w:lang w:val="af-ZA"/>
        </w:rPr>
        <w:t xml:space="preserve"> 8</w:t>
      </w:r>
      <w:r w:rsidRPr="00712340">
        <w:rPr>
          <w:rFonts w:ascii="GHEA Grapalat" w:hAnsi="GHEA Grapalat" w:cs="Sylfaen"/>
          <w:sz w:val="20"/>
          <w:lang w:val="hy-AM"/>
        </w:rPr>
        <w:t>.</w:t>
      </w:r>
      <w:r w:rsidRPr="00631539">
        <w:rPr>
          <w:rFonts w:ascii="GHEA Grapalat" w:hAnsi="GHEA Grapalat" w:cs="Sylfaen"/>
          <w:sz w:val="20"/>
          <w:lang w:val="af-ZA"/>
        </w:rPr>
        <w:t xml:space="preserve">22 </w:t>
      </w:r>
      <w:r w:rsidRPr="00712340">
        <w:rPr>
          <w:rFonts w:ascii="GHEA Grapalat" w:hAnsi="GHEA Grapalat" w:cs="Sylfaen"/>
          <w:sz w:val="20"/>
          <w:lang w:val="ru-RU"/>
        </w:rPr>
        <w:t>կետով</w:t>
      </w:r>
      <w:r w:rsidRPr="00712340">
        <w:rPr>
          <w:rFonts w:ascii="GHEA Grapalat" w:hAnsi="GHEA Grapalat" w:cs="Sylfaen"/>
          <w:sz w:val="20"/>
          <w:lang w:val="af-ZA"/>
        </w:rPr>
        <w:t xml:space="preserve"> </w:t>
      </w:r>
      <w:r w:rsidRPr="00712340">
        <w:rPr>
          <w:rFonts w:ascii="GHEA Grapalat" w:hAnsi="GHEA Grapalat" w:cs="Sylfaen"/>
          <w:sz w:val="20"/>
          <w:lang w:val="ru-RU"/>
        </w:rPr>
        <w:t>սահմանված</w:t>
      </w:r>
      <w:r w:rsidRPr="00712340">
        <w:rPr>
          <w:rFonts w:ascii="GHEA Grapalat" w:hAnsi="GHEA Grapalat" w:cs="Sylfaen"/>
          <w:sz w:val="20"/>
          <w:lang w:val="af-ZA"/>
        </w:rPr>
        <w:t xml:space="preserve"> </w:t>
      </w:r>
      <w:r w:rsidRPr="00712340">
        <w:rPr>
          <w:rFonts w:ascii="GHEA Grapalat" w:hAnsi="GHEA Grapalat" w:cs="Sylfaen"/>
          <w:sz w:val="20"/>
          <w:lang w:val="ru-RU"/>
        </w:rPr>
        <w:t>անգործության</w:t>
      </w:r>
      <w:r w:rsidRPr="00712340">
        <w:rPr>
          <w:rFonts w:ascii="GHEA Grapalat" w:hAnsi="GHEA Grapalat" w:cs="Sylfaen"/>
          <w:sz w:val="20"/>
          <w:lang w:val="af-ZA"/>
        </w:rPr>
        <w:t xml:space="preserve"> </w:t>
      </w:r>
      <w:r w:rsidRPr="00712340">
        <w:rPr>
          <w:rFonts w:ascii="GHEA Grapalat" w:hAnsi="GHEA Grapalat" w:cs="Sylfaen"/>
          <w:sz w:val="20"/>
          <w:lang w:val="ru-RU"/>
        </w:rPr>
        <w:t>ժամկետը</w:t>
      </w:r>
      <w:r w:rsidRPr="00712340">
        <w:rPr>
          <w:rFonts w:ascii="GHEA Grapalat" w:hAnsi="GHEA Grapalat" w:cs="Sylfaen"/>
          <w:sz w:val="20"/>
          <w:lang w:val="af-ZA"/>
        </w:rPr>
        <w:t xml:space="preserve"> </w:t>
      </w:r>
      <w:r w:rsidRPr="00712340">
        <w:rPr>
          <w:rFonts w:ascii="GHEA Grapalat" w:hAnsi="GHEA Grapalat" w:cs="Sylfaen"/>
          <w:sz w:val="20"/>
          <w:lang w:val="ru-RU"/>
        </w:rPr>
        <w:t>լրանալուն</w:t>
      </w:r>
      <w:r w:rsidRPr="00712340">
        <w:rPr>
          <w:rFonts w:ascii="GHEA Grapalat" w:hAnsi="GHEA Grapalat" w:cs="Sylfaen"/>
          <w:sz w:val="20"/>
          <w:lang w:val="af-ZA"/>
        </w:rPr>
        <w:t xml:space="preserve"> </w:t>
      </w:r>
      <w:r w:rsidRPr="00712340">
        <w:rPr>
          <w:rFonts w:ascii="GHEA Grapalat" w:hAnsi="GHEA Grapalat" w:cs="Sylfaen"/>
          <w:sz w:val="20"/>
          <w:lang w:val="ru-RU"/>
        </w:rPr>
        <w:t>հաջորդող</w:t>
      </w:r>
      <w:r w:rsidRPr="00712340">
        <w:rPr>
          <w:rFonts w:ascii="GHEA Grapalat" w:hAnsi="GHEA Grapalat" w:cs="Sylfaen"/>
          <w:sz w:val="20"/>
          <w:lang w:val="af-ZA"/>
        </w:rPr>
        <w:t xml:space="preserve"> </w:t>
      </w:r>
      <w:r w:rsidRPr="00712340">
        <w:rPr>
          <w:rFonts w:ascii="GHEA Grapalat" w:hAnsi="GHEA Grapalat" w:cs="Sylfaen"/>
          <w:sz w:val="20"/>
          <w:lang w:val="ru-RU"/>
        </w:rPr>
        <w:t>չորս</w:t>
      </w:r>
      <w:r w:rsidRPr="00712340">
        <w:rPr>
          <w:rFonts w:ascii="GHEA Grapalat" w:hAnsi="GHEA Grapalat" w:cs="Sylfaen"/>
          <w:sz w:val="20"/>
          <w:lang w:val="af-ZA"/>
        </w:rPr>
        <w:t xml:space="preserve"> </w:t>
      </w:r>
      <w:r w:rsidRPr="00712340">
        <w:rPr>
          <w:rFonts w:ascii="GHEA Grapalat" w:hAnsi="GHEA Grapalat" w:cs="Sylfaen"/>
          <w:sz w:val="20"/>
          <w:lang w:val="ru-RU"/>
        </w:rPr>
        <w:t>աշխատանքային</w:t>
      </w:r>
      <w:r w:rsidRPr="00712340">
        <w:rPr>
          <w:rFonts w:ascii="GHEA Grapalat" w:hAnsi="GHEA Grapalat" w:cs="Sylfaen"/>
          <w:sz w:val="20"/>
          <w:lang w:val="af-ZA"/>
        </w:rPr>
        <w:t xml:space="preserve"> </w:t>
      </w:r>
      <w:r w:rsidRPr="00712340">
        <w:rPr>
          <w:rFonts w:ascii="GHEA Grapalat" w:hAnsi="GHEA Grapalat" w:cs="Sylfaen"/>
          <w:sz w:val="20"/>
          <w:lang w:val="ru-RU"/>
        </w:rPr>
        <w:t>օրվա</w:t>
      </w:r>
      <w:r w:rsidRPr="00712340">
        <w:rPr>
          <w:rFonts w:ascii="GHEA Grapalat" w:hAnsi="GHEA Grapalat" w:cs="Sylfaen"/>
          <w:sz w:val="20"/>
          <w:lang w:val="af-ZA"/>
        </w:rPr>
        <w:t xml:space="preserve"> </w:t>
      </w:r>
      <w:r w:rsidRPr="00712340">
        <w:rPr>
          <w:rFonts w:ascii="GHEA Grapalat" w:hAnsi="GHEA Grapalat" w:cs="Sylfaen"/>
          <w:sz w:val="20"/>
          <w:lang w:val="ru-RU"/>
        </w:rPr>
        <w:t>ընթացքում</w:t>
      </w:r>
      <w:r w:rsidRPr="00712340">
        <w:rPr>
          <w:rFonts w:ascii="GHEA Grapalat" w:hAnsi="GHEA Grapalat" w:cs="Sylfaen"/>
          <w:sz w:val="20"/>
          <w:lang w:val="af-ZA"/>
        </w:rPr>
        <w:t xml:space="preserve"> </w:t>
      </w:r>
      <w:r w:rsidRPr="00712340">
        <w:rPr>
          <w:rFonts w:ascii="GHEA Grapalat" w:hAnsi="GHEA Grapalat" w:cs="Sylfaen"/>
          <w:sz w:val="20"/>
        </w:rPr>
        <w:t>պ</w:t>
      </w:r>
      <w:r w:rsidRPr="00712340">
        <w:rPr>
          <w:rFonts w:ascii="GHEA Grapalat" w:hAnsi="GHEA Grapalat" w:cs="Sylfaen"/>
          <w:sz w:val="20"/>
          <w:lang w:val="ru-RU"/>
        </w:rPr>
        <w:t>ատվիրատուն</w:t>
      </w:r>
      <w:r w:rsidRPr="00712340">
        <w:rPr>
          <w:rFonts w:ascii="GHEA Grapalat" w:hAnsi="GHEA Grapalat" w:cs="Sylfaen"/>
          <w:sz w:val="20"/>
          <w:lang w:val="af-ZA"/>
        </w:rPr>
        <w:t xml:space="preserve"> </w:t>
      </w:r>
      <w:r w:rsidRPr="00712340">
        <w:rPr>
          <w:rFonts w:ascii="GHEA Grapalat" w:hAnsi="GHEA Grapalat" w:cs="Sylfaen"/>
          <w:sz w:val="20"/>
          <w:lang w:val="ru-RU"/>
        </w:rPr>
        <w:t>ծանուցում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ընտրված</w:t>
      </w:r>
      <w:r w:rsidRPr="00712340">
        <w:rPr>
          <w:rFonts w:ascii="GHEA Grapalat" w:hAnsi="GHEA Grapalat" w:cs="Sylfaen"/>
          <w:sz w:val="20"/>
          <w:lang w:val="af-ZA"/>
        </w:rPr>
        <w:t xml:space="preserve"> </w:t>
      </w:r>
      <w:r w:rsidRPr="00712340">
        <w:rPr>
          <w:rFonts w:ascii="GHEA Grapalat" w:hAnsi="GHEA Grapalat" w:cs="Sylfaen"/>
          <w:sz w:val="20"/>
        </w:rPr>
        <w:t>մ</w:t>
      </w:r>
      <w:r w:rsidRPr="00712340">
        <w:rPr>
          <w:rFonts w:ascii="GHEA Grapalat" w:hAnsi="GHEA Grapalat" w:cs="Sylfaen"/>
          <w:sz w:val="20"/>
          <w:lang w:val="ru-RU"/>
        </w:rPr>
        <w:t>ասնակցին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ներկայացնելով</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կնքելու</w:t>
      </w:r>
      <w:r w:rsidRPr="00712340">
        <w:rPr>
          <w:rFonts w:ascii="GHEA Grapalat" w:hAnsi="GHEA Grapalat" w:cs="Sylfaen"/>
          <w:sz w:val="20"/>
          <w:lang w:val="af-ZA"/>
        </w:rPr>
        <w:t xml:space="preserve"> </w:t>
      </w:r>
      <w:r w:rsidRPr="00712340">
        <w:rPr>
          <w:rFonts w:ascii="GHEA Grapalat" w:hAnsi="GHEA Grapalat" w:cs="Sylfaen"/>
          <w:sz w:val="20"/>
          <w:lang w:val="ru-RU"/>
        </w:rPr>
        <w:t>առաջարկը</w:t>
      </w:r>
      <w:r w:rsidRPr="00712340">
        <w:rPr>
          <w:rFonts w:ascii="GHEA Grapalat" w:hAnsi="GHEA Grapalat" w:cs="Sylfaen"/>
          <w:sz w:val="20"/>
          <w:lang w:val="af-ZA"/>
        </w:rPr>
        <w:t xml:space="preserve"> </w:t>
      </w:r>
      <w:r w:rsidRPr="00712340">
        <w:rPr>
          <w:rFonts w:ascii="GHEA Grapalat" w:hAnsi="GHEA Grapalat" w:cs="Sylfaen"/>
          <w:sz w:val="20"/>
          <w:lang w:val="ru-RU"/>
        </w:rPr>
        <w:t>և</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ru-RU"/>
        </w:rPr>
        <w:t>նախագիծը</w:t>
      </w:r>
      <w:r w:rsidRPr="00712340">
        <w:rPr>
          <w:rFonts w:ascii="GHEA Grapalat" w:hAnsi="GHEA Grapalat" w:cs="Sylfaen"/>
          <w:sz w:val="20"/>
          <w:lang w:val="af-ZA"/>
        </w:rPr>
        <w:t xml:space="preserve">: </w:t>
      </w:r>
      <w:r w:rsidRPr="00712340">
        <w:rPr>
          <w:rFonts w:ascii="GHEA Grapalat" w:hAnsi="GHEA Grapalat" w:cs="Sylfaen"/>
          <w:sz w:val="20"/>
          <w:lang w:val="ru-RU"/>
        </w:rPr>
        <w:t>Ընդ</w:t>
      </w:r>
      <w:r w:rsidRPr="00712340">
        <w:rPr>
          <w:rFonts w:ascii="GHEA Grapalat" w:hAnsi="GHEA Grapalat" w:cs="Sylfaen"/>
          <w:sz w:val="20"/>
          <w:lang w:val="af-ZA"/>
        </w:rPr>
        <w:t xml:space="preserve"> </w:t>
      </w:r>
      <w:r w:rsidRPr="00712340">
        <w:rPr>
          <w:rFonts w:ascii="GHEA Grapalat" w:hAnsi="GHEA Grapalat" w:cs="Sylfaen"/>
          <w:sz w:val="20"/>
          <w:lang w:val="ru-RU"/>
        </w:rPr>
        <w:t>որում</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պայմանագիրը</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կնքվել</w:t>
      </w:r>
      <w:r w:rsidRPr="00712340">
        <w:rPr>
          <w:rFonts w:ascii="GHEA Grapalat" w:hAnsi="GHEA Grapalat" w:cs="Sylfaen"/>
          <w:sz w:val="20"/>
          <w:lang w:val="af-ZA"/>
        </w:rPr>
        <w:t xml:space="preserve"> </w:t>
      </w:r>
      <w:r w:rsidRPr="00712340">
        <w:rPr>
          <w:rFonts w:ascii="GHEA Grapalat" w:hAnsi="GHEA Grapalat" w:cs="Sylfaen"/>
          <w:sz w:val="20"/>
          <w:lang w:val="ru-RU"/>
        </w:rPr>
        <w:t>ոչ</w:t>
      </w:r>
      <w:r w:rsidRPr="00712340">
        <w:rPr>
          <w:rFonts w:ascii="GHEA Grapalat" w:hAnsi="GHEA Grapalat" w:cs="Sylfaen"/>
          <w:sz w:val="20"/>
          <w:lang w:val="af-ZA"/>
        </w:rPr>
        <w:t xml:space="preserve"> </w:t>
      </w:r>
      <w:r w:rsidRPr="00712340">
        <w:rPr>
          <w:rFonts w:ascii="GHEA Grapalat" w:hAnsi="GHEA Grapalat" w:cs="Sylfaen"/>
          <w:sz w:val="20"/>
          <w:lang w:val="ru-RU"/>
        </w:rPr>
        <w:t>շուտ</w:t>
      </w:r>
      <w:r w:rsidRPr="00712340">
        <w:rPr>
          <w:rFonts w:ascii="GHEA Grapalat" w:hAnsi="GHEA Grapalat" w:cs="Sylfaen"/>
          <w:sz w:val="20"/>
          <w:lang w:val="af-ZA"/>
        </w:rPr>
        <w:t xml:space="preserve">, </w:t>
      </w:r>
      <w:r w:rsidRPr="00712340">
        <w:rPr>
          <w:rFonts w:ascii="GHEA Grapalat" w:hAnsi="GHEA Grapalat" w:cs="Sylfaen"/>
          <w:sz w:val="20"/>
          <w:lang w:val="ru-RU"/>
        </w:rPr>
        <w:t>քան</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հրավերի</w:t>
      </w:r>
      <w:r w:rsidRPr="00712340">
        <w:rPr>
          <w:rFonts w:ascii="GHEA Grapalat" w:hAnsi="GHEA Grapalat" w:cs="Sylfaen"/>
          <w:sz w:val="20"/>
          <w:lang w:val="af-ZA"/>
        </w:rPr>
        <w:t xml:space="preserve"> 1-</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մասի</w:t>
      </w:r>
      <w:r w:rsidRPr="00712340">
        <w:rPr>
          <w:rFonts w:ascii="GHEA Grapalat" w:hAnsi="GHEA Grapalat" w:cs="Sylfaen"/>
          <w:sz w:val="20"/>
          <w:lang w:val="af-ZA"/>
        </w:rPr>
        <w:t xml:space="preserve"> 8</w:t>
      </w:r>
      <w:r w:rsidRPr="00712340">
        <w:rPr>
          <w:rFonts w:ascii="GHEA Grapalat" w:hAnsi="GHEA Grapalat" w:cs="Sylfaen"/>
          <w:sz w:val="20"/>
          <w:lang w:val="hy-AM"/>
        </w:rPr>
        <w:t>.</w:t>
      </w:r>
      <w:r w:rsidRPr="00631539">
        <w:rPr>
          <w:rFonts w:ascii="GHEA Grapalat" w:hAnsi="GHEA Grapalat" w:cs="Sylfaen"/>
          <w:sz w:val="20"/>
          <w:lang w:val="af-ZA"/>
        </w:rPr>
        <w:t xml:space="preserve">22 </w:t>
      </w:r>
      <w:r w:rsidRPr="00712340">
        <w:rPr>
          <w:rFonts w:ascii="GHEA Grapalat" w:hAnsi="GHEA Grapalat" w:cs="Sylfaen"/>
          <w:sz w:val="20"/>
          <w:lang w:val="ru-RU"/>
        </w:rPr>
        <w:t>կետով</w:t>
      </w:r>
      <w:r w:rsidRPr="00712340">
        <w:rPr>
          <w:rFonts w:ascii="GHEA Grapalat" w:hAnsi="GHEA Grapalat" w:cs="Sylfaen"/>
          <w:sz w:val="20"/>
          <w:lang w:val="af-ZA"/>
        </w:rPr>
        <w:t xml:space="preserve"> </w:t>
      </w:r>
      <w:r w:rsidRPr="00712340">
        <w:rPr>
          <w:rFonts w:ascii="GHEA Grapalat" w:hAnsi="GHEA Grapalat" w:cs="Sylfaen"/>
          <w:sz w:val="20"/>
          <w:lang w:val="ru-RU"/>
        </w:rPr>
        <w:t>սահմանված</w:t>
      </w:r>
      <w:r w:rsidRPr="00712340">
        <w:rPr>
          <w:rFonts w:ascii="GHEA Grapalat" w:hAnsi="GHEA Grapalat" w:cs="Sylfaen"/>
          <w:sz w:val="20"/>
          <w:lang w:val="af-ZA"/>
        </w:rPr>
        <w:t xml:space="preserve"> </w:t>
      </w:r>
      <w:r w:rsidRPr="00712340">
        <w:rPr>
          <w:rFonts w:ascii="GHEA Grapalat" w:hAnsi="GHEA Grapalat" w:cs="Sylfaen"/>
          <w:sz w:val="20"/>
          <w:lang w:val="ru-RU"/>
        </w:rPr>
        <w:t>անգործության</w:t>
      </w:r>
      <w:r w:rsidRPr="00712340">
        <w:rPr>
          <w:rFonts w:ascii="GHEA Grapalat" w:hAnsi="GHEA Grapalat" w:cs="Sylfaen"/>
          <w:sz w:val="20"/>
          <w:lang w:val="af-ZA"/>
        </w:rPr>
        <w:t xml:space="preserve"> </w:t>
      </w:r>
      <w:r w:rsidRPr="00712340">
        <w:rPr>
          <w:rFonts w:ascii="GHEA Grapalat" w:hAnsi="GHEA Grapalat" w:cs="Sylfaen"/>
          <w:sz w:val="20"/>
          <w:lang w:val="ru-RU"/>
        </w:rPr>
        <w:t>ժամկետը</w:t>
      </w:r>
      <w:r w:rsidRPr="00712340">
        <w:rPr>
          <w:rFonts w:ascii="GHEA Grapalat" w:hAnsi="GHEA Grapalat" w:cs="Sylfaen"/>
          <w:sz w:val="20"/>
          <w:lang w:val="af-ZA"/>
        </w:rPr>
        <w:t xml:space="preserve"> </w:t>
      </w:r>
      <w:r w:rsidRPr="00712340">
        <w:rPr>
          <w:rFonts w:ascii="GHEA Grapalat" w:hAnsi="GHEA Grapalat" w:cs="Sylfaen"/>
          <w:sz w:val="20"/>
          <w:lang w:val="ru-RU"/>
        </w:rPr>
        <w:t>լրանալու</w:t>
      </w:r>
      <w:r w:rsidRPr="00712340">
        <w:rPr>
          <w:rFonts w:ascii="GHEA Grapalat" w:hAnsi="GHEA Grapalat" w:cs="Sylfaen"/>
          <w:sz w:val="20"/>
          <w:lang w:val="af-ZA"/>
        </w:rPr>
        <w:t xml:space="preserve"> </w:t>
      </w:r>
      <w:r w:rsidRPr="00712340">
        <w:rPr>
          <w:rFonts w:ascii="GHEA Grapalat" w:hAnsi="GHEA Grapalat" w:cs="Sylfaen"/>
          <w:sz w:val="20"/>
          <w:lang w:val="ru-RU"/>
        </w:rPr>
        <w:t>օրվան</w:t>
      </w:r>
      <w:r w:rsidRPr="00712340">
        <w:rPr>
          <w:rFonts w:ascii="GHEA Grapalat" w:hAnsi="GHEA Grapalat" w:cs="Sylfaen"/>
          <w:sz w:val="20"/>
          <w:lang w:val="af-ZA"/>
        </w:rPr>
        <w:t xml:space="preserve"> </w:t>
      </w:r>
      <w:r w:rsidRPr="00712340">
        <w:rPr>
          <w:rFonts w:ascii="GHEA Grapalat" w:hAnsi="GHEA Grapalat" w:cs="Sylfaen"/>
          <w:sz w:val="20"/>
          <w:lang w:val="ru-RU"/>
        </w:rPr>
        <w:t>հաջորդող</w:t>
      </w:r>
      <w:r w:rsidRPr="00712340">
        <w:rPr>
          <w:rFonts w:ascii="GHEA Grapalat" w:hAnsi="GHEA Grapalat" w:cs="Sylfaen"/>
          <w:sz w:val="20"/>
          <w:lang w:val="af-ZA"/>
        </w:rPr>
        <w:t xml:space="preserve"> </w:t>
      </w:r>
      <w:r w:rsidRPr="00712340">
        <w:rPr>
          <w:rFonts w:ascii="GHEA Grapalat" w:hAnsi="GHEA Grapalat" w:cs="Sylfaen"/>
          <w:sz w:val="20"/>
          <w:lang w:val="ru-RU"/>
        </w:rPr>
        <w:t>երկրորդ</w:t>
      </w:r>
      <w:r w:rsidRPr="00712340">
        <w:rPr>
          <w:rFonts w:ascii="GHEA Grapalat" w:hAnsi="GHEA Grapalat" w:cs="Sylfaen"/>
          <w:sz w:val="20"/>
          <w:lang w:val="af-ZA"/>
        </w:rPr>
        <w:t xml:space="preserve"> </w:t>
      </w:r>
      <w:r w:rsidRPr="00712340">
        <w:rPr>
          <w:rFonts w:ascii="GHEA Grapalat" w:hAnsi="GHEA Grapalat" w:cs="Sylfaen"/>
          <w:sz w:val="20"/>
          <w:lang w:val="ru-RU"/>
        </w:rPr>
        <w:t>աշխատանքային</w:t>
      </w:r>
      <w:r w:rsidRPr="00712340">
        <w:rPr>
          <w:rFonts w:ascii="GHEA Grapalat" w:hAnsi="GHEA Grapalat" w:cs="Sylfaen"/>
          <w:sz w:val="20"/>
          <w:lang w:val="af-ZA"/>
        </w:rPr>
        <w:t xml:space="preserve"> </w:t>
      </w:r>
      <w:r w:rsidRPr="00712340">
        <w:rPr>
          <w:rFonts w:ascii="GHEA Grapalat" w:hAnsi="GHEA Grapalat" w:cs="Sylfaen"/>
          <w:sz w:val="20"/>
          <w:lang w:val="ru-RU"/>
        </w:rPr>
        <w:t>օրը</w:t>
      </w:r>
      <w:r w:rsidRPr="00712340">
        <w:rPr>
          <w:rFonts w:ascii="GHEA Grapalat" w:hAnsi="GHEA Grapalat" w:cs="Sylfaen"/>
          <w:sz w:val="20"/>
          <w:lang w:val="af-ZA"/>
        </w:rPr>
        <w:t>:</w:t>
      </w:r>
    </w:p>
    <w:p w:rsidR="00631539"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9</w:t>
      </w:r>
      <w:r w:rsidRPr="00712340">
        <w:rPr>
          <w:rFonts w:ascii="GHEA Grapalat" w:hAnsi="GHEA Grapalat" w:cs="Sylfaen"/>
          <w:sz w:val="20"/>
          <w:lang w:val="hy-AM"/>
        </w:rPr>
        <w:t>.3</w:t>
      </w:r>
      <w:r w:rsidRPr="00712340">
        <w:rPr>
          <w:rFonts w:ascii="GHEA Grapalat" w:hAnsi="GHEA Grapalat" w:cs="Sylfaen"/>
          <w:sz w:val="20"/>
          <w:lang w:val="af-ZA"/>
        </w:rPr>
        <w:t xml:space="preserve"> </w:t>
      </w:r>
      <w:r w:rsidRPr="00712340">
        <w:rPr>
          <w:rFonts w:ascii="GHEA Grapalat" w:hAnsi="GHEA Grapalat" w:cs="Sylfaen"/>
          <w:sz w:val="20"/>
          <w:lang w:val="ru-RU"/>
        </w:rPr>
        <w:t>Ընտրված</w:t>
      </w:r>
      <w:r w:rsidRPr="00712340">
        <w:rPr>
          <w:rFonts w:ascii="GHEA Grapalat" w:hAnsi="GHEA Grapalat" w:cs="Sylfaen"/>
          <w:sz w:val="20"/>
          <w:lang w:val="af-ZA"/>
        </w:rPr>
        <w:t xml:space="preserve"> </w:t>
      </w:r>
      <w:r w:rsidRPr="00712340">
        <w:rPr>
          <w:rFonts w:ascii="GHEA Grapalat" w:hAnsi="GHEA Grapalat" w:cs="Sylfaen"/>
          <w:sz w:val="20"/>
        </w:rPr>
        <w:t>մ</w:t>
      </w:r>
      <w:r w:rsidRPr="00712340">
        <w:rPr>
          <w:rFonts w:ascii="GHEA Grapalat" w:hAnsi="GHEA Grapalat" w:cs="Sylfaen"/>
          <w:sz w:val="20"/>
          <w:lang w:val="ru-RU"/>
        </w:rPr>
        <w:t>ասնակցին</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կնքելու</w:t>
      </w:r>
      <w:r w:rsidRPr="00712340">
        <w:rPr>
          <w:rFonts w:ascii="GHEA Grapalat" w:hAnsi="GHEA Grapalat" w:cs="Sylfaen"/>
          <w:sz w:val="20"/>
          <w:lang w:val="af-ZA"/>
        </w:rPr>
        <w:t xml:space="preserve"> </w:t>
      </w:r>
      <w:r w:rsidRPr="00712340">
        <w:rPr>
          <w:rFonts w:ascii="GHEA Grapalat" w:hAnsi="GHEA Grapalat" w:cs="Sylfaen"/>
          <w:sz w:val="20"/>
          <w:lang w:val="ru-RU"/>
        </w:rPr>
        <w:t>առաջարկը</w:t>
      </w:r>
      <w:r w:rsidRPr="00712340">
        <w:rPr>
          <w:rFonts w:ascii="GHEA Grapalat" w:hAnsi="GHEA Grapalat" w:cs="Sylfaen"/>
          <w:sz w:val="20"/>
          <w:lang w:val="af-ZA"/>
        </w:rPr>
        <w:t xml:space="preserve"> </w:t>
      </w:r>
      <w:r w:rsidRPr="00712340">
        <w:rPr>
          <w:rFonts w:ascii="GHEA Grapalat" w:hAnsi="GHEA Grapalat" w:cs="Sylfaen"/>
          <w:sz w:val="20"/>
          <w:lang w:val="ru-RU"/>
        </w:rPr>
        <w:t>և</w:t>
      </w:r>
      <w:r w:rsidRPr="00712340">
        <w:rPr>
          <w:rFonts w:ascii="GHEA Grapalat" w:hAnsi="GHEA Grapalat" w:cs="Sylfaen"/>
          <w:sz w:val="20"/>
          <w:lang w:val="af-ZA"/>
        </w:rPr>
        <w:t xml:space="preserve"> </w:t>
      </w:r>
      <w:r w:rsidRPr="00712340">
        <w:rPr>
          <w:rFonts w:ascii="GHEA Grapalat" w:hAnsi="GHEA Grapalat" w:cs="Sylfaen"/>
          <w:sz w:val="20"/>
          <w:lang w:val="ru-RU"/>
        </w:rPr>
        <w:t>կնքվելիք</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ru-RU"/>
        </w:rPr>
        <w:t>նախագիծը</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հանձնաժողովի</w:t>
      </w:r>
      <w:r w:rsidRPr="00712340">
        <w:rPr>
          <w:rFonts w:ascii="GHEA Grapalat" w:hAnsi="GHEA Grapalat" w:cs="Sylfaen"/>
          <w:sz w:val="20"/>
          <w:lang w:val="af-ZA"/>
        </w:rPr>
        <w:t xml:space="preserve"> </w:t>
      </w:r>
      <w:r w:rsidRPr="00712340">
        <w:rPr>
          <w:rFonts w:ascii="GHEA Grapalat" w:hAnsi="GHEA Grapalat" w:cs="Sylfaen"/>
          <w:sz w:val="20"/>
          <w:lang w:val="ru-RU"/>
        </w:rPr>
        <w:t>քարտուղարը</w:t>
      </w:r>
      <w:r w:rsidRPr="00712340">
        <w:rPr>
          <w:rFonts w:ascii="GHEA Grapalat" w:hAnsi="GHEA Grapalat" w:cs="Sylfaen"/>
          <w:sz w:val="20"/>
          <w:lang w:val="af-ZA"/>
        </w:rPr>
        <w:t xml:space="preserve"> </w:t>
      </w:r>
      <w:r w:rsidRPr="00712340">
        <w:rPr>
          <w:rFonts w:ascii="GHEA Grapalat" w:hAnsi="GHEA Grapalat" w:cs="Sylfaen"/>
          <w:sz w:val="20"/>
          <w:lang w:val="ru-RU"/>
        </w:rPr>
        <w:t>տրամադրում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էլեկտրոնային</w:t>
      </w:r>
      <w:r w:rsidRPr="00712340">
        <w:rPr>
          <w:rFonts w:ascii="GHEA Grapalat" w:hAnsi="GHEA Grapalat" w:cs="Sylfaen"/>
          <w:sz w:val="20"/>
          <w:lang w:val="af-ZA"/>
        </w:rPr>
        <w:t xml:space="preserve"> </w:t>
      </w:r>
      <w:r w:rsidRPr="00712340">
        <w:rPr>
          <w:rFonts w:ascii="GHEA Grapalat" w:hAnsi="GHEA Grapalat" w:cs="Sylfaen"/>
          <w:sz w:val="20"/>
          <w:lang w:val="ru-RU"/>
        </w:rPr>
        <w:t>եղանակով</w:t>
      </w:r>
      <w:r w:rsidRPr="00712340">
        <w:rPr>
          <w:rFonts w:ascii="GHEA Grapalat" w:hAnsi="GHEA Grapalat" w:cs="Sylfaen"/>
          <w:sz w:val="20"/>
          <w:lang w:val="af-ZA"/>
        </w:rPr>
        <w:t xml:space="preserve">: </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9</w:t>
      </w:r>
      <w:r w:rsidRPr="00712340">
        <w:rPr>
          <w:rFonts w:ascii="GHEA Grapalat" w:hAnsi="GHEA Grapalat" w:cs="Sylfaen"/>
          <w:sz w:val="20"/>
          <w:lang w:val="hy-AM"/>
        </w:rPr>
        <w:t>.</w:t>
      </w:r>
      <w:r w:rsidRPr="00631539">
        <w:rPr>
          <w:rFonts w:ascii="GHEA Grapalat" w:hAnsi="GHEA Grapalat" w:cs="Sylfaen"/>
          <w:sz w:val="20"/>
          <w:lang w:val="af-ZA"/>
        </w:rPr>
        <w:t>4</w:t>
      </w:r>
      <w:r w:rsidRPr="00712340">
        <w:rPr>
          <w:rFonts w:ascii="GHEA Grapalat" w:hAnsi="GHEA Grapalat" w:cs="Sylfaen"/>
          <w:sz w:val="20"/>
          <w:lang w:val="af-ZA"/>
        </w:rPr>
        <w:t xml:space="preserve"> </w:t>
      </w:r>
      <w:r w:rsidRPr="00712340">
        <w:rPr>
          <w:rFonts w:ascii="GHEA Grapalat" w:hAnsi="GHEA Grapalat" w:cs="Sylfaen"/>
          <w:sz w:val="20"/>
          <w:lang w:val="hy-AM"/>
        </w:rPr>
        <w:t>Եթե</w:t>
      </w:r>
      <w:r w:rsidRPr="00712340">
        <w:rPr>
          <w:rFonts w:ascii="GHEA Grapalat" w:hAnsi="GHEA Grapalat" w:cs="Sylfaen"/>
          <w:sz w:val="20"/>
          <w:lang w:val="af-ZA"/>
        </w:rPr>
        <w:t xml:space="preserve"> </w:t>
      </w:r>
      <w:r w:rsidRPr="00712340">
        <w:rPr>
          <w:rFonts w:ascii="GHEA Grapalat" w:hAnsi="GHEA Grapalat" w:cs="Sylfaen"/>
          <w:sz w:val="20"/>
          <w:lang w:val="hy-AM"/>
        </w:rPr>
        <w:t>ընտրված</w:t>
      </w:r>
      <w:r w:rsidRPr="00712340">
        <w:rPr>
          <w:rFonts w:ascii="GHEA Grapalat" w:hAnsi="GHEA Grapalat" w:cs="Sylfaen"/>
          <w:sz w:val="20"/>
          <w:lang w:val="af-ZA"/>
        </w:rPr>
        <w:t xml:space="preserve"> </w:t>
      </w:r>
      <w:r w:rsidRPr="00712340">
        <w:rPr>
          <w:rFonts w:ascii="GHEA Grapalat" w:hAnsi="GHEA Grapalat" w:cs="Sylfaen"/>
          <w:sz w:val="20"/>
          <w:lang w:val="hy-AM"/>
        </w:rPr>
        <w:t>մասնակիցը</w:t>
      </w:r>
      <w:r w:rsidRPr="00712340">
        <w:rPr>
          <w:rFonts w:ascii="GHEA Grapalat" w:hAnsi="GHEA Grapalat" w:cs="Sylfaen"/>
          <w:sz w:val="20"/>
          <w:lang w:val="af-ZA"/>
        </w:rPr>
        <w:t xml:space="preserve"> </w:t>
      </w:r>
      <w:r w:rsidRPr="00712340">
        <w:rPr>
          <w:rFonts w:ascii="GHEA Grapalat" w:hAnsi="GHEA Grapalat" w:cs="Sylfaen"/>
          <w:sz w:val="20"/>
          <w:lang w:val="hy-AM"/>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hy-AM"/>
        </w:rPr>
        <w:t>կնքելու</w:t>
      </w:r>
      <w:r w:rsidRPr="00712340">
        <w:rPr>
          <w:rFonts w:ascii="GHEA Grapalat" w:hAnsi="GHEA Grapalat" w:cs="Sylfaen"/>
          <w:sz w:val="20"/>
          <w:lang w:val="af-ZA"/>
        </w:rPr>
        <w:t xml:space="preserve"> </w:t>
      </w:r>
      <w:r w:rsidRPr="00712340">
        <w:rPr>
          <w:rFonts w:ascii="GHEA Grapalat" w:hAnsi="GHEA Grapalat" w:cs="Sylfaen"/>
          <w:sz w:val="20"/>
          <w:lang w:val="hy-AM"/>
        </w:rPr>
        <w:t>մասին</w:t>
      </w:r>
      <w:r w:rsidRPr="00712340">
        <w:rPr>
          <w:rFonts w:ascii="GHEA Grapalat" w:hAnsi="GHEA Grapalat" w:cs="Sylfaen"/>
          <w:sz w:val="20"/>
          <w:lang w:val="af-ZA"/>
        </w:rPr>
        <w:t xml:space="preserve"> </w:t>
      </w:r>
      <w:r w:rsidRPr="00712340">
        <w:rPr>
          <w:rFonts w:ascii="GHEA Grapalat" w:hAnsi="GHEA Grapalat" w:cs="Sylfaen"/>
          <w:sz w:val="20"/>
          <w:lang w:val="hy-AM"/>
        </w:rPr>
        <w:t>ծանուցումը</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նախագիծ</w:t>
      </w:r>
      <w:r w:rsidRPr="00712340">
        <w:rPr>
          <w:rFonts w:ascii="GHEA Grapalat" w:hAnsi="GHEA Grapalat" w:cs="Sylfaen"/>
          <w:sz w:val="20"/>
        </w:rPr>
        <w:t>ն</w:t>
      </w:r>
      <w:r w:rsidRPr="00712340">
        <w:rPr>
          <w:rFonts w:ascii="GHEA Grapalat" w:hAnsi="GHEA Grapalat" w:cs="Sylfaen"/>
          <w:sz w:val="20"/>
          <w:lang w:val="af-ZA"/>
        </w:rPr>
        <w:t xml:space="preserve"> </w:t>
      </w:r>
      <w:r w:rsidRPr="00712340">
        <w:rPr>
          <w:rFonts w:ascii="GHEA Grapalat" w:hAnsi="GHEA Grapalat" w:cs="Sylfaen"/>
          <w:sz w:val="20"/>
          <w:lang w:val="hy-AM"/>
        </w:rPr>
        <w:t>ստանալուց</w:t>
      </w:r>
      <w:r w:rsidRPr="00712340">
        <w:rPr>
          <w:rFonts w:ascii="GHEA Grapalat" w:hAnsi="GHEA Grapalat" w:cs="Sylfaen"/>
          <w:sz w:val="20"/>
          <w:lang w:val="af-ZA"/>
        </w:rPr>
        <w:t xml:space="preserve"> </w:t>
      </w:r>
      <w:r w:rsidRPr="00712340">
        <w:rPr>
          <w:rFonts w:ascii="GHEA Grapalat" w:hAnsi="GHEA Grapalat" w:cs="Sylfaen"/>
          <w:sz w:val="20"/>
          <w:lang w:val="hy-AM"/>
        </w:rPr>
        <w:t>հետո</w:t>
      </w:r>
      <w:r w:rsidRPr="00712340">
        <w:rPr>
          <w:rFonts w:ascii="GHEA Grapalat" w:hAnsi="GHEA Grapalat" w:cs="Sylfaen"/>
          <w:sz w:val="20"/>
          <w:lang w:val="af-ZA"/>
        </w:rPr>
        <w:t xml:space="preserve">` 10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lang w:val="hy-AM"/>
        </w:rPr>
        <w:t>օրվա</w:t>
      </w:r>
      <w:r w:rsidRPr="00712340">
        <w:rPr>
          <w:rFonts w:ascii="GHEA Grapalat" w:hAnsi="GHEA Grapalat" w:cs="Sylfaen"/>
          <w:sz w:val="20"/>
          <w:lang w:val="af-ZA"/>
        </w:rPr>
        <w:t xml:space="preserve"> </w:t>
      </w:r>
      <w:r w:rsidRPr="00712340">
        <w:rPr>
          <w:rFonts w:ascii="GHEA Grapalat" w:hAnsi="GHEA Grapalat" w:cs="Sylfaen"/>
          <w:sz w:val="20"/>
          <w:lang w:val="hy-AM"/>
        </w:rPr>
        <w:t>ընթացքում</w:t>
      </w:r>
      <w:r w:rsidRPr="00712340">
        <w:rPr>
          <w:rFonts w:ascii="GHEA Grapalat" w:hAnsi="GHEA Grapalat" w:cs="Sylfaen"/>
          <w:sz w:val="20"/>
          <w:lang w:val="af-ZA"/>
        </w:rPr>
        <w:t xml:space="preserve"> </w:t>
      </w:r>
      <w:r w:rsidRPr="00712340">
        <w:rPr>
          <w:rFonts w:ascii="GHEA Grapalat" w:hAnsi="GHEA Grapalat" w:cs="Sylfaen"/>
          <w:sz w:val="20"/>
          <w:lang w:val="hy-AM"/>
        </w:rPr>
        <w:t>չի</w:t>
      </w:r>
      <w:r w:rsidRPr="00712340">
        <w:rPr>
          <w:rFonts w:ascii="GHEA Grapalat" w:hAnsi="GHEA Grapalat" w:cs="Sylfaen"/>
          <w:sz w:val="20"/>
          <w:lang w:val="af-ZA"/>
        </w:rPr>
        <w:t xml:space="preserve"> </w:t>
      </w:r>
      <w:r w:rsidRPr="00712340">
        <w:rPr>
          <w:rFonts w:ascii="GHEA Grapalat" w:hAnsi="GHEA Grapalat" w:cs="Sylfaen"/>
          <w:sz w:val="20"/>
          <w:lang w:val="hy-AM"/>
        </w:rPr>
        <w:t>ստորագրում</w:t>
      </w:r>
      <w:r w:rsidRPr="00712340">
        <w:rPr>
          <w:rFonts w:ascii="GHEA Grapalat" w:hAnsi="GHEA Grapalat" w:cs="Sylfaen"/>
          <w:sz w:val="20"/>
          <w:lang w:val="af-ZA"/>
        </w:rPr>
        <w:t xml:space="preserve"> </w:t>
      </w:r>
      <w:r w:rsidRPr="00712340">
        <w:rPr>
          <w:rFonts w:ascii="GHEA Grapalat" w:hAnsi="GHEA Grapalat" w:cs="Sylfaen"/>
          <w:sz w:val="20"/>
          <w:lang w:val="hy-AM"/>
        </w:rPr>
        <w:t>պայմանագիրը</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պ</w:t>
      </w:r>
      <w:r w:rsidRPr="00712340">
        <w:rPr>
          <w:rFonts w:ascii="GHEA Grapalat" w:hAnsi="GHEA Grapalat" w:cs="Sylfaen"/>
          <w:sz w:val="20"/>
          <w:lang w:val="ru-RU"/>
        </w:rPr>
        <w:t>ատվիրատուին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ներկայացնում</w:t>
      </w:r>
      <w:r w:rsidRPr="00712340">
        <w:rPr>
          <w:rFonts w:ascii="GHEA Grapalat" w:hAnsi="GHEA Grapalat" w:cs="Sylfaen"/>
          <w:sz w:val="20"/>
          <w:lang w:val="af-ZA"/>
        </w:rPr>
        <w:t xml:space="preserve"> որակավորման և </w:t>
      </w:r>
      <w:r w:rsidRPr="00712340">
        <w:rPr>
          <w:rFonts w:ascii="GHEA Grapalat" w:hAnsi="GHEA Grapalat" w:cs="Sylfaen"/>
          <w:sz w:val="20"/>
          <w:lang w:val="ru-RU"/>
        </w:rPr>
        <w:t>պայմանագրի</w:t>
      </w:r>
      <w:r w:rsidRPr="00712340">
        <w:rPr>
          <w:rFonts w:ascii="GHEA Grapalat" w:hAnsi="GHEA Grapalat" w:cs="Sylfaen"/>
          <w:sz w:val="20"/>
          <w:lang w:val="af-ZA"/>
        </w:rPr>
        <w:t xml:space="preserve"> </w:t>
      </w:r>
      <w:r w:rsidRPr="00712340">
        <w:rPr>
          <w:rFonts w:ascii="GHEA Grapalat" w:hAnsi="GHEA Grapalat" w:cs="Sylfaen"/>
          <w:sz w:val="20"/>
        </w:rPr>
        <w:t>ապահովումը</w:t>
      </w:r>
      <w:r w:rsidRPr="00712340">
        <w:rPr>
          <w:rFonts w:ascii="GHEA Grapalat" w:hAnsi="GHEA Grapalat" w:cs="Sylfaen"/>
          <w:sz w:val="20"/>
          <w:lang w:val="af-ZA"/>
        </w:rPr>
        <w:t>,</w:t>
      </w:r>
      <w:r w:rsidRPr="00712340">
        <w:rPr>
          <w:rFonts w:ascii="GHEA Grapalat" w:hAnsi="GHEA Grapalat" w:cs="Sylfaen"/>
          <w:i/>
          <w:sz w:val="20"/>
          <w:lang w:val="af-ZA"/>
        </w:rPr>
        <w:t xml:space="preserve"> </w:t>
      </w:r>
      <w:r w:rsidRPr="00712340">
        <w:rPr>
          <w:rFonts w:ascii="GHEA Grapalat" w:hAnsi="GHEA Grapalat" w:cs="Sylfaen"/>
          <w:sz w:val="20"/>
          <w:lang w:val="hy-AM"/>
        </w:rPr>
        <w:t>ապա նա զրկվում է պայմանագիրը ստորագրելու իրավունքից։</w:t>
      </w:r>
      <w:r w:rsidRPr="00712340">
        <w:rPr>
          <w:rFonts w:ascii="GHEA Grapalat" w:hAnsi="GHEA Grapalat" w:cs="Sylfaen"/>
          <w:sz w:val="20"/>
          <w:lang w:val="af-ZA"/>
        </w:rPr>
        <w:t xml:space="preserve"> </w:t>
      </w:r>
      <w:r w:rsidRPr="00712340">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hy-AM"/>
        </w:rPr>
        <w:t>Ընդ</w:t>
      </w:r>
      <w:r w:rsidRPr="00712340">
        <w:rPr>
          <w:rFonts w:ascii="GHEA Grapalat" w:hAnsi="GHEA Grapalat" w:cs="Sylfaen"/>
          <w:sz w:val="20"/>
          <w:lang w:val="af-ZA"/>
        </w:rPr>
        <w:t xml:space="preserve"> </w:t>
      </w:r>
      <w:r w:rsidRPr="00712340">
        <w:rPr>
          <w:rFonts w:ascii="GHEA Grapalat" w:hAnsi="GHEA Grapalat" w:cs="Sylfaen"/>
          <w:sz w:val="20"/>
          <w:lang w:val="hy-AM"/>
        </w:rPr>
        <w:t>որում</w:t>
      </w:r>
      <w:r w:rsidRPr="00712340">
        <w:rPr>
          <w:rFonts w:ascii="GHEA Grapalat" w:hAnsi="GHEA Grapalat" w:cs="Sylfaen"/>
          <w:sz w:val="20"/>
          <w:lang w:val="af-ZA"/>
        </w:rPr>
        <w:t xml:space="preserve"> </w:t>
      </w:r>
      <w:r w:rsidRPr="00712340">
        <w:rPr>
          <w:rFonts w:ascii="GHEA Grapalat" w:hAnsi="GHEA Grapalat" w:cs="Sylfaen"/>
          <w:sz w:val="20"/>
          <w:lang w:val="hy-AM"/>
        </w:rPr>
        <w:t xml:space="preserve">ընտրված մասնակցի կողմից հաստատված պայմանագրի նախագիծը </w:t>
      </w:r>
      <w:r w:rsidRPr="00712340">
        <w:rPr>
          <w:rFonts w:ascii="GHEA Grapalat" w:hAnsi="GHEA Grapalat" w:cs="Sylfaen"/>
          <w:sz w:val="20"/>
        </w:rPr>
        <w:t>պ</w:t>
      </w:r>
      <w:r w:rsidRPr="00712340">
        <w:rPr>
          <w:rFonts w:ascii="GHEA Grapalat" w:hAnsi="GHEA Grapalat" w:cs="Sylfaen"/>
          <w:sz w:val="20"/>
          <w:lang w:val="hy-AM"/>
        </w:rPr>
        <w:t xml:space="preserve">ատվիրատուին ներկայացվում է գրավոր և դրա ներկայացման գրությունը հաշվառվում է </w:t>
      </w:r>
      <w:r w:rsidRPr="00712340">
        <w:rPr>
          <w:rFonts w:ascii="GHEA Grapalat" w:hAnsi="GHEA Grapalat" w:cs="Sylfaen"/>
          <w:sz w:val="20"/>
        </w:rPr>
        <w:t>պ</w:t>
      </w:r>
      <w:r w:rsidRPr="00712340">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հաստատմանը</w:t>
      </w:r>
      <w:r w:rsidRPr="00712340">
        <w:rPr>
          <w:rFonts w:ascii="GHEA Grapalat" w:hAnsi="GHEA Grapalat" w:cs="Sylfaen"/>
          <w:sz w:val="20"/>
          <w:lang w:val="af-ZA"/>
        </w:rPr>
        <w:t xml:space="preserve"> </w:t>
      </w:r>
      <w:r w:rsidRPr="00712340">
        <w:rPr>
          <w:rFonts w:ascii="GHEA Grapalat" w:hAnsi="GHEA Grapalat" w:cs="Sylfaen"/>
          <w:sz w:val="20"/>
        </w:rPr>
        <w:t>հաջորդող</w:t>
      </w:r>
      <w:r w:rsidRPr="00712340">
        <w:rPr>
          <w:rFonts w:ascii="GHEA Grapalat" w:hAnsi="GHEA Grapalat" w:cs="Sylfaen"/>
          <w:sz w:val="20"/>
          <w:lang w:val="af-ZA"/>
        </w:rPr>
        <w:t xml:space="preserve">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rPr>
        <w:t>օրը</w:t>
      </w:r>
      <w:r w:rsidRPr="00712340">
        <w:rPr>
          <w:rFonts w:ascii="GHEA Grapalat" w:hAnsi="GHEA Grapalat" w:cs="Sylfaen"/>
          <w:sz w:val="20"/>
          <w:lang w:val="af-ZA"/>
        </w:rPr>
        <w:t xml:space="preserve"> </w:t>
      </w:r>
      <w:r w:rsidRPr="00712340">
        <w:rPr>
          <w:rFonts w:ascii="GHEA Grapalat" w:hAnsi="GHEA Grapalat" w:cs="Sylfaen"/>
          <w:sz w:val="20"/>
        </w:rPr>
        <w:t>ուղեկցող</w:t>
      </w:r>
      <w:r w:rsidRPr="00712340">
        <w:rPr>
          <w:rFonts w:ascii="GHEA Grapalat" w:hAnsi="GHEA Grapalat" w:cs="Sylfaen"/>
          <w:sz w:val="20"/>
          <w:lang w:val="af-ZA"/>
        </w:rPr>
        <w:t xml:space="preserve"> </w:t>
      </w:r>
      <w:r w:rsidRPr="00712340">
        <w:rPr>
          <w:rFonts w:ascii="GHEA Grapalat" w:hAnsi="GHEA Grapalat" w:cs="Sylfaen"/>
          <w:sz w:val="20"/>
        </w:rPr>
        <w:t>գրությամբ</w:t>
      </w:r>
      <w:r w:rsidRPr="00712340">
        <w:rPr>
          <w:rFonts w:ascii="GHEA Grapalat" w:hAnsi="GHEA Grapalat" w:cs="Sylfaen"/>
          <w:sz w:val="20"/>
          <w:lang w:val="af-ZA"/>
        </w:rPr>
        <w:t xml:space="preserve"> </w:t>
      </w:r>
      <w:r w:rsidRPr="00712340">
        <w:rPr>
          <w:rFonts w:ascii="GHEA Grapalat" w:hAnsi="GHEA Grapalat" w:cs="Sylfaen"/>
          <w:sz w:val="20"/>
        </w:rPr>
        <w:t>տրամադրվում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ընտրված</w:t>
      </w:r>
      <w:r w:rsidRPr="00712340">
        <w:rPr>
          <w:rFonts w:ascii="GHEA Grapalat" w:hAnsi="GHEA Grapalat" w:cs="Sylfaen"/>
          <w:sz w:val="20"/>
          <w:lang w:val="af-ZA"/>
        </w:rPr>
        <w:t xml:space="preserve"> </w:t>
      </w:r>
      <w:r w:rsidRPr="00712340">
        <w:rPr>
          <w:rFonts w:ascii="GHEA Grapalat" w:hAnsi="GHEA Grapalat" w:cs="Sylfaen"/>
          <w:sz w:val="20"/>
        </w:rPr>
        <w:t>մասնակցին</w:t>
      </w:r>
      <w:r w:rsidRPr="00712340">
        <w:rPr>
          <w:rFonts w:ascii="GHEA Grapalat" w:hAnsi="GHEA Grapalat" w:cs="Sylfaen"/>
          <w:sz w:val="20"/>
          <w:lang w:val="hy-AM"/>
        </w:rPr>
        <w:t>:</w:t>
      </w:r>
    </w:p>
    <w:p w:rsidR="00631539" w:rsidRPr="00712340" w:rsidRDefault="00631539" w:rsidP="00631539">
      <w:pPr>
        <w:pStyle w:val="BodyTextIndent"/>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9.</w:t>
      </w:r>
      <w:r>
        <w:rPr>
          <w:rFonts w:ascii="GHEA Grapalat" w:hAnsi="GHEA Grapalat" w:cs="Sylfaen"/>
          <w:i w:val="0"/>
          <w:szCs w:val="24"/>
          <w:lang w:val="af-ZA"/>
        </w:rPr>
        <w:t xml:space="preserve">5 </w:t>
      </w:r>
      <w:r w:rsidRPr="00712340">
        <w:rPr>
          <w:rFonts w:ascii="GHEA Grapalat" w:hAnsi="GHEA Grapalat" w:cs="Sylfaen"/>
          <w:i w:val="0"/>
          <w:szCs w:val="24"/>
          <w:lang w:val="ru-RU"/>
        </w:rPr>
        <w:t>Մինչև</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1-ին մասի 9</w:t>
      </w:r>
      <w:r w:rsidRPr="00712340">
        <w:rPr>
          <w:rFonts w:ascii="GHEA Grapalat" w:hAnsi="GHEA Grapalat" w:cs="Sylfaen"/>
          <w:i w:val="0"/>
          <w:szCs w:val="24"/>
          <w:lang w:val="hy-AM"/>
        </w:rPr>
        <w:t>.</w:t>
      </w:r>
      <w:r w:rsidRPr="00631539">
        <w:rPr>
          <w:rFonts w:ascii="GHEA Grapalat" w:hAnsi="GHEA Grapalat" w:cs="Sylfaen"/>
          <w:i w:val="0"/>
          <w:szCs w:val="24"/>
          <w:lang w:val="af-ZA"/>
        </w:rPr>
        <w:t>4</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կետով</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նախատեսված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ժամկետի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ավարտը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կողմերի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համաձայնությամբ</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պայմանագրի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նախագծում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կատարվել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փոփոխություններ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սակայն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դրանք</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չեն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հանգեցնել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առարկայի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բնութագրերի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փոփոխմանը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ներառյալ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ընտրված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մասնակցի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ավելացմանը։</w:t>
      </w:r>
      <w:r w:rsidRPr="00712340">
        <w:rPr>
          <w:rFonts w:ascii="GHEA Mariam" w:hAnsi="GHEA Mariam"/>
          <w:spacing w:val="-8"/>
          <w:lang w:val="af-ZA"/>
        </w:rPr>
        <w:t xml:space="preserve"> </w:t>
      </w:r>
    </w:p>
    <w:p w:rsidR="00631539" w:rsidRPr="00712340" w:rsidRDefault="00631539" w:rsidP="00631539">
      <w:pPr>
        <w:jc w:val="center"/>
        <w:rPr>
          <w:rFonts w:ascii="GHEA Grapalat" w:hAnsi="GHEA Grapalat"/>
          <w:b/>
          <w:iCs/>
          <w:sz w:val="20"/>
          <w:lang w:val="af-ZA"/>
        </w:rPr>
      </w:pPr>
    </w:p>
    <w:p w:rsidR="00631539" w:rsidRPr="00712340" w:rsidRDefault="00631539" w:rsidP="00631539">
      <w:pPr>
        <w:jc w:val="center"/>
        <w:rPr>
          <w:rFonts w:ascii="GHEA Grapalat" w:hAnsi="GHEA Grapalat" w:cs="Arial"/>
          <w:b/>
          <w:iCs/>
          <w:sz w:val="20"/>
          <w:lang w:val="af-ZA"/>
        </w:rPr>
      </w:pPr>
      <w:r w:rsidRPr="00712340">
        <w:rPr>
          <w:rFonts w:ascii="GHEA Grapalat" w:hAnsi="GHEA Grapalat"/>
          <w:b/>
          <w:iCs/>
          <w:sz w:val="20"/>
          <w:lang w:val="af-ZA"/>
        </w:rPr>
        <w:t xml:space="preserve">10. </w:t>
      </w:r>
      <w:r w:rsidRPr="00712340">
        <w:rPr>
          <w:rFonts w:ascii="GHEA Grapalat" w:hAnsi="GHEA Grapalat" w:cs="Sylfaen"/>
          <w:b/>
          <w:iCs/>
          <w:sz w:val="20"/>
          <w:lang w:val="hy-AM"/>
        </w:rPr>
        <w:t>ՈՐԱԿԱՎՈՐՄԱՆ</w:t>
      </w:r>
      <w:r w:rsidRPr="00712340">
        <w:rPr>
          <w:rFonts w:ascii="GHEA Grapalat" w:hAnsi="GHEA Grapalat" w:cs="Arial"/>
          <w:b/>
          <w:iCs/>
          <w:sz w:val="20"/>
          <w:lang w:val="af-ZA"/>
        </w:rPr>
        <w:t xml:space="preserve"> </w:t>
      </w:r>
      <w:r w:rsidRPr="00712340">
        <w:rPr>
          <w:rFonts w:ascii="GHEA Grapalat" w:hAnsi="GHEA Grapalat" w:cs="Sylfaen"/>
          <w:b/>
          <w:iCs/>
          <w:sz w:val="20"/>
          <w:lang w:val="hy-AM"/>
        </w:rPr>
        <w:t>ԵՎ</w:t>
      </w:r>
      <w:r w:rsidRPr="00712340">
        <w:rPr>
          <w:rFonts w:ascii="GHEA Grapalat" w:hAnsi="GHEA Grapalat" w:cs="Sylfaen"/>
          <w:b/>
          <w:iCs/>
          <w:sz w:val="20"/>
          <w:lang w:val="af-ZA"/>
        </w:rPr>
        <w:t xml:space="preserve"> ՊԱՅՄԱՆԱԳՐԻ</w:t>
      </w:r>
      <w:r w:rsidRPr="00712340">
        <w:rPr>
          <w:rFonts w:ascii="GHEA Grapalat" w:hAnsi="GHEA Grapalat" w:cs="Sylfaen"/>
          <w:b/>
          <w:iCs/>
          <w:sz w:val="20"/>
          <w:lang w:val="hy-AM"/>
        </w:rPr>
        <w:t xml:space="preserve"> </w:t>
      </w:r>
      <w:r w:rsidRPr="00712340">
        <w:rPr>
          <w:rFonts w:ascii="GHEA Grapalat" w:hAnsi="GHEA Grapalat" w:cs="Sylfaen"/>
          <w:b/>
          <w:iCs/>
          <w:sz w:val="20"/>
          <w:lang w:val="af-ZA"/>
        </w:rPr>
        <w:t>ԱՊԱՀՈՎՈՒՄ</w:t>
      </w:r>
      <w:r w:rsidRPr="00712340">
        <w:rPr>
          <w:rFonts w:ascii="GHEA Grapalat" w:hAnsi="GHEA Grapalat" w:cs="Sylfaen"/>
          <w:b/>
          <w:iCs/>
          <w:sz w:val="20"/>
          <w:lang w:val="hy-AM"/>
        </w:rPr>
        <w:t>ՆԵՐ</w:t>
      </w:r>
      <w:r w:rsidRPr="00712340">
        <w:rPr>
          <w:rFonts w:ascii="GHEA Grapalat" w:hAnsi="GHEA Grapalat" w:cs="Sylfaen"/>
          <w:b/>
          <w:iCs/>
          <w:sz w:val="20"/>
          <w:lang w:val="af-ZA"/>
        </w:rPr>
        <w:t>Ը</w:t>
      </w:r>
      <w:r w:rsidRPr="00712340">
        <w:rPr>
          <w:rFonts w:ascii="GHEA Grapalat" w:hAnsi="GHEA Grapalat" w:cs="Arial"/>
          <w:b/>
          <w:iCs/>
          <w:sz w:val="20"/>
          <w:lang w:val="af-ZA"/>
        </w:rPr>
        <w:t xml:space="preserve"> </w:t>
      </w:r>
    </w:p>
    <w:p w:rsidR="00631539" w:rsidRPr="00712340" w:rsidRDefault="00631539" w:rsidP="00631539">
      <w:pPr>
        <w:jc w:val="center"/>
        <w:rPr>
          <w:rFonts w:ascii="GHEA Grapalat" w:hAnsi="GHEA Grapalat"/>
          <w:b/>
          <w:iCs/>
          <w:sz w:val="20"/>
          <w:lang w:val="af-ZA"/>
        </w:rPr>
      </w:pP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iCs/>
          <w:sz w:val="20"/>
          <w:lang w:val="af-ZA"/>
        </w:rPr>
        <w:t>10.</w:t>
      </w:r>
      <w:r w:rsidRPr="00712340">
        <w:rPr>
          <w:rFonts w:ascii="GHEA Grapalat" w:hAnsi="GHEA Grapalat" w:cs="Sylfaen"/>
          <w:sz w:val="20"/>
          <w:lang w:val="af-ZA"/>
        </w:rPr>
        <w:t xml:space="preserve">1 </w:t>
      </w:r>
      <w:r w:rsidRPr="00712340">
        <w:rPr>
          <w:rFonts w:ascii="GHEA Grapalat" w:hAnsi="GHEA Grapalat" w:cs="Sylfaen"/>
          <w:sz w:val="20"/>
          <w:lang w:val="hy-AM"/>
        </w:rPr>
        <w:t>Որակավորման</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պ</w:t>
      </w:r>
      <w:r w:rsidRPr="00712340">
        <w:rPr>
          <w:rFonts w:ascii="GHEA Grapalat" w:hAnsi="GHEA Grapalat" w:cs="Sylfaen"/>
          <w:sz w:val="20"/>
          <w:lang w:val="ru-RU"/>
        </w:rPr>
        <w:t>այմանագրի</w:t>
      </w:r>
      <w:r w:rsidRPr="00712340">
        <w:rPr>
          <w:rFonts w:ascii="GHEA Grapalat" w:hAnsi="GHEA Grapalat" w:cs="Sylfaen"/>
          <w:sz w:val="20"/>
          <w:lang w:val="hy-AM"/>
        </w:rPr>
        <w:t xml:space="preserve"> </w:t>
      </w:r>
      <w:r w:rsidRPr="00712340">
        <w:rPr>
          <w:rFonts w:ascii="GHEA Grapalat" w:hAnsi="GHEA Grapalat" w:cs="Sylfaen"/>
          <w:sz w:val="20"/>
          <w:lang w:val="ru-RU"/>
        </w:rPr>
        <w:t>ապահովում</w:t>
      </w:r>
      <w:r w:rsidRPr="00712340">
        <w:rPr>
          <w:rFonts w:ascii="GHEA Grapalat" w:hAnsi="GHEA Grapalat" w:cs="Sylfaen"/>
          <w:sz w:val="20"/>
          <w:lang w:val="hy-AM"/>
        </w:rPr>
        <w:t>ները</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ներկայացնելու</w:t>
      </w:r>
      <w:r w:rsidRPr="00712340">
        <w:rPr>
          <w:rFonts w:ascii="GHEA Grapalat" w:hAnsi="GHEA Grapalat" w:cs="Sylfaen"/>
          <w:sz w:val="20"/>
          <w:lang w:val="af-ZA"/>
        </w:rPr>
        <w:t xml:space="preserve"> </w:t>
      </w:r>
      <w:r w:rsidRPr="00712340">
        <w:rPr>
          <w:rFonts w:ascii="GHEA Grapalat" w:hAnsi="GHEA Grapalat" w:cs="Sylfaen"/>
          <w:sz w:val="20"/>
          <w:lang w:val="ru-RU"/>
        </w:rPr>
        <w:t>պահանջի</w:t>
      </w:r>
      <w:r w:rsidRPr="00712340">
        <w:rPr>
          <w:rFonts w:ascii="GHEA Grapalat" w:hAnsi="GHEA Grapalat" w:cs="Sylfaen"/>
          <w:sz w:val="20"/>
          <w:lang w:val="af-ZA"/>
        </w:rPr>
        <w:t xml:space="preserve"> </w:t>
      </w:r>
      <w:r w:rsidRPr="00712340">
        <w:rPr>
          <w:rFonts w:ascii="GHEA Grapalat" w:hAnsi="GHEA Grapalat" w:cs="Sylfaen"/>
          <w:sz w:val="20"/>
          <w:lang w:val="ru-RU"/>
        </w:rPr>
        <w:t>հիման</w:t>
      </w:r>
      <w:r w:rsidRPr="00712340">
        <w:rPr>
          <w:rFonts w:ascii="GHEA Grapalat" w:hAnsi="GHEA Grapalat" w:cs="Sylfaen"/>
          <w:sz w:val="20"/>
          <w:lang w:val="af-ZA"/>
        </w:rPr>
        <w:t xml:space="preserve"> </w:t>
      </w:r>
      <w:r w:rsidRPr="00712340">
        <w:rPr>
          <w:rFonts w:ascii="GHEA Grapalat" w:hAnsi="GHEA Grapalat" w:cs="Sylfaen"/>
          <w:sz w:val="20"/>
          <w:lang w:val="ru-RU"/>
        </w:rPr>
        <w:t>վրա</w:t>
      </w:r>
      <w:r w:rsidRPr="00712340">
        <w:rPr>
          <w:rFonts w:ascii="GHEA Grapalat" w:hAnsi="GHEA Grapalat" w:cs="Sylfaen"/>
          <w:sz w:val="20"/>
          <w:lang w:val="af-ZA"/>
        </w:rPr>
        <w:t xml:space="preserve">, </w:t>
      </w:r>
      <w:r w:rsidRPr="00712340">
        <w:rPr>
          <w:rFonts w:ascii="GHEA Grapalat" w:hAnsi="GHEA Grapalat" w:cs="Sylfaen"/>
          <w:sz w:val="20"/>
          <w:lang w:val="ru-RU"/>
        </w:rPr>
        <w:t>այն</w:t>
      </w:r>
      <w:r w:rsidRPr="00712340">
        <w:rPr>
          <w:rFonts w:ascii="GHEA Grapalat" w:hAnsi="GHEA Grapalat" w:cs="Sylfaen"/>
          <w:sz w:val="20"/>
          <w:lang w:val="af-ZA"/>
        </w:rPr>
        <w:t xml:space="preserve"> </w:t>
      </w:r>
      <w:r w:rsidRPr="00712340">
        <w:rPr>
          <w:rFonts w:ascii="GHEA Grapalat" w:hAnsi="GHEA Grapalat" w:cs="Sylfaen"/>
          <w:sz w:val="20"/>
          <w:lang w:val="ru-RU"/>
        </w:rPr>
        <w:t>ստանալու</w:t>
      </w:r>
      <w:r w:rsidRPr="00712340">
        <w:rPr>
          <w:rFonts w:ascii="GHEA Grapalat" w:hAnsi="GHEA Grapalat" w:cs="Sylfaen"/>
          <w:sz w:val="20"/>
          <w:lang w:val="af-ZA"/>
        </w:rPr>
        <w:t xml:space="preserve"> </w:t>
      </w:r>
      <w:r w:rsidRPr="00712340">
        <w:rPr>
          <w:rFonts w:ascii="GHEA Grapalat" w:hAnsi="GHEA Grapalat" w:cs="Sylfaen"/>
          <w:sz w:val="20"/>
          <w:lang w:val="ru-RU"/>
        </w:rPr>
        <w:t>օրվանից</w:t>
      </w:r>
      <w:r w:rsidRPr="00712340">
        <w:rPr>
          <w:rFonts w:ascii="GHEA Grapalat" w:hAnsi="GHEA Grapalat" w:cs="Sylfaen"/>
          <w:sz w:val="20"/>
          <w:lang w:val="af-ZA"/>
        </w:rPr>
        <w:t xml:space="preserve"> 10, իսկ կնքվելիք պայմանագրով կանխավճար նախատեսված լինելու դեպքում  15  </w:t>
      </w:r>
      <w:r w:rsidRPr="00712340">
        <w:rPr>
          <w:rFonts w:ascii="GHEA Grapalat" w:hAnsi="GHEA Grapalat" w:cs="Sylfaen"/>
          <w:sz w:val="20"/>
          <w:lang w:val="af-ZA"/>
        </w:rPr>
        <w:lastRenderedPageBreak/>
        <w:t xml:space="preserve">աշխատանքային </w:t>
      </w:r>
      <w:r w:rsidRPr="00712340">
        <w:rPr>
          <w:rFonts w:ascii="GHEA Grapalat" w:hAnsi="GHEA Grapalat" w:cs="Sylfaen"/>
          <w:sz w:val="20"/>
          <w:lang w:val="ru-RU"/>
        </w:rPr>
        <w:t>օրվա</w:t>
      </w:r>
      <w:r w:rsidRPr="00712340">
        <w:rPr>
          <w:rFonts w:ascii="GHEA Grapalat" w:hAnsi="GHEA Grapalat" w:cs="Sylfaen"/>
          <w:sz w:val="20"/>
          <w:lang w:val="af-ZA"/>
        </w:rPr>
        <w:t xml:space="preserve"> </w:t>
      </w:r>
      <w:r w:rsidRPr="00712340">
        <w:rPr>
          <w:rFonts w:ascii="GHEA Grapalat" w:hAnsi="GHEA Grapalat" w:cs="Sylfaen"/>
          <w:sz w:val="20"/>
          <w:lang w:val="ru-RU"/>
        </w:rPr>
        <w:t>ընթացքում</w:t>
      </w:r>
      <w:r w:rsidRPr="00712340">
        <w:rPr>
          <w:rFonts w:ascii="GHEA Grapalat" w:hAnsi="GHEA Grapalat" w:cs="Sylfaen"/>
          <w:sz w:val="20"/>
          <w:lang w:val="af-ZA"/>
        </w:rPr>
        <w:t xml:space="preserve">, </w:t>
      </w:r>
      <w:r w:rsidRPr="00712340">
        <w:rPr>
          <w:rFonts w:ascii="GHEA Grapalat" w:hAnsi="GHEA Grapalat" w:cs="Sylfaen"/>
          <w:sz w:val="20"/>
          <w:lang w:val="ru-RU"/>
        </w:rPr>
        <w:t>ընտրված</w:t>
      </w:r>
      <w:r w:rsidRPr="00712340">
        <w:rPr>
          <w:rFonts w:ascii="GHEA Grapalat" w:hAnsi="GHEA Grapalat" w:cs="Sylfaen"/>
          <w:sz w:val="20"/>
          <w:lang w:val="af-ZA"/>
        </w:rPr>
        <w:t xml:space="preserve"> </w:t>
      </w:r>
      <w:r w:rsidRPr="00712340">
        <w:rPr>
          <w:rFonts w:ascii="GHEA Grapalat" w:hAnsi="GHEA Grapalat" w:cs="Sylfaen"/>
          <w:sz w:val="20"/>
          <w:lang w:val="ru-RU"/>
        </w:rPr>
        <w:t>մասնակիցը</w:t>
      </w:r>
      <w:r w:rsidRPr="00712340">
        <w:rPr>
          <w:rFonts w:ascii="GHEA Grapalat" w:hAnsi="GHEA Grapalat" w:cs="Sylfaen"/>
          <w:sz w:val="20"/>
          <w:lang w:val="af-ZA"/>
        </w:rPr>
        <w:t xml:space="preserve"> </w:t>
      </w:r>
      <w:r w:rsidRPr="00712340">
        <w:rPr>
          <w:rFonts w:ascii="GHEA Grapalat" w:hAnsi="GHEA Grapalat" w:cs="Sylfaen"/>
          <w:sz w:val="20"/>
          <w:lang w:val="ru-RU"/>
        </w:rPr>
        <w:t>պարտավոր</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w:t>
      </w:r>
      <w:r w:rsidRPr="00712340">
        <w:rPr>
          <w:rFonts w:ascii="GHEA Grapalat" w:hAnsi="GHEA Grapalat" w:cs="Sylfaen"/>
          <w:sz w:val="20"/>
          <w:lang w:val="af-ZA"/>
        </w:rPr>
        <w:t xml:space="preserve"> </w:t>
      </w:r>
      <w:r w:rsidRPr="00712340">
        <w:rPr>
          <w:rFonts w:ascii="GHEA Grapalat" w:hAnsi="GHEA Grapalat" w:cs="Sylfaen"/>
          <w:sz w:val="20"/>
          <w:lang w:val="hy-AM"/>
        </w:rPr>
        <w:t>որակավորման</w:t>
      </w:r>
      <w:r w:rsidRPr="00631539">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պայմանագրի</w:t>
      </w:r>
      <w:r w:rsidRPr="00712340">
        <w:rPr>
          <w:rFonts w:ascii="GHEA Grapalat" w:hAnsi="GHEA Grapalat" w:cs="Sylfaen"/>
          <w:sz w:val="20"/>
          <w:lang w:val="hy-AM"/>
        </w:rPr>
        <w:t xml:space="preserve"> </w:t>
      </w:r>
      <w:r w:rsidRPr="00712340">
        <w:rPr>
          <w:rFonts w:ascii="GHEA Grapalat" w:hAnsi="GHEA Grapalat" w:cs="Sylfaen"/>
          <w:sz w:val="20"/>
          <w:lang w:val="ru-RU"/>
        </w:rPr>
        <w:t>ապահովում</w:t>
      </w:r>
      <w:r w:rsidRPr="00712340">
        <w:rPr>
          <w:rFonts w:ascii="GHEA Grapalat" w:hAnsi="GHEA Grapalat" w:cs="Sylfaen"/>
          <w:sz w:val="20"/>
          <w:lang w:val="hy-AM"/>
        </w:rPr>
        <w:t>ներ</w:t>
      </w:r>
      <w:r w:rsidRPr="00712340">
        <w:rPr>
          <w:rFonts w:ascii="GHEA Grapalat" w:hAnsi="GHEA Grapalat" w:cs="Sylfaen"/>
          <w:sz w:val="20"/>
          <w:lang w:val="ru-RU"/>
        </w:rPr>
        <w:t>։</w:t>
      </w:r>
      <w:r w:rsidRPr="00712340">
        <w:rPr>
          <w:rFonts w:ascii="GHEA Grapalat" w:hAnsi="GHEA Grapalat" w:cs="Sylfaen"/>
          <w:sz w:val="20"/>
          <w:lang w:val="af-ZA"/>
        </w:rPr>
        <w:t xml:space="preserve"> </w:t>
      </w:r>
      <w:r w:rsidRPr="00712340">
        <w:rPr>
          <w:rFonts w:ascii="GHEA Grapalat" w:hAnsi="GHEA Grapalat" w:cs="Sylfaen"/>
          <w:sz w:val="20"/>
          <w:lang w:val="ru-RU"/>
        </w:rPr>
        <w:t>Ընտրված</w:t>
      </w:r>
      <w:r w:rsidRPr="00712340">
        <w:rPr>
          <w:rFonts w:ascii="GHEA Grapalat" w:hAnsi="GHEA Grapalat" w:cs="Sylfaen"/>
          <w:sz w:val="20"/>
          <w:lang w:val="af-ZA"/>
        </w:rPr>
        <w:t xml:space="preserve"> </w:t>
      </w:r>
      <w:r w:rsidRPr="00712340">
        <w:rPr>
          <w:rFonts w:ascii="GHEA Grapalat" w:hAnsi="GHEA Grapalat" w:cs="Sylfaen"/>
          <w:sz w:val="20"/>
          <w:lang w:val="ru-RU"/>
        </w:rPr>
        <w:t>մասնակցի</w:t>
      </w:r>
      <w:r w:rsidRPr="00712340">
        <w:rPr>
          <w:rFonts w:ascii="GHEA Grapalat" w:hAnsi="GHEA Grapalat" w:cs="Sylfaen"/>
          <w:sz w:val="20"/>
          <w:lang w:val="af-ZA"/>
        </w:rPr>
        <w:t xml:space="preserve"> </w:t>
      </w:r>
      <w:r w:rsidRPr="00712340">
        <w:rPr>
          <w:rFonts w:ascii="GHEA Grapalat" w:hAnsi="GHEA Grapalat" w:cs="Sylfaen"/>
          <w:sz w:val="20"/>
          <w:lang w:val="ru-RU"/>
        </w:rPr>
        <w:t>հետ</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 xml:space="preserve"> </w:t>
      </w:r>
      <w:r w:rsidRPr="00712340">
        <w:rPr>
          <w:rFonts w:ascii="GHEA Grapalat" w:hAnsi="GHEA Grapalat" w:cs="Sylfaen"/>
          <w:sz w:val="20"/>
          <w:lang w:val="ru-RU"/>
        </w:rPr>
        <w:t>վերջինս</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hy-AM"/>
        </w:rPr>
        <w:t>որակավորման և</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պայմանագրի</w:t>
      </w:r>
      <w:r w:rsidRPr="00712340">
        <w:rPr>
          <w:rFonts w:ascii="GHEA Grapalat" w:hAnsi="GHEA Grapalat" w:cs="Sylfaen"/>
          <w:sz w:val="20"/>
          <w:lang w:val="hy-AM"/>
        </w:rPr>
        <w:t xml:space="preserve"> </w:t>
      </w:r>
      <w:r w:rsidRPr="00712340">
        <w:rPr>
          <w:rFonts w:ascii="GHEA Grapalat" w:hAnsi="GHEA Grapalat" w:cs="Sylfaen"/>
          <w:sz w:val="20"/>
          <w:lang w:val="ru-RU"/>
        </w:rPr>
        <w:t>ապահովում</w:t>
      </w:r>
      <w:r w:rsidRPr="00712340">
        <w:rPr>
          <w:rFonts w:ascii="GHEA Grapalat" w:hAnsi="GHEA Grapalat" w:cs="Sylfaen"/>
          <w:sz w:val="20"/>
          <w:lang w:val="hy-AM"/>
        </w:rPr>
        <w:t>ներ</w:t>
      </w:r>
      <w:r w:rsidRPr="00712340">
        <w:rPr>
          <w:rFonts w:ascii="GHEA Grapalat" w:hAnsi="GHEA Grapalat" w:cs="Sylfaen"/>
          <w:sz w:val="20"/>
        </w:rPr>
        <w:t>ը</w:t>
      </w:r>
      <w:r w:rsidRPr="00712340">
        <w:rPr>
          <w:rFonts w:ascii="GHEA Grapalat" w:hAnsi="GHEA Grapalat" w:cs="Sylfaen"/>
          <w:sz w:val="20"/>
          <w:lang w:val="ru-RU"/>
        </w:rPr>
        <w:t>։</w:t>
      </w:r>
    </w:p>
    <w:p w:rsidR="00631539" w:rsidRPr="007B2F09" w:rsidRDefault="00631539" w:rsidP="00631539">
      <w:pPr>
        <w:ind w:firstLine="567"/>
        <w:jc w:val="both"/>
        <w:rPr>
          <w:rFonts w:ascii="GHEA Grapalat" w:hAnsi="GHEA Grapalat" w:cs="Arial"/>
          <w:color w:val="FFFFFF"/>
          <w:sz w:val="20"/>
          <w:lang w:val="af-ZA"/>
        </w:rPr>
      </w:pPr>
      <w:r w:rsidRPr="00C52759">
        <w:rPr>
          <w:rFonts w:ascii="GHEA Grapalat" w:hAnsi="GHEA Grapalat" w:cs="Sylfaen"/>
          <w:sz w:val="20"/>
          <w:highlight w:val="yellow"/>
          <w:lang w:val="hy-AM"/>
        </w:rPr>
        <w:t>10.2</w:t>
      </w:r>
      <w:r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Որակավորման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ապահովման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չափը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հավասար</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է</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շինարարական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աշխատանքի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գնման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համար</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սահմանված</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կարգով</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հաստատված</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և</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փորձաքննություն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անցած</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նախագծային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փաստաթղթերով</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նախատեսված</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արժեքի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տասը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տոկոսին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Շինարարական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աշխատանքի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գնման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արժեքը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կազմում</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է</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lang w:val="af-ZA"/>
        </w:rPr>
        <w:tab/>
        <w:t>4395210</w:t>
      </w:r>
      <w:r w:rsidR="0096027D">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ՀՀ</w:t>
      </w:r>
      <w:r w:rsidR="0096027D">
        <w:rPr>
          <w:rFonts w:ascii="GHEA Grapalat" w:hAnsi="GHEA Grapalat" w:cs="Sylfaen"/>
          <w:sz w:val="20"/>
          <w:highlight w:val="yellow"/>
        </w:rPr>
        <w:t xml:space="preserve"> </w:t>
      </w:r>
      <w:r w:rsidR="00C52759" w:rsidRPr="00C52759">
        <w:rPr>
          <w:rFonts w:ascii="GHEA Grapalat" w:hAnsi="GHEA Grapalat" w:cs="Sylfaen"/>
          <w:sz w:val="20"/>
          <w:highlight w:val="yellow"/>
        </w:rPr>
        <w:t>դրամ</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Որակավորման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ապահովումը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ներկայացվում</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է</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բանկային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երաշխիքի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ձևով</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հավելված</w:t>
      </w:r>
      <w:r w:rsidR="00C52759" w:rsidRPr="00C52759">
        <w:rPr>
          <w:rFonts w:ascii="GHEA Grapalat" w:hAnsi="GHEA Grapalat" w:cs="Sylfaen"/>
          <w:sz w:val="20"/>
          <w:highlight w:val="yellow"/>
          <w:lang w:val="af-ZA"/>
        </w:rPr>
        <w:t xml:space="preserve"> 4), </w:t>
      </w:r>
      <w:r w:rsidR="00C52759" w:rsidRPr="00C52759">
        <w:rPr>
          <w:rFonts w:ascii="GHEA Grapalat" w:hAnsi="GHEA Grapalat" w:cs="Sylfaen"/>
          <w:sz w:val="20"/>
          <w:highlight w:val="yellow"/>
        </w:rPr>
        <w:t>որը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պետք</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է</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վավեր</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լինի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առնվազն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մինչև</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պայմանագրով</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ստանձնած</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պարտավորությունների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ամբողջական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կատարմանը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հաջորդող</w:t>
      </w:r>
      <w:r w:rsidR="00C52759" w:rsidRPr="00C52759">
        <w:rPr>
          <w:rFonts w:ascii="GHEA Grapalat" w:hAnsi="GHEA Grapalat" w:cs="Sylfaen"/>
          <w:sz w:val="20"/>
          <w:highlight w:val="yellow"/>
          <w:lang w:val="af-ZA"/>
        </w:rPr>
        <w:t xml:space="preserve"> 20-</w:t>
      </w:r>
      <w:r w:rsidR="00C52759" w:rsidRPr="00C52759">
        <w:rPr>
          <w:rFonts w:ascii="GHEA Grapalat" w:hAnsi="GHEA Grapalat" w:cs="Sylfaen"/>
          <w:sz w:val="20"/>
          <w:highlight w:val="yellow"/>
        </w:rPr>
        <w:t>րդ</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աշխատանքային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օրը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ներառյալ</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Որակավորման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ապահովումը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չի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վերադարձվում</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եթե</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այն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ներկայացրած</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անձը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խախտում</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է</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պայմանագրով</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նախատեսված</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պարտավորություն</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որը</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հանգեցնում</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է</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պատվիրատուի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կողմից</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պայմանագրի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միակողմանի</w:t>
      </w:r>
      <w:r w:rsidR="00C52759" w:rsidRPr="00C52759">
        <w:rPr>
          <w:rFonts w:ascii="GHEA Grapalat" w:hAnsi="GHEA Grapalat" w:cs="Sylfaen"/>
          <w:sz w:val="20"/>
          <w:highlight w:val="yellow"/>
          <w:lang w:val="af-ZA"/>
        </w:rPr>
        <w:t xml:space="preserve"> </w:t>
      </w:r>
      <w:r w:rsidR="00C52759" w:rsidRPr="00C52759">
        <w:rPr>
          <w:rFonts w:ascii="GHEA Grapalat" w:hAnsi="GHEA Grapalat" w:cs="Sylfaen"/>
          <w:sz w:val="20"/>
          <w:highlight w:val="yellow"/>
        </w:rPr>
        <w:t>լուծմանը</w:t>
      </w:r>
      <w:r w:rsidR="00C52759" w:rsidRPr="00C52759">
        <w:rPr>
          <w:rFonts w:ascii="GHEA Grapalat" w:hAnsi="GHEA Grapalat" w:cs="Sylfaen"/>
          <w:sz w:val="20"/>
          <w:highlight w:val="yellow"/>
          <w:lang w:val="af-ZA"/>
        </w:rPr>
        <w:t>:».</w:t>
      </w:r>
      <w:r w:rsidRPr="00C52759">
        <w:rPr>
          <w:rFonts w:ascii="GHEA Grapalat" w:hAnsi="GHEA Grapalat" w:cs="Arial"/>
          <w:sz w:val="20"/>
          <w:highlight w:val="yellow"/>
          <w:lang w:val="af-ZA"/>
        </w:rPr>
        <w:t>:</w:t>
      </w:r>
      <w:r w:rsidRPr="00C52759">
        <w:rPr>
          <w:rFonts w:ascii="GHEA Grapalat" w:hAnsi="GHEA Grapalat" w:cs="Arial"/>
          <w:sz w:val="20"/>
          <w:highlight w:val="yellow"/>
          <w:vertAlign w:val="superscript"/>
          <w:lang w:val="af-ZA"/>
        </w:rPr>
        <w:t>12</w:t>
      </w:r>
      <w:r>
        <w:rPr>
          <w:rFonts w:ascii="GHEA Grapalat" w:hAnsi="GHEA Grapalat" w:cs="Arial"/>
          <w:sz w:val="20"/>
          <w:lang w:val="af-ZA"/>
        </w:rPr>
        <w:t xml:space="preserve">   </w:t>
      </w:r>
      <w:r w:rsidRPr="007B2F09">
        <w:rPr>
          <w:rStyle w:val="FootnoteReference"/>
          <w:rFonts w:ascii="GHEA Grapalat" w:hAnsi="GHEA Grapalat" w:cs="Arial"/>
          <w:color w:val="FFFFFF"/>
          <w:sz w:val="20"/>
        </w:rPr>
        <w:footnoteReference w:id="6"/>
      </w:r>
    </w:p>
    <w:p w:rsidR="00631539" w:rsidRPr="00712340" w:rsidRDefault="00631539" w:rsidP="00631539">
      <w:pPr>
        <w:ind w:firstLine="567"/>
        <w:jc w:val="both"/>
        <w:rPr>
          <w:rFonts w:ascii="GHEA Grapalat" w:hAnsi="GHEA Grapalat" w:cs="Arial"/>
          <w:sz w:val="20"/>
          <w:lang w:val="hy-AM"/>
        </w:rPr>
      </w:pPr>
      <w:proofErr w:type="gramStart"/>
      <w:r w:rsidRPr="00712340">
        <w:rPr>
          <w:rFonts w:ascii="GHEA Grapalat" w:hAnsi="GHEA Grapalat" w:cs="Arial"/>
          <w:sz w:val="20"/>
        </w:rPr>
        <w:t>Եթե</w:t>
      </w:r>
      <w:r w:rsidRPr="00712340">
        <w:rPr>
          <w:rFonts w:ascii="GHEA Grapalat" w:hAnsi="GHEA Grapalat" w:cs="Arial"/>
          <w:sz w:val="20"/>
          <w:lang w:val="af-ZA"/>
        </w:rPr>
        <w:t xml:space="preserve"> </w:t>
      </w:r>
      <w:r w:rsidRPr="00712340">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w:t>
      </w:r>
      <w:proofErr w:type="gramEnd"/>
      <w:r w:rsidRPr="00712340">
        <w:rPr>
          <w:rFonts w:ascii="GHEA Grapalat" w:hAnsi="GHEA Grapalat" w:cs="Arial"/>
          <w:sz w:val="20"/>
          <w:lang w:val="hy-AM"/>
        </w:rPr>
        <w:t xml:space="preserve"> ՀՀ դրամը, ապա որակավորման ապահովումը ներկայացվում է բանկային երաշխիքի ձևով՝ պայմանագրի ընդհանուր գնի չափով:</w:t>
      </w:r>
    </w:p>
    <w:p w:rsidR="00631539" w:rsidRPr="00712340" w:rsidRDefault="00631539" w:rsidP="00631539">
      <w:pPr>
        <w:ind w:firstLine="567"/>
        <w:jc w:val="both"/>
        <w:rPr>
          <w:rFonts w:ascii="GHEA Grapalat" w:hAnsi="GHEA Grapalat" w:cs="Arial"/>
          <w:sz w:val="20"/>
          <w:lang w:val="hy-AM"/>
        </w:rPr>
      </w:pPr>
      <w:r w:rsidRPr="0071234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31539" w:rsidRPr="00712340" w:rsidRDefault="00631539" w:rsidP="00631539">
      <w:pPr>
        <w:ind w:firstLine="567"/>
        <w:jc w:val="both"/>
        <w:rPr>
          <w:rFonts w:ascii="GHEA Grapalat" w:hAnsi="GHEA Grapalat" w:cs="Sylfaen"/>
          <w:sz w:val="20"/>
          <w:vertAlign w:val="superscript"/>
          <w:lang w:val="hy-AM"/>
        </w:rPr>
      </w:pPr>
      <w:r w:rsidRPr="00712340">
        <w:rPr>
          <w:rFonts w:ascii="GHEA Grapalat" w:hAnsi="GHEA Grapalat" w:cs="Sylfaen"/>
          <w:sz w:val="20"/>
          <w:lang w:val="hy-AM"/>
        </w:rPr>
        <w:t>10.3. 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ապահովման</w:t>
      </w:r>
      <w:r w:rsidRPr="00712340">
        <w:rPr>
          <w:rFonts w:ascii="GHEA Grapalat" w:hAnsi="GHEA Grapalat" w:cs="Sylfaen"/>
          <w:sz w:val="20"/>
          <w:lang w:val="af-ZA"/>
        </w:rPr>
        <w:t xml:space="preserve"> </w:t>
      </w:r>
      <w:r w:rsidRPr="00712340">
        <w:rPr>
          <w:rFonts w:ascii="GHEA Grapalat" w:hAnsi="GHEA Grapalat" w:cs="Sylfaen"/>
          <w:sz w:val="20"/>
          <w:lang w:val="hy-AM"/>
        </w:rPr>
        <w:t>չափը</w:t>
      </w:r>
      <w:r w:rsidRPr="00712340">
        <w:rPr>
          <w:rFonts w:ascii="GHEA Grapalat" w:hAnsi="GHEA Grapalat" w:cs="Sylfaen"/>
          <w:sz w:val="20"/>
          <w:lang w:val="af-ZA"/>
        </w:rPr>
        <w:t xml:space="preserve"> </w:t>
      </w:r>
      <w:r w:rsidRPr="00712340">
        <w:rPr>
          <w:rFonts w:ascii="GHEA Grapalat" w:hAnsi="GHEA Grapalat" w:cs="Sylfaen"/>
          <w:sz w:val="20"/>
          <w:lang w:val="hy-AM"/>
        </w:rPr>
        <w:t>կազմում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կնքվելիք </w:t>
      </w:r>
      <w:r w:rsidRPr="00712340">
        <w:rPr>
          <w:rFonts w:ascii="GHEA Grapalat" w:hAnsi="GHEA Grapalat" w:cs="Sylfaen"/>
          <w:sz w:val="20"/>
          <w:lang w:val="hy-AM"/>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գնի</w:t>
      </w:r>
      <w:r w:rsidRPr="00712340">
        <w:rPr>
          <w:rFonts w:ascii="GHEA Grapalat" w:hAnsi="GHEA Grapalat" w:cs="Sylfaen"/>
          <w:sz w:val="20"/>
          <w:lang w:val="af-ZA"/>
        </w:rPr>
        <w:t xml:space="preserve"> 10  </w:t>
      </w:r>
      <w:r w:rsidRPr="00712340">
        <w:rPr>
          <w:rFonts w:ascii="GHEA Grapalat" w:hAnsi="GHEA Grapalat" w:cs="Sylfaen"/>
          <w:sz w:val="20"/>
          <w:lang w:val="hy-AM"/>
        </w:rPr>
        <w:t xml:space="preserve">տոկոսը: Պայմանագրի ապահովումը ներկայացվում է </w:t>
      </w:r>
      <w:r w:rsidR="00C52759" w:rsidRPr="00C52759">
        <w:rPr>
          <w:rFonts w:ascii="GHEA Grapalat" w:hAnsi="GHEA Grapalat" w:cs="Sylfaen"/>
          <w:sz w:val="20"/>
          <w:lang w:val="hy-AM"/>
        </w:rPr>
        <w:t xml:space="preserve">“միակողմանի հաստատված հայտարարության՝ տուժանքի (հավելված 5) կամ կանխիկ փողի ձևով” </w:t>
      </w:r>
      <w:r w:rsidRPr="00631539">
        <w:rPr>
          <w:rFonts w:ascii="GHEA Grapalat" w:hAnsi="GHEA Grapalat" w:cs="Sylfaen"/>
          <w:sz w:val="20"/>
          <w:vertAlign w:val="superscript"/>
          <w:lang w:val="hy-AM"/>
        </w:rPr>
        <w:t>13</w:t>
      </w:r>
    </w:p>
    <w:p w:rsidR="00631539" w:rsidRPr="00712340" w:rsidRDefault="00631539" w:rsidP="00631539">
      <w:pPr>
        <w:ind w:firstLine="567"/>
        <w:jc w:val="both"/>
        <w:rPr>
          <w:rFonts w:ascii="GHEA Grapalat" w:hAnsi="GHEA Grapalat" w:cs="Arial"/>
          <w:sz w:val="20"/>
          <w:lang w:val="hy-AM"/>
        </w:rPr>
      </w:pPr>
      <w:r w:rsidRPr="00631539">
        <w:rPr>
          <w:rFonts w:ascii="GHEA Grapalat" w:hAnsi="GHEA Grapalat" w:cs="Arial"/>
          <w:sz w:val="20"/>
          <w:lang w:val="hy-AM"/>
        </w:rPr>
        <w:t xml:space="preserve">Եթե </w:t>
      </w:r>
      <w:r w:rsidRPr="00712340">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631539">
        <w:rPr>
          <w:rFonts w:ascii="GHEA Grapalat" w:hAnsi="GHEA Grapalat" w:cs="Arial"/>
          <w:sz w:val="20"/>
          <w:lang w:val="hy-AM"/>
        </w:rPr>
        <w:t xml:space="preserve">պայմանագրի </w:t>
      </w:r>
      <w:r w:rsidRPr="00712340">
        <w:rPr>
          <w:rFonts w:ascii="GHEA Grapalat" w:hAnsi="GHEA Grapalat" w:cs="Arial"/>
          <w:sz w:val="20"/>
          <w:lang w:val="hy-AM"/>
        </w:rPr>
        <w:t>ապահովումը ներկայացվում է բանկային երաշխիքի ձևով՝ պայմանագրի ընդհանուր գնի չափով:</w:t>
      </w:r>
    </w:p>
    <w:p w:rsidR="00631539" w:rsidRPr="00712340" w:rsidRDefault="00631539" w:rsidP="00631539">
      <w:pPr>
        <w:ind w:firstLine="567"/>
        <w:jc w:val="both"/>
        <w:rPr>
          <w:rFonts w:ascii="GHEA Grapalat" w:hAnsi="GHEA Grapalat"/>
          <w:sz w:val="20"/>
          <w:szCs w:val="20"/>
          <w:lang w:val="hy-AM"/>
        </w:rPr>
      </w:pPr>
      <w:r w:rsidRPr="0071234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631539">
        <w:rPr>
          <w:rFonts w:ascii="GHEA Grapalat" w:hAnsi="GHEA Grapalat" w:cs="Sylfaen"/>
          <w:sz w:val="20"/>
          <w:lang w:val="hy-AM"/>
        </w:rPr>
        <w:t xml:space="preserve">ամբողջական կատարման վերջին օրվան հաջորդող </w:t>
      </w:r>
      <w:r w:rsidRPr="00712340">
        <w:rPr>
          <w:rFonts w:ascii="GHEA Grapalat" w:hAnsi="GHEA Grapalat" w:cs="Sylfaen"/>
          <w:sz w:val="20"/>
          <w:lang w:val="hy-AM"/>
        </w:rPr>
        <w:t xml:space="preserve">20-րդ </w:t>
      </w:r>
      <w:r w:rsidRPr="00631539">
        <w:rPr>
          <w:rFonts w:ascii="GHEA Grapalat" w:hAnsi="GHEA Grapalat" w:cs="Sylfaen"/>
          <w:sz w:val="20"/>
          <w:lang w:val="hy-AM"/>
        </w:rPr>
        <w:t>աշխատանքային</w:t>
      </w:r>
      <w:r w:rsidRPr="00712340">
        <w:rPr>
          <w:rFonts w:ascii="GHEA Grapalat" w:hAnsi="GHEA Grapalat" w:cs="Sylfaen"/>
          <w:sz w:val="20"/>
          <w:lang w:val="hy-AM"/>
        </w:rPr>
        <w:t xml:space="preserve"> օրը ներառյալ:</w:t>
      </w:r>
      <w:r w:rsidRPr="0071234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31539" w:rsidRPr="00712340" w:rsidRDefault="00631539" w:rsidP="00631539">
      <w:pPr>
        <w:ind w:firstLine="567"/>
        <w:jc w:val="both"/>
        <w:rPr>
          <w:rFonts w:ascii="GHEA Grapalat" w:hAnsi="GHEA Grapalat" w:cs="Arial"/>
          <w:sz w:val="20"/>
          <w:lang w:val="hy-AM"/>
        </w:rPr>
      </w:pPr>
      <w:r w:rsidRPr="00712340">
        <w:rPr>
          <w:rFonts w:ascii="GHEA Grapalat" w:hAnsi="GHEA Grapalat"/>
          <w:sz w:val="20"/>
          <w:szCs w:val="20"/>
          <w:lang w:val="hy-AM"/>
        </w:rPr>
        <w:t>Կանխիկ</w:t>
      </w:r>
      <w:r w:rsidRPr="00712340">
        <w:rPr>
          <w:rFonts w:ascii="GHEA Grapalat" w:hAnsi="GHEA Grapalat"/>
          <w:sz w:val="20"/>
          <w:szCs w:val="20"/>
          <w:lang w:val="af-ZA"/>
        </w:rPr>
        <w:t xml:space="preserve"> </w:t>
      </w:r>
      <w:r w:rsidRPr="00712340">
        <w:rPr>
          <w:rFonts w:ascii="GHEA Grapalat" w:hAnsi="GHEA Grapalat"/>
          <w:sz w:val="20"/>
          <w:szCs w:val="20"/>
          <w:lang w:val="hy-AM"/>
        </w:rPr>
        <w:t>փողի</w:t>
      </w:r>
      <w:r w:rsidRPr="00712340">
        <w:rPr>
          <w:rFonts w:ascii="GHEA Grapalat" w:hAnsi="GHEA Grapalat"/>
          <w:sz w:val="20"/>
          <w:szCs w:val="20"/>
          <w:lang w:val="af-ZA"/>
        </w:rPr>
        <w:t xml:space="preserve"> </w:t>
      </w:r>
      <w:r w:rsidRPr="00712340">
        <w:rPr>
          <w:rFonts w:ascii="GHEA Grapalat" w:hAnsi="GHEA Grapalat"/>
          <w:sz w:val="20"/>
          <w:szCs w:val="20"/>
          <w:lang w:val="hy-AM"/>
        </w:rPr>
        <w:t>ձևով</w:t>
      </w:r>
      <w:r w:rsidRPr="00712340">
        <w:rPr>
          <w:rFonts w:ascii="GHEA Grapalat" w:hAnsi="GHEA Grapalat"/>
          <w:sz w:val="20"/>
          <w:szCs w:val="20"/>
          <w:lang w:val="af-ZA"/>
        </w:rPr>
        <w:t xml:space="preserve"> </w:t>
      </w:r>
      <w:r w:rsidRPr="00712340">
        <w:rPr>
          <w:rFonts w:ascii="GHEA Grapalat" w:hAnsi="GHEA Grapalat"/>
          <w:sz w:val="20"/>
          <w:szCs w:val="20"/>
          <w:lang w:val="hy-AM"/>
        </w:rPr>
        <w:t>ներկայացված</w:t>
      </w:r>
      <w:r w:rsidRPr="00712340">
        <w:rPr>
          <w:rFonts w:ascii="GHEA Grapalat" w:hAnsi="GHEA Grapalat"/>
          <w:sz w:val="20"/>
          <w:szCs w:val="20"/>
          <w:lang w:val="af-ZA"/>
        </w:rPr>
        <w:t xml:space="preserve"> </w:t>
      </w:r>
      <w:r w:rsidRPr="0071234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31539" w:rsidRPr="00712340" w:rsidRDefault="00631539" w:rsidP="00631539">
      <w:pPr>
        <w:ind w:firstLine="567"/>
        <w:jc w:val="both"/>
        <w:rPr>
          <w:rFonts w:ascii="GHEA Grapalat" w:hAnsi="GHEA Grapalat" w:cs="Arial"/>
          <w:sz w:val="20"/>
          <w:lang w:val="hy-AM"/>
        </w:rPr>
      </w:pPr>
      <w:r w:rsidRPr="00712340">
        <w:rPr>
          <w:rFonts w:ascii="GHEA Grapalat" w:hAnsi="GHEA Grapalat" w:cs="Sylfaen"/>
          <w:sz w:val="20"/>
          <w:lang w:val="hy-AM"/>
        </w:rPr>
        <w:t xml:space="preserve">10.4 </w:t>
      </w:r>
      <w:r w:rsidRPr="00712340">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31539" w:rsidRPr="00712340" w:rsidRDefault="00631539" w:rsidP="00631539">
      <w:pPr>
        <w:ind w:firstLine="567"/>
        <w:jc w:val="both"/>
        <w:rPr>
          <w:rFonts w:ascii="GHEA Grapalat" w:hAnsi="GHEA Grapalat" w:cs="Arial"/>
          <w:sz w:val="20"/>
          <w:lang w:val="hy-AM"/>
        </w:rPr>
      </w:pPr>
      <w:r w:rsidRPr="00712340">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31539" w:rsidRPr="00712340" w:rsidRDefault="00631539" w:rsidP="00631539">
      <w:pPr>
        <w:ind w:firstLine="567"/>
        <w:jc w:val="both"/>
        <w:rPr>
          <w:rFonts w:ascii="GHEA Grapalat" w:hAnsi="GHEA Grapalat" w:cs="Arial"/>
          <w:sz w:val="20"/>
          <w:lang w:val="hy-AM"/>
        </w:rPr>
      </w:pPr>
      <w:r w:rsidRPr="00712340">
        <w:rPr>
          <w:rFonts w:ascii="GHEA Grapalat" w:hAnsi="GHEA Grapalat"/>
          <w:sz w:val="20"/>
          <w:szCs w:val="20"/>
          <w:lang w:val="hy-AM"/>
        </w:rPr>
        <w:t>Կանխիկ</w:t>
      </w:r>
      <w:r w:rsidRPr="00712340">
        <w:rPr>
          <w:rFonts w:ascii="GHEA Grapalat" w:hAnsi="GHEA Grapalat"/>
          <w:sz w:val="20"/>
          <w:szCs w:val="20"/>
          <w:lang w:val="af-ZA"/>
        </w:rPr>
        <w:t xml:space="preserve"> </w:t>
      </w:r>
      <w:r w:rsidRPr="00712340">
        <w:rPr>
          <w:rFonts w:ascii="GHEA Grapalat" w:hAnsi="GHEA Grapalat"/>
          <w:sz w:val="20"/>
          <w:szCs w:val="20"/>
          <w:lang w:val="hy-AM"/>
        </w:rPr>
        <w:t>փողի</w:t>
      </w:r>
      <w:r w:rsidRPr="00712340">
        <w:rPr>
          <w:rFonts w:ascii="GHEA Grapalat" w:hAnsi="GHEA Grapalat"/>
          <w:sz w:val="20"/>
          <w:szCs w:val="20"/>
          <w:lang w:val="af-ZA"/>
        </w:rPr>
        <w:t xml:space="preserve"> </w:t>
      </w:r>
      <w:r w:rsidRPr="00712340">
        <w:rPr>
          <w:rFonts w:ascii="GHEA Grapalat" w:hAnsi="GHEA Grapalat"/>
          <w:sz w:val="20"/>
          <w:szCs w:val="20"/>
          <w:lang w:val="hy-AM"/>
        </w:rPr>
        <w:t>ձևով</w:t>
      </w:r>
      <w:r w:rsidRPr="00712340">
        <w:rPr>
          <w:rFonts w:ascii="GHEA Grapalat" w:hAnsi="GHEA Grapalat"/>
          <w:sz w:val="20"/>
          <w:szCs w:val="20"/>
          <w:lang w:val="af-ZA"/>
        </w:rPr>
        <w:t xml:space="preserve"> </w:t>
      </w:r>
      <w:r w:rsidRPr="00712340">
        <w:rPr>
          <w:rFonts w:ascii="GHEA Grapalat" w:hAnsi="GHEA Grapalat"/>
          <w:sz w:val="20"/>
          <w:szCs w:val="20"/>
          <w:lang w:val="hy-AM"/>
        </w:rPr>
        <w:t>ներկայացված</w:t>
      </w:r>
      <w:r w:rsidRPr="00712340">
        <w:rPr>
          <w:rFonts w:ascii="GHEA Grapalat" w:hAnsi="GHEA Grapalat"/>
          <w:sz w:val="20"/>
          <w:szCs w:val="20"/>
          <w:lang w:val="af-ZA"/>
        </w:rPr>
        <w:t xml:space="preserve"> </w:t>
      </w:r>
      <w:r w:rsidRPr="00712340">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31539" w:rsidRPr="00712340" w:rsidRDefault="00631539" w:rsidP="00631539">
      <w:pPr>
        <w:ind w:firstLine="567"/>
        <w:jc w:val="both"/>
        <w:rPr>
          <w:rFonts w:ascii="GHEA Grapalat" w:hAnsi="GHEA Grapalat" w:cs="Sylfaen"/>
          <w:i/>
          <w:sz w:val="20"/>
          <w:lang w:val="af-ZA"/>
        </w:rPr>
      </w:pPr>
      <w:r w:rsidRPr="00712340">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w:t>
      </w:r>
      <w:r w:rsidRPr="00712340">
        <w:rPr>
          <w:rFonts w:ascii="GHEA Grapalat" w:hAnsi="GHEA Grapalat" w:cs="Arial"/>
          <w:sz w:val="20"/>
          <w:lang w:val="hy-AM"/>
        </w:rPr>
        <w:lastRenderedPageBreak/>
        <w:t xml:space="preserve">հայտարարության՝ տուժանքի կամ կանխիկ փողի ձևով: </w:t>
      </w:r>
      <w:r w:rsidRPr="00712340">
        <w:rPr>
          <w:rFonts w:ascii="GHEA Grapalat" w:hAnsi="GHEA Grapalat" w:cs="Sylfaen"/>
          <w:sz w:val="20"/>
          <w:lang w:val="hy-AM"/>
        </w:rPr>
        <w:t>10</w:t>
      </w:r>
      <w:r w:rsidRPr="00712340">
        <w:rPr>
          <w:rFonts w:ascii="GHEA Grapalat" w:hAnsi="GHEA Grapalat" w:cs="Sylfaen"/>
          <w:sz w:val="20"/>
          <w:lang w:val="af-ZA"/>
        </w:rPr>
        <w:t xml:space="preserve">.5 </w:t>
      </w:r>
      <w:r w:rsidRPr="00712340">
        <w:rPr>
          <w:rFonts w:ascii="GHEA Grapalat" w:hAnsi="GHEA Grapalat" w:cs="Sylfaen"/>
          <w:sz w:val="20"/>
          <w:lang w:val="hy-AM"/>
        </w:rPr>
        <w:t>Պայմանագրով</w:t>
      </w:r>
      <w:r w:rsidRPr="00712340">
        <w:rPr>
          <w:rFonts w:ascii="GHEA Grapalat" w:hAnsi="GHEA Grapalat" w:cs="Sylfaen"/>
          <w:sz w:val="20"/>
          <w:lang w:val="af-ZA"/>
        </w:rPr>
        <w:t xml:space="preserve"> պ</w:t>
      </w:r>
      <w:r w:rsidRPr="00712340">
        <w:rPr>
          <w:rFonts w:ascii="GHEA Grapalat" w:hAnsi="GHEA Grapalat" w:cs="Sylfaen"/>
          <w:sz w:val="20"/>
          <w:lang w:val="hy-AM"/>
        </w:rPr>
        <w:t>ատվիրատուի</w:t>
      </w:r>
      <w:r w:rsidRPr="00712340">
        <w:rPr>
          <w:rFonts w:ascii="GHEA Grapalat" w:hAnsi="GHEA Grapalat" w:cs="Sylfaen"/>
          <w:sz w:val="20"/>
          <w:lang w:val="af-ZA"/>
        </w:rPr>
        <w:t xml:space="preserve"> </w:t>
      </w:r>
      <w:r w:rsidRPr="00712340">
        <w:rPr>
          <w:rFonts w:ascii="GHEA Grapalat" w:hAnsi="GHEA Grapalat" w:cs="Sylfaen"/>
          <w:sz w:val="20"/>
          <w:lang w:val="hy-AM"/>
        </w:rPr>
        <w:t>կողմից</w:t>
      </w:r>
      <w:r w:rsidRPr="00712340">
        <w:rPr>
          <w:rFonts w:ascii="GHEA Grapalat" w:hAnsi="GHEA Grapalat" w:cs="Sylfaen"/>
          <w:sz w:val="20"/>
          <w:lang w:val="af-ZA"/>
        </w:rPr>
        <w:t xml:space="preserve"> </w:t>
      </w:r>
      <w:r w:rsidRPr="00712340">
        <w:rPr>
          <w:rFonts w:ascii="GHEA Grapalat" w:hAnsi="GHEA Grapalat" w:cs="Sylfaen"/>
          <w:sz w:val="20"/>
          <w:lang w:val="hy-AM"/>
        </w:rPr>
        <w:t>կանխավճար</w:t>
      </w:r>
      <w:r w:rsidRPr="00712340">
        <w:rPr>
          <w:rFonts w:ascii="GHEA Grapalat" w:hAnsi="GHEA Grapalat" w:cs="Sylfaen"/>
          <w:sz w:val="20"/>
          <w:lang w:val="af-ZA"/>
        </w:rPr>
        <w:t xml:space="preserve"> </w:t>
      </w:r>
      <w:r w:rsidRPr="00712340">
        <w:rPr>
          <w:rFonts w:ascii="GHEA Grapalat" w:hAnsi="GHEA Grapalat" w:cs="Sylfaen"/>
          <w:sz w:val="20"/>
          <w:lang w:val="hy-AM"/>
        </w:rPr>
        <w:t>հատկացվելու</w:t>
      </w:r>
      <w:r w:rsidRPr="00712340">
        <w:rPr>
          <w:rFonts w:ascii="GHEA Grapalat" w:hAnsi="GHEA Grapalat" w:cs="Sylfaen"/>
          <w:sz w:val="20"/>
          <w:lang w:val="af-ZA"/>
        </w:rPr>
        <w:t xml:space="preserve"> </w:t>
      </w:r>
      <w:r w:rsidRPr="00712340">
        <w:rPr>
          <w:rFonts w:ascii="GHEA Grapalat" w:hAnsi="GHEA Grapalat" w:cs="Sylfaen"/>
          <w:sz w:val="20"/>
          <w:lang w:val="hy-AM"/>
        </w:rPr>
        <w:t>պայման</w:t>
      </w:r>
      <w:r w:rsidRPr="00712340">
        <w:rPr>
          <w:rFonts w:ascii="GHEA Grapalat" w:hAnsi="GHEA Grapalat" w:cs="Sylfaen"/>
          <w:sz w:val="20"/>
          <w:lang w:val="af-ZA"/>
        </w:rPr>
        <w:t xml:space="preserve"> </w:t>
      </w:r>
      <w:r w:rsidRPr="00712340">
        <w:rPr>
          <w:rFonts w:ascii="GHEA Grapalat" w:hAnsi="GHEA Grapalat" w:cs="Sylfaen"/>
          <w:sz w:val="20"/>
          <w:lang w:val="hy-AM"/>
        </w:rPr>
        <w:t>նախատեսվելու</w:t>
      </w:r>
      <w:r w:rsidRPr="00712340">
        <w:rPr>
          <w:rFonts w:ascii="GHEA Grapalat" w:hAnsi="GHEA Grapalat" w:cs="Sylfaen"/>
          <w:sz w:val="20"/>
          <w:lang w:val="af-ZA"/>
        </w:rPr>
        <w:t xml:space="preserve"> </w:t>
      </w:r>
      <w:r w:rsidRPr="00712340">
        <w:rPr>
          <w:rFonts w:ascii="GHEA Grapalat" w:hAnsi="GHEA Grapalat" w:cs="Sylfaen"/>
          <w:sz w:val="20"/>
          <w:lang w:val="hy-AM"/>
        </w:rPr>
        <w:t>դեպքում</w:t>
      </w:r>
      <w:r w:rsidRPr="00712340">
        <w:rPr>
          <w:rFonts w:ascii="GHEA Grapalat" w:hAnsi="GHEA Grapalat" w:cs="Sylfaen"/>
          <w:sz w:val="20"/>
          <w:lang w:val="af-ZA"/>
        </w:rPr>
        <w:t xml:space="preserve"> </w:t>
      </w:r>
      <w:r w:rsidRPr="00712340">
        <w:rPr>
          <w:rFonts w:ascii="GHEA Grapalat" w:hAnsi="GHEA Grapalat" w:cs="Sylfaen"/>
          <w:sz w:val="20"/>
          <w:lang w:val="hy-AM"/>
        </w:rPr>
        <w:t>ընտրված</w:t>
      </w:r>
      <w:r w:rsidRPr="00712340">
        <w:rPr>
          <w:rFonts w:ascii="GHEA Grapalat" w:hAnsi="GHEA Grapalat" w:cs="Sylfaen"/>
          <w:sz w:val="20"/>
          <w:lang w:val="af-ZA"/>
        </w:rPr>
        <w:t xml:space="preserve"> </w:t>
      </w:r>
      <w:r w:rsidRPr="00712340">
        <w:rPr>
          <w:rFonts w:ascii="GHEA Grapalat" w:hAnsi="GHEA Grapalat" w:cs="Sylfaen"/>
          <w:sz w:val="20"/>
          <w:lang w:val="hy-AM"/>
        </w:rPr>
        <w:t>մասնակիցը</w:t>
      </w:r>
      <w:r w:rsidRPr="00712340">
        <w:rPr>
          <w:rFonts w:ascii="GHEA Grapalat" w:hAnsi="GHEA Grapalat" w:cs="Sylfaen"/>
          <w:sz w:val="20"/>
          <w:lang w:val="af-ZA"/>
        </w:rPr>
        <w:t xml:space="preserve"> պ</w:t>
      </w:r>
      <w:r w:rsidRPr="00712340">
        <w:rPr>
          <w:rFonts w:ascii="GHEA Grapalat" w:hAnsi="GHEA Grapalat" w:cs="Sylfaen"/>
          <w:sz w:val="20"/>
          <w:lang w:val="hy-AM"/>
        </w:rPr>
        <w:t>ատվիրատուին</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lang w:val="hy-AM"/>
        </w:rPr>
        <w:t>ներկայացնում</w:t>
      </w:r>
      <w:r w:rsidRPr="00712340">
        <w:rPr>
          <w:rFonts w:ascii="GHEA Grapalat" w:hAnsi="GHEA Grapalat" w:cs="Sylfaen"/>
          <w:sz w:val="20"/>
          <w:lang w:val="af-ZA"/>
        </w:rPr>
        <w:t xml:space="preserve"> նաև </w:t>
      </w:r>
      <w:r w:rsidRPr="00712340">
        <w:rPr>
          <w:rFonts w:ascii="GHEA Grapalat" w:hAnsi="GHEA Grapalat" w:cs="Sylfaen"/>
          <w:sz w:val="20"/>
          <w:lang w:val="hy-AM"/>
        </w:rPr>
        <w:t>կանխավճարի</w:t>
      </w:r>
      <w:r w:rsidRPr="00712340">
        <w:rPr>
          <w:rFonts w:ascii="GHEA Grapalat" w:hAnsi="GHEA Grapalat" w:cs="Sylfaen"/>
          <w:sz w:val="20"/>
          <w:lang w:val="af-ZA"/>
        </w:rPr>
        <w:t xml:space="preserve"> </w:t>
      </w:r>
      <w:r w:rsidRPr="00712340">
        <w:rPr>
          <w:rFonts w:ascii="GHEA Grapalat" w:hAnsi="GHEA Grapalat" w:cs="Sylfaen"/>
          <w:sz w:val="20"/>
          <w:lang w:val="hy-AM"/>
        </w:rPr>
        <w:t>ապահովում</w:t>
      </w:r>
      <w:r w:rsidRPr="00712340">
        <w:rPr>
          <w:rFonts w:ascii="GHEA Grapalat" w:hAnsi="GHEA Grapalat" w:cs="Sylfaen"/>
          <w:sz w:val="20"/>
          <w:lang w:val="af-ZA"/>
        </w:rPr>
        <w:t xml:space="preserve">` </w:t>
      </w:r>
      <w:r w:rsidRPr="00712340">
        <w:rPr>
          <w:rFonts w:ascii="GHEA Grapalat" w:hAnsi="GHEA Grapalat" w:cs="Sylfaen"/>
          <w:sz w:val="20"/>
          <w:lang w:val="hy-AM"/>
        </w:rPr>
        <w:t>կանխավճարի</w:t>
      </w:r>
      <w:r w:rsidRPr="00712340">
        <w:rPr>
          <w:rFonts w:ascii="GHEA Grapalat" w:hAnsi="GHEA Grapalat" w:cs="Sylfaen"/>
          <w:sz w:val="20"/>
          <w:lang w:val="af-ZA"/>
        </w:rPr>
        <w:t xml:space="preserve"> </w:t>
      </w:r>
      <w:r w:rsidRPr="00712340">
        <w:rPr>
          <w:rFonts w:ascii="GHEA Grapalat" w:hAnsi="GHEA Grapalat" w:cs="Sylfaen"/>
          <w:sz w:val="20"/>
          <w:lang w:val="hy-AM"/>
        </w:rPr>
        <w:t>չափով</w:t>
      </w:r>
      <w:r w:rsidRPr="00712340">
        <w:rPr>
          <w:rFonts w:ascii="GHEA Grapalat" w:hAnsi="GHEA Grapalat" w:cs="Sylfaen"/>
          <w:sz w:val="20"/>
          <w:lang w:val="af-ZA"/>
        </w:rPr>
        <w:t xml:space="preserve">, բանկային </w:t>
      </w:r>
      <w:r w:rsidRPr="00712340">
        <w:rPr>
          <w:rFonts w:ascii="GHEA Grapalat" w:hAnsi="GHEA Grapalat" w:cs="Sylfaen"/>
          <w:sz w:val="20"/>
          <w:lang w:val="hy-AM"/>
        </w:rPr>
        <w:t>երաշխիքի</w:t>
      </w:r>
      <w:r w:rsidRPr="00712340">
        <w:rPr>
          <w:rFonts w:ascii="GHEA Grapalat" w:hAnsi="GHEA Grapalat" w:cs="Sylfaen"/>
          <w:sz w:val="20"/>
          <w:lang w:val="af-ZA"/>
        </w:rPr>
        <w:t xml:space="preserve"> </w:t>
      </w:r>
      <w:r w:rsidRPr="00712340">
        <w:rPr>
          <w:rFonts w:ascii="GHEA Grapalat" w:hAnsi="GHEA Grapalat" w:cs="Sylfaen"/>
          <w:sz w:val="20"/>
          <w:lang w:val="hy-AM"/>
        </w:rPr>
        <w:t>ձևով:</w:t>
      </w:r>
      <w:r w:rsidRPr="00712340">
        <w:rPr>
          <w:rFonts w:ascii="GHEA Grapalat" w:hAnsi="GHEA Grapalat" w:cs="Sylfaen"/>
          <w:i/>
          <w:sz w:val="20"/>
          <w:lang w:val="af-ZA"/>
        </w:rPr>
        <w:t xml:space="preserve"> </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31539" w:rsidRPr="00712340" w:rsidRDefault="00631539" w:rsidP="00631539">
      <w:pPr>
        <w:jc w:val="center"/>
        <w:rPr>
          <w:rFonts w:ascii="GHEA Grapalat" w:hAnsi="GHEA Grapalat"/>
          <w:b/>
          <w:szCs w:val="22"/>
          <w:lang w:val="af-ZA"/>
        </w:rPr>
      </w:pPr>
    </w:p>
    <w:p w:rsidR="00631539" w:rsidRPr="00712340" w:rsidRDefault="00631539" w:rsidP="00631539">
      <w:pPr>
        <w:jc w:val="center"/>
        <w:rPr>
          <w:rFonts w:ascii="GHEA Grapalat" w:hAnsi="GHEA Grapalat" w:cs="Arial"/>
          <w:b/>
          <w:sz w:val="20"/>
          <w:lang w:val="af-ZA"/>
        </w:rPr>
      </w:pPr>
      <w:r w:rsidRPr="00712340">
        <w:rPr>
          <w:rFonts w:ascii="GHEA Grapalat" w:hAnsi="GHEA Grapalat"/>
          <w:b/>
          <w:sz w:val="20"/>
          <w:lang w:val="af-ZA"/>
        </w:rPr>
        <w:t xml:space="preserve">11. </w:t>
      </w:r>
      <w:r w:rsidRPr="00712340">
        <w:rPr>
          <w:rFonts w:ascii="GHEA Grapalat" w:hAnsi="GHEA Grapalat" w:cs="Sylfaen"/>
          <w:b/>
          <w:sz w:val="20"/>
          <w:lang w:val="af-ZA"/>
        </w:rPr>
        <w:t>ԸՆԹԱՑԱԿԱՐԳԸ</w:t>
      </w:r>
      <w:r w:rsidRPr="00712340">
        <w:rPr>
          <w:rFonts w:ascii="GHEA Grapalat" w:hAnsi="GHEA Grapalat" w:cs="Arial"/>
          <w:b/>
          <w:sz w:val="20"/>
          <w:lang w:val="af-ZA"/>
        </w:rPr>
        <w:t xml:space="preserve"> </w:t>
      </w:r>
      <w:r w:rsidRPr="00712340">
        <w:rPr>
          <w:rFonts w:ascii="GHEA Grapalat" w:hAnsi="GHEA Grapalat" w:cs="Sylfaen"/>
          <w:b/>
          <w:sz w:val="20"/>
          <w:lang w:val="af-ZA"/>
        </w:rPr>
        <w:t>ՉԿԱՅԱՑԱԾ</w:t>
      </w:r>
      <w:r w:rsidRPr="00712340">
        <w:rPr>
          <w:rFonts w:ascii="GHEA Grapalat" w:hAnsi="GHEA Grapalat" w:cs="Arial"/>
          <w:b/>
          <w:sz w:val="20"/>
          <w:lang w:val="af-ZA"/>
        </w:rPr>
        <w:t xml:space="preserve"> </w:t>
      </w:r>
      <w:r w:rsidRPr="00712340">
        <w:rPr>
          <w:rFonts w:ascii="GHEA Grapalat" w:hAnsi="GHEA Grapalat" w:cs="Sylfaen"/>
          <w:b/>
          <w:sz w:val="20"/>
          <w:lang w:val="af-ZA"/>
        </w:rPr>
        <w:t>ՀԱՅՏԱՐԱՐԵԼԸ</w:t>
      </w:r>
    </w:p>
    <w:p w:rsidR="00631539" w:rsidRPr="00712340" w:rsidRDefault="00631539" w:rsidP="00631539">
      <w:pPr>
        <w:jc w:val="center"/>
        <w:rPr>
          <w:rFonts w:ascii="GHEA Grapalat" w:hAnsi="GHEA Grapalat"/>
          <w:b/>
          <w:sz w:val="20"/>
          <w:lang w:val="af-ZA"/>
        </w:rPr>
      </w:pP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sz w:val="20"/>
          <w:lang w:val="af-ZA"/>
        </w:rPr>
        <w:t>11.</w:t>
      </w:r>
      <w:r w:rsidRPr="00712340">
        <w:rPr>
          <w:rFonts w:ascii="GHEA Grapalat" w:hAnsi="GHEA Grapalat" w:cs="Sylfaen"/>
          <w:sz w:val="20"/>
          <w:lang w:val="af-ZA"/>
        </w:rPr>
        <w:t xml:space="preserve">1 </w:t>
      </w:r>
      <w:r w:rsidRPr="00712340">
        <w:rPr>
          <w:rFonts w:ascii="GHEA Grapalat" w:hAnsi="GHEA Grapalat" w:cs="Sylfaen"/>
          <w:sz w:val="20"/>
          <w:lang w:val="ru-RU"/>
        </w:rPr>
        <w:t>Օրենքի</w:t>
      </w:r>
      <w:r w:rsidRPr="00712340">
        <w:rPr>
          <w:rFonts w:ascii="GHEA Grapalat" w:hAnsi="GHEA Grapalat" w:cs="Sylfaen"/>
          <w:sz w:val="20"/>
          <w:lang w:val="af-ZA"/>
        </w:rPr>
        <w:t xml:space="preserve"> 37-</w:t>
      </w:r>
      <w:r w:rsidRPr="00712340">
        <w:rPr>
          <w:rFonts w:ascii="GHEA Grapalat" w:hAnsi="GHEA Grapalat" w:cs="Sylfaen"/>
          <w:sz w:val="20"/>
          <w:lang w:val="ru-RU"/>
        </w:rPr>
        <w:t>րդ</w:t>
      </w:r>
      <w:r w:rsidRPr="00712340">
        <w:rPr>
          <w:rFonts w:ascii="GHEA Grapalat" w:hAnsi="GHEA Grapalat" w:cs="Sylfaen"/>
          <w:sz w:val="20"/>
          <w:lang w:val="af-ZA"/>
        </w:rPr>
        <w:t xml:space="preserve"> </w:t>
      </w:r>
      <w:r w:rsidRPr="00712340">
        <w:rPr>
          <w:rFonts w:ascii="GHEA Grapalat" w:hAnsi="GHEA Grapalat" w:cs="Sylfaen"/>
          <w:sz w:val="20"/>
          <w:lang w:val="ru-RU"/>
        </w:rPr>
        <w:t>հոդվածի</w:t>
      </w:r>
      <w:r w:rsidRPr="00712340">
        <w:rPr>
          <w:rFonts w:ascii="GHEA Grapalat" w:hAnsi="GHEA Grapalat" w:cs="Sylfaen"/>
          <w:sz w:val="20"/>
          <w:lang w:val="af-ZA"/>
        </w:rPr>
        <w:t xml:space="preserve"> </w:t>
      </w:r>
      <w:r w:rsidRPr="00712340">
        <w:rPr>
          <w:rFonts w:ascii="GHEA Grapalat" w:hAnsi="GHEA Grapalat" w:cs="Sylfaen"/>
          <w:sz w:val="20"/>
          <w:lang w:val="ru-RU"/>
        </w:rPr>
        <w:t>համաձայն</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հանձնաժողովը</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հայտարարում</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1) </w:t>
      </w:r>
      <w:r w:rsidRPr="00712340">
        <w:rPr>
          <w:rFonts w:ascii="GHEA Grapalat" w:hAnsi="GHEA Grapalat" w:cs="Sylfaen"/>
          <w:sz w:val="20"/>
          <w:lang w:val="ru-RU"/>
        </w:rPr>
        <w:t>հայտերից</w:t>
      </w:r>
      <w:r w:rsidRPr="00712340">
        <w:rPr>
          <w:rFonts w:ascii="GHEA Grapalat" w:hAnsi="GHEA Grapalat" w:cs="Sylfaen"/>
          <w:sz w:val="20"/>
          <w:lang w:val="af-ZA"/>
        </w:rPr>
        <w:t xml:space="preserve"> </w:t>
      </w:r>
      <w:r w:rsidRPr="00712340">
        <w:rPr>
          <w:rFonts w:ascii="GHEA Grapalat" w:hAnsi="GHEA Grapalat" w:cs="Sylfaen"/>
          <w:sz w:val="20"/>
          <w:lang w:val="ru-RU"/>
        </w:rPr>
        <w:t>ոչ</w:t>
      </w:r>
      <w:r w:rsidRPr="00712340">
        <w:rPr>
          <w:rFonts w:ascii="GHEA Grapalat" w:hAnsi="GHEA Grapalat" w:cs="Sylfaen"/>
          <w:sz w:val="20"/>
          <w:lang w:val="af-ZA"/>
        </w:rPr>
        <w:t xml:space="preserve"> </w:t>
      </w:r>
      <w:r w:rsidRPr="00712340">
        <w:rPr>
          <w:rFonts w:ascii="GHEA Grapalat" w:hAnsi="GHEA Grapalat" w:cs="Sylfaen"/>
          <w:sz w:val="20"/>
          <w:lang w:val="ru-RU"/>
        </w:rPr>
        <w:t>մեկը</w:t>
      </w:r>
      <w:r w:rsidRPr="00712340">
        <w:rPr>
          <w:rFonts w:ascii="GHEA Grapalat" w:hAnsi="GHEA Grapalat" w:cs="Sylfaen"/>
          <w:sz w:val="20"/>
          <w:lang w:val="af-ZA"/>
        </w:rPr>
        <w:t xml:space="preserve"> </w:t>
      </w:r>
      <w:r w:rsidRPr="00712340">
        <w:rPr>
          <w:rFonts w:ascii="GHEA Grapalat" w:hAnsi="GHEA Grapalat" w:cs="Sylfaen"/>
          <w:sz w:val="20"/>
          <w:lang w:val="ru-RU"/>
        </w:rPr>
        <w:t>չի</w:t>
      </w:r>
      <w:r w:rsidRPr="00712340">
        <w:rPr>
          <w:rFonts w:ascii="GHEA Grapalat" w:hAnsi="GHEA Grapalat" w:cs="Sylfaen"/>
          <w:sz w:val="20"/>
          <w:lang w:val="af-ZA"/>
        </w:rPr>
        <w:t xml:space="preserve"> </w:t>
      </w:r>
      <w:r w:rsidRPr="00712340">
        <w:rPr>
          <w:rFonts w:ascii="GHEA Grapalat" w:hAnsi="GHEA Grapalat" w:cs="Sylfaen"/>
          <w:sz w:val="20"/>
          <w:lang w:val="ru-RU"/>
        </w:rPr>
        <w:t>համապատասխանում</w:t>
      </w:r>
      <w:r w:rsidRPr="00712340">
        <w:rPr>
          <w:rFonts w:ascii="GHEA Grapalat" w:hAnsi="GHEA Grapalat" w:cs="Sylfaen"/>
          <w:sz w:val="20"/>
          <w:lang w:val="af-ZA"/>
        </w:rPr>
        <w:t xml:space="preserve"> </w:t>
      </w:r>
      <w:r w:rsidRPr="00712340">
        <w:rPr>
          <w:rFonts w:ascii="GHEA Grapalat" w:hAnsi="GHEA Grapalat" w:cs="Sylfaen"/>
          <w:sz w:val="20"/>
          <w:lang w:val="ru-RU"/>
        </w:rPr>
        <w:t>հրավերի</w:t>
      </w:r>
      <w:r w:rsidRPr="00712340">
        <w:rPr>
          <w:rFonts w:ascii="GHEA Grapalat" w:hAnsi="GHEA Grapalat" w:cs="Sylfaen"/>
          <w:sz w:val="20"/>
          <w:lang w:val="af-ZA"/>
        </w:rPr>
        <w:t xml:space="preserve"> </w:t>
      </w:r>
      <w:r w:rsidRPr="00712340">
        <w:rPr>
          <w:rFonts w:ascii="GHEA Grapalat" w:hAnsi="GHEA Grapalat" w:cs="Sylfaen"/>
          <w:sz w:val="20"/>
          <w:lang w:val="ru-RU"/>
        </w:rPr>
        <w:t>պայմաններին</w:t>
      </w:r>
      <w:r w:rsidRPr="00712340">
        <w:rPr>
          <w:rFonts w:ascii="GHEA Grapalat" w:hAnsi="GHEA Grapalat" w:cs="Sylfaen"/>
          <w:sz w:val="20"/>
          <w:lang w:val="af-ZA"/>
        </w:rPr>
        <w:t>.</w:t>
      </w:r>
    </w:p>
    <w:p w:rsidR="00631539" w:rsidRPr="00631539" w:rsidRDefault="00631539" w:rsidP="00631539">
      <w:pPr>
        <w:ind w:firstLine="567"/>
        <w:jc w:val="both"/>
        <w:rPr>
          <w:rFonts w:ascii="GHEA Grapalat" w:hAnsi="GHEA Grapalat" w:cs="Sylfaen"/>
          <w:sz w:val="20"/>
          <w:vertAlign w:val="superscript"/>
          <w:lang w:val="af-ZA"/>
        </w:rPr>
      </w:pPr>
      <w:r w:rsidRPr="00712340">
        <w:rPr>
          <w:rFonts w:ascii="GHEA Grapalat" w:hAnsi="GHEA Grapalat" w:cs="Sylfaen"/>
          <w:sz w:val="20"/>
          <w:lang w:val="af-ZA"/>
        </w:rPr>
        <w:t xml:space="preserve">2) </w:t>
      </w:r>
      <w:r w:rsidRPr="00712340">
        <w:rPr>
          <w:rFonts w:ascii="GHEA Grapalat" w:hAnsi="GHEA Grapalat" w:cs="Sylfaen"/>
          <w:sz w:val="20"/>
          <w:lang w:val="ru-RU"/>
        </w:rPr>
        <w:t>դադարում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գոյություն</w:t>
      </w:r>
      <w:r w:rsidRPr="00712340">
        <w:rPr>
          <w:rFonts w:ascii="GHEA Grapalat" w:hAnsi="GHEA Grapalat" w:cs="Sylfaen"/>
          <w:sz w:val="20"/>
          <w:lang w:val="af-ZA"/>
        </w:rPr>
        <w:t xml:space="preserve"> </w:t>
      </w:r>
      <w:r w:rsidRPr="00712340">
        <w:rPr>
          <w:rFonts w:ascii="GHEA Grapalat" w:hAnsi="GHEA Grapalat" w:cs="Sylfaen"/>
          <w:sz w:val="20"/>
          <w:lang w:val="ru-RU"/>
        </w:rPr>
        <w:t>ունենալ</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պահանջը</w:t>
      </w:r>
      <w:r w:rsidRPr="00712340">
        <w:rPr>
          <w:rFonts w:ascii="GHEA Grapalat" w:hAnsi="GHEA Grapalat" w:cs="Sylfaen"/>
          <w:sz w:val="20"/>
          <w:lang w:val="hy-AM"/>
        </w:rPr>
        <w:t>: Ընդ որում պ</w:t>
      </w:r>
      <w:r w:rsidRPr="00712340">
        <w:rPr>
          <w:rFonts w:ascii="GHEA Grapalat" w:hAnsi="GHEA Grapalat" w:cs="Sylfaen"/>
          <w:sz w:val="20"/>
          <w:lang w:val="ru-RU"/>
        </w:rPr>
        <w:t>ետության</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համայնքների</w:t>
      </w:r>
      <w:r w:rsidRPr="00712340">
        <w:rPr>
          <w:rFonts w:ascii="GHEA Grapalat" w:hAnsi="GHEA Grapalat" w:cs="Sylfaen"/>
          <w:sz w:val="20"/>
          <w:lang w:val="af-ZA"/>
        </w:rPr>
        <w:t xml:space="preserve"> </w:t>
      </w:r>
      <w:r w:rsidRPr="00712340">
        <w:rPr>
          <w:rFonts w:ascii="GHEA Grapalat" w:hAnsi="GHEA Grapalat" w:cs="Sylfaen"/>
          <w:sz w:val="20"/>
          <w:lang w:val="ru-RU"/>
        </w:rPr>
        <w:t>կարիքների</w:t>
      </w:r>
      <w:r w:rsidRPr="00712340">
        <w:rPr>
          <w:rFonts w:ascii="GHEA Grapalat" w:hAnsi="GHEA Grapalat" w:cs="Sylfaen"/>
          <w:sz w:val="20"/>
          <w:lang w:val="af-ZA"/>
        </w:rPr>
        <w:t xml:space="preserve"> </w:t>
      </w:r>
      <w:r w:rsidRPr="00712340">
        <w:rPr>
          <w:rFonts w:ascii="GHEA Grapalat" w:hAnsi="GHEA Grapalat" w:cs="Sylfaen"/>
          <w:sz w:val="20"/>
          <w:lang w:val="ru-RU"/>
        </w:rPr>
        <w:t>համար</w:t>
      </w:r>
      <w:r w:rsidRPr="00712340">
        <w:rPr>
          <w:rFonts w:ascii="GHEA Grapalat" w:hAnsi="GHEA Grapalat" w:cs="Sylfaen"/>
          <w:sz w:val="20"/>
          <w:lang w:val="af-ZA"/>
        </w:rPr>
        <w:t xml:space="preserve"> </w:t>
      </w:r>
      <w:r w:rsidRPr="00712340">
        <w:rPr>
          <w:rFonts w:ascii="GHEA Grapalat" w:hAnsi="GHEA Grapalat" w:cs="Sylfaen"/>
          <w:sz w:val="20"/>
          <w:lang w:val="ru-RU"/>
        </w:rPr>
        <w:t>կազմակերպված</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ամբողջությամբ</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մասնակի</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հայտարարվել</w:t>
      </w:r>
      <w:r w:rsidRPr="00712340">
        <w:rPr>
          <w:rFonts w:ascii="GHEA Grapalat" w:hAnsi="GHEA Grapalat" w:cs="Sylfaen"/>
          <w:sz w:val="20"/>
          <w:lang w:val="af-ZA"/>
        </w:rPr>
        <w:t xml:space="preserve"> </w:t>
      </w:r>
      <w:r w:rsidRPr="00712340">
        <w:rPr>
          <w:rFonts w:ascii="GHEA Grapalat" w:hAnsi="GHEA Grapalat" w:cs="Sylfaen"/>
          <w:sz w:val="20"/>
          <w:lang w:val="ru-RU"/>
        </w:rPr>
        <w:t>համապատասխանաբար</w:t>
      </w:r>
      <w:r w:rsidRPr="00712340">
        <w:rPr>
          <w:rFonts w:ascii="GHEA Grapalat" w:hAnsi="GHEA Grapalat" w:cs="Sylfaen"/>
          <w:sz w:val="20"/>
          <w:lang w:val="af-ZA"/>
        </w:rPr>
        <w:t xml:space="preserve"> </w:t>
      </w:r>
      <w:r w:rsidRPr="00712340">
        <w:rPr>
          <w:rFonts w:ascii="GHEA Grapalat" w:hAnsi="GHEA Grapalat" w:cs="Sylfaen"/>
          <w:sz w:val="20"/>
          <w:lang w:val="ru-RU"/>
        </w:rPr>
        <w:t>Հայաստանի</w:t>
      </w:r>
      <w:r w:rsidRPr="00712340">
        <w:rPr>
          <w:rFonts w:ascii="GHEA Grapalat" w:hAnsi="GHEA Grapalat" w:cs="Sylfaen"/>
          <w:sz w:val="20"/>
          <w:lang w:val="af-ZA"/>
        </w:rPr>
        <w:t xml:space="preserve"> </w:t>
      </w:r>
      <w:r w:rsidRPr="00712340">
        <w:rPr>
          <w:rFonts w:ascii="GHEA Grapalat" w:hAnsi="GHEA Grapalat" w:cs="Sylfaen"/>
          <w:sz w:val="20"/>
          <w:lang w:val="ru-RU"/>
        </w:rPr>
        <w:t>Հանրապետության</w:t>
      </w:r>
      <w:r w:rsidRPr="00712340">
        <w:rPr>
          <w:rFonts w:ascii="GHEA Grapalat" w:hAnsi="GHEA Grapalat" w:cs="Sylfaen"/>
          <w:sz w:val="20"/>
          <w:lang w:val="af-ZA"/>
        </w:rPr>
        <w:t xml:space="preserve"> </w:t>
      </w:r>
      <w:r w:rsidRPr="00712340">
        <w:rPr>
          <w:rFonts w:ascii="GHEA Grapalat" w:hAnsi="GHEA Grapalat" w:cs="Sylfaen"/>
          <w:sz w:val="20"/>
          <w:lang w:val="ru-RU"/>
        </w:rPr>
        <w:t>կառավարության</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համայնքի</w:t>
      </w:r>
      <w:r w:rsidRPr="00712340">
        <w:rPr>
          <w:rFonts w:ascii="GHEA Grapalat" w:hAnsi="GHEA Grapalat" w:cs="Sylfaen"/>
          <w:sz w:val="20"/>
          <w:lang w:val="af-ZA"/>
        </w:rPr>
        <w:t xml:space="preserve"> </w:t>
      </w:r>
      <w:r w:rsidRPr="00712340">
        <w:rPr>
          <w:rFonts w:ascii="GHEA Grapalat" w:hAnsi="GHEA Grapalat" w:cs="Sylfaen"/>
          <w:sz w:val="20"/>
          <w:lang w:val="ru-RU"/>
        </w:rPr>
        <w:t>ավագանու</w:t>
      </w:r>
      <w:r w:rsidRPr="00712340">
        <w:rPr>
          <w:rFonts w:ascii="GHEA Grapalat" w:hAnsi="GHEA Grapalat" w:cs="Sylfaen"/>
          <w:sz w:val="20"/>
          <w:lang w:val="af-ZA"/>
        </w:rPr>
        <w:t xml:space="preserve"> </w:t>
      </w:r>
      <w:r w:rsidRPr="00712340">
        <w:rPr>
          <w:rFonts w:ascii="GHEA Grapalat" w:hAnsi="GHEA Grapalat" w:cs="Sylfaen"/>
          <w:sz w:val="20"/>
        </w:rPr>
        <w:t>որոշման</w:t>
      </w:r>
      <w:r w:rsidRPr="00712340">
        <w:rPr>
          <w:rFonts w:ascii="GHEA Grapalat" w:hAnsi="GHEA Grapalat" w:cs="Sylfaen"/>
          <w:sz w:val="20"/>
          <w:lang w:val="af-ZA"/>
        </w:rPr>
        <w:t xml:space="preserve"> </w:t>
      </w:r>
      <w:r w:rsidRPr="00712340">
        <w:rPr>
          <w:rFonts w:ascii="GHEA Grapalat" w:hAnsi="GHEA Grapalat" w:cs="Sylfaen"/>
          <w:sz w:val="20"/>
        </w:rPr>
        <w:t>հիման</w:t>
      </w:r>
      <w:r w:rsidRPr="00712340">
        <w:rPr>
          <w:rFonts w:ascii="GHEA Grapalat" w:hAnsi="GHEA Grapalat" w:cs="Sylfaen"/>
          <w:sz w:val="20"/>
          <w:lang w:val="af-ZA"/>
        </w:rPr>
        <w:t xml:space="preserve"> </w:t>
      </w:r>
      <w:r w:rsidRPr="00712340">
        <w:rPr>
          <w:rFonts w:ascii="GHEA Grapalat" w:hAnsi="GHEA Grapalat" w:cs="Sylfaen"/>
          <w:sz w:val="20"/>
        </w:rPr>
        <w:t>վրա</w:t>
      </w:r>
      <w:r w:rsidRPr="007B2F09">
        <w:rPr>
          <w:rStyle w:val="FootnoteReference"/>
          <w:rFonts w:ascii="GHEA Grapalat" w:hAnsi="GHEA Grapalat" w:cs="Sylfaen"/>
          <w:color w:val="FFFFFF"/>
          <w:sz w:val="20"/>
        </w:rPr>
        <w:footnoteReference w:id="7"/>
      </w:r>
      <w:r w:rsidRPr="00712340">
        <w:rPr>
          <w:rFonts w:ascii="GHEA Grapalat" w:hAnsi="GHEA Grapalat" w:cs="Sylfaen"/>
          <w:sz w:val="20"/>
          <w:lang w:val="hy-AM"/>
        </w:rPr>
        <w:t>:</w:t>
      </w:r>
      <w:r w:rsidRPr="00631539">
        <w:rPr>
          <w:rFonts w:ascii="GHEA Grapalat" w:hAnsi="GHEA Grapalat" w:cs="Sylfaen"/>
          <w:sz w:val="20"/>
          <w:vertAlign w:val="superscript"/>
          <w:lang w:val="af-ZA"/>
        </w:rPr>
        <w:t>14</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3) </w:t>
      </w:r>
      <w:r w:rsidRPr="00712340">
        <w:rPr>
          <w:rFonts w:ascii="GHEA Grapalat" w:hAnsi="GHEA Grapalat" w:cs="Sylfaen"/>
          <w:sz w:val="20"/>
          <w:lang w:val="hy-AM"/>
        </w:rPr>
        <w:t>ոչ</w:t>
      </w:r>
      <w:r w:rsidRPr="00712340">
        <w:rPr>
          <w:rFonts w:ascii="GHEA Grapalat" w:hAnsi="GHEA Grapalat" w:cs="Sylfaen"/>
          <w:sz w:val="20"/>
          <w:lang w:val="af-ZA"/>
        </w:rPr>
        <w:t xml:space="preserve"> </w:t>
      </w:r>
      <w:r w:rsidRPr="00712340">
        <w:rPr>
          <w:rFonts w:ascii="GHEA Grapalat" w:hAnsi="GHEA Grapalat" w:cs="Sylfaen"/>
          <w:sz w:val="20"/>
          <w:lang w:val="hy-AM"/>
        </w:rPr>
        <w:t>մի</w:t>
      </w:r>
      <w:r w:rsidRPr="00712340">
        <w:rPr>
          <w:rFonts w:ascii="GHEA Grapalat" w:hAnsi="GHEA Grapalat" w:cs="Sylfaen"/>
          <w:sz w:val="20"/>
          <w:lang w:val="af-ZA"/>
        </w:rPr>
        <w:t xml:space="preserve"> </w:t>
      </w:r>
      <w:r w:rsidRPr="00712340">
        <w:rPr>
          <w:rFonts w:ascii="GHEA Grapalat" w:hAnsi="GHEA Grapalat" w:cs="Sylfaen"/>
          <w:sz w:val="20"/>
          <w:lang w:val="hy-AM"/>
        </w:rPr>
        <w:t>հայտ</w:t>
      </w:r>
      <w:r w:rsidRPr="00712340">
        <w:rPr>
          <w:rFonts w:ascii="GHEA Grapalat" w:hAnsi="GHEA Grapalat" w:cs="Sylfaen"/>
          <w:sz w:val="20"/>
          <w:lang w:val="af-ZA"/>
        </w:rPr>
        <w:t xml:space="preserve"> </w:t>
      </w:r>
      <w:r w:rsidRPr="00712340">
        <w:rPr>
          <w:rFonts w:ascii="GHEA Grapalat" w:hAnsi="GHEA Grapalat" w:cs="Sylfaen"/>
          <w:sz w:val="20"/>
          <w:lang w:val="hy-AM"/>
        </w:rPr>
        <w:t>չի</w:t>
      </w:r>
      <w:r w:rsidRPr="00712340">
        <w:rPr>
          <w:rFonts w:ascii="GHEA Grapalat" w:hAnsi="GHEA Grapalat" w:cs="Sylfaen"/>
          <w:sz w:val="20"/>
          <w:lang w:val="af-ZA"/>
        </w:rPr>
        <w:t xml:space="preserve"> </w:t>
      </w:r>
      <w:r w:rsidRPr="00712340">
        <w:rPr>
          <w:rFonts w:ascii="GHEA Grapalat" w:hAnsi="GHEA Grapalat" w:cs="Sylfaen"/>
          <w:sz w:val="20"/>
          <w:lang w:val="hy-AM"/>
        </w:rPr>
        <w:t>ներկայացվել</w:t>
      </w:r>
      <w:r w:rsidRPr="00712340">
        <w:rPr>
          <w:rFonts w:ascii="GHEA Grapalat" w:hAnsi="GHEA Grapalat" w:cs="Sylfaen"/>
          <w:sz w:val="20"/>
          <w:lang w:val="af-ZA"/>
        </w:rPr>
        <w:t>.</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4)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չի</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11.2 Գ</w:t>
      </w:r>
      <w:r w:rsidRPr="00712340">
        <w:rPr>
          <w:rFonts w:ascii="GHEA Grapalat" w:hAnsi="GHEA Grapalat" w:cs="Sylfaen"/>
          <w:sz w:val="20"/>
          <w:lang w:val="ru-RU"/>
        </w:rPr>
        <w:t>նման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հայտարարվելու</w:t>
      </w:r>
      <w:r w:rsidRPr="00712340">
        <w:rPr>
          <w:rFonts w:ascii="GHEA Grapalat" w:hAnsi="GHEA Grapalat" w:cs="Sylfaen"/>
          <w:sz w:val="20"/>
        </w:rPr>
        <w:t>ն</w:t>
      </w:r>
      <w:r w:rsidRPr="00712340">
        <w:rPr>
          <w:rFonts w:ascii="GHEA Grapalat" w:hAnsi="GHEA Grapalat" w:cs="Sylfaen"/>
          <w:sz w:val="20"/>
          <w:lang w:val="af-ZA"/>
        </w:rPr>
        <w:t xml:space="preserve"> </w:t>
      </w:r>
      <w:r w:rsidRPr="00712340">
        <w:rPr>
          <w:rFonts w:ascii="GHEA Grapalat" w:hAnsi="GHEA Grapalat" w:cs="Sylfaen"/>
          <w:sz w:val="20"/>
        </w:rPr>
        <w:t>հաջորդող</w:t>
      </w:r>
      <w:r w:rsidRPr="00712340">
        <w:rPr>
          <w:rFonts w:ascii="GHEA Grapalat" w:hAnsi="GHEA Grapalat" w:cs="Sylfaen"/>
          <w:sz w:val="20"/>
          <w:lang w:val="af-ZA"/>
        </w:rPr>
        <w:t xml:space="preserve">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lang w:val="ru-RU"/>
        </w:rPr>
        <w:t>օրվա</w:t>
      </w:r>
      <w:r w:rsidRPr="00712340">
        <w:rPr>
          <w:rFonts w:ascii="GHEA Grapalat" w:hAnsi="GHEA Grapalat" w:cs="Sylfaen"/>
          <w:sz w:val="20"/>
          <w:lang w:val="af-ZA"/>
        </w:rPr>
        <w:t xml:space="preserve"> </w:t>
      </w:r>
      <w:r w:rsidRPr="00712340">
        <w:rPr>
          <w:rFonts w:ascii="GHEA Grapalat" w:hAnsi="GHEA Grapalat" w:cs="Sylfaen"/>
          <w:sz w:val="20"/>
          <w:lang w:val="ru-RU"/>
        </w:rPr>
        <w:t>ընթացքում</w:t>
      </w:r>
      <w:r w:rsidRPr="00712340">
        <w:rPr>
          <w:rFonts w:ascii="GHEA Grapalat" w:hAnsi="GHEA Grapalat" w:cs="Sylfaen"/>
          <w:sz w:val="20"/>
          <w:lang w:val="af-ZA"/>
        </w:rPr>
        <w:t>, պ</w:t>
      </w:r>
      <w:r w:rsidRPr="00712340">
        <w:rPr>
          <w:rFonts w:ascii="GHEA Grapalat" w:hAnsi="GHEA Grapalat" w:cs="Sylfaen"/>
          <w:sz w:val="20"/>
          <w:lang w:val="ru-RU"/>
        </w:rPr>
        <w:t>ատվիրատուն</w:t>
      </w:r>
      <w:r w:rsidRPr="00712340">
        <w:rPr>
          <w:rFonts w:ascii="GHEA Grapalat" w:hAnsi="GHEA Grapalat" w:cs="Sylfaen"/>
          <w:sz w:val="20"/>
          <w:lang w:val="af-ZA"/>
        </w:rPr>
        <w:t xml:space="preserve"> տեղեկագրում հրապարակում է </w:t>
      </w:r>
      <w:r w:rsidRPr="00712340">
        <w:rPr>
          <w:rFonts w:ascii="GHEA Grapalat" w:hAnsi="GHEA Grapalat" w:cs="Sylfaen"/>
          <w:sz w:val="20"/>
          <w:lang w:val="ru-RU"/>
        </w:rPr>
        <w:t>հայտարարություն</w:t>
      </w:r>
      <w:r w:rsidRPr="00712340">
        <w:rPr>
          <w:rFonts w:ascii="GHEA Grapalat" w:hAnsi="GHEA Grapalat" w:cs="Sylfaen"/>
          <w:sz w:val="20"/>
          <w:lang w:val="af-ZA"/>
        </w:rPr>
        <w:t xml:space="preserve">, </w:t>
      </w:r>
      <w:r w:rsidRPr="00712340">
        <w:rPr>
          <w:rFonts w:ascii="GHEA Grapalat" w:hAnsi="GHEA Grapalat" w:cs="Sylfaen"/>
          <w:sz w:val="20"/>
          <w:lang w:val="ru-RU"/>
        </w:rPr>
        <w:t>որում</w:t>
      </w:r>
      <w:r w:rsidRPr="00712340">
        <w:rPr>
          <w:rFonts w:ascii="GHEA Grapalat" w:hAnsi="GHEA Grapalat" w:cs="Sylfaen"/>
          <w:sz w:val="20"/>
          <w:lang w:val="af-ZA"/>
        </w:rPr>
        <w:t xml:space="preserve"> </w:t>
      </w:r>
      <w:r w:rsidRPr="00712340">
        <w:rPr>
          <w:rFonts w:ascii="GHEA Grapalat" w:hAnsi="GHEA Grapalat" w:cs="Sylfaen"/>
          <w:sz w:val="20"/>
          <w:lang w:val="ru-RU"/>
        </w:rPr>
        <w:t>նշվում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հայտարարվելու</w:t>
      </w:r>
      <w:r w:rsidRPr="00712340">
        <w:rPr>
          <w:rFonts w:ascii="GHEA Grapalat" w:hAnsi="GHEA Grapalat" w:cs="Sylfaen"/>
          <w:sz w:val="20"/>
          <w:lang w:val="af-ZA"/>
        </w:rPr>
        <w:t xml:space="preserve"> </w:t>
      </w:r>
      <w:r w:rsidRPr="00712340">
        <w:rPr>
          <w:rFonts w:ascii="GHEA Grapalat" w:hAnsi="GHEA Grapalat" w:cs="Sylfaen"/>
          <w:sz w:val="20"/>
          <w:lang w:val="ru-RU"/>
        </w:rPr>
        <w:t>հիմնավորումը։</w:t>
      </w:r>
      <w:r w:rsidRPr="00712340">
        <w:rPr>
          <w:rFonts w:ascii="GHEA Grapalat" w:hAnsi="GHEA Grapalat" w:cs="Sylfaen"/>
          <w:sz w:val="20"/>
          <w:lang w:val="af-ZA"/>
        </w:rPr>
        <w:t xml:space="preserve"> </w:t>
      </w:r>
    </w:p>
    <w:p w:rsidR="00631539" w:rsidRPr="00712340" w:rsidRDefault="00631539" w:rsidP="00631539">
      <w:pPr>
        <w:ind w:firstLine="567"/>
        <w:jc w:val="both"/>
        <w:rPr>
          <w:rFonts w:ascii="GHEA Grapalat" w:hAnsi="GHEA Grapalat" w:cs="Sylfaen"/>
          <w:sz w:val="20"/>
          <w:lang w:val="af-ZA"/>
        </w:rPr>
      </w:pPr>
    </w:p>
    <w:p w:rsidR="00631539" w:rsidRPr="00712340" w:rsidRDefault="00631539" w:rsidP="00631539">
      <w:pPr>
        <w:pStyle w:val="BodyTextIndent"/>
        <w:spacing w:line="240" w:lineRule="auto"/>
        <w:rPr>
          <w:rFonts w:ascii="GHEA Grapalat" w:hAnsi="GHEA Grapalat"/>
          <w:i w:val="0"/>
          <w:sz w:val="18"/>
          <w:szCs w:val="18"/>
          <w:u w:val="single"/>
          <w:lang w:val="af-ZA"/>
        </w:rPr>
      </w:pPr>
    </w:p>
    <w:p w:rsidR="00631539" w:rsidRPr="00712340" w:rsidRDefault="00631539" w:rsidP="00631539">
      <w:pPr>
        <w:jc w:val="center"/>
        <w:rPr>
          <w:rFonts w:ascii="GHEA Grapalat" w:hAnsi="GHEA Grapalat"/>
          <w:b/>
          <w:sz w:val="20"/>
          <w:lang w:val="af-ZA"/>
        </w:rPr>
      </w:pPr>
      <w:r w:rsidRPr="00712340">
        <w:rPr>
          <w:rFonts w:ascii="GHEA Grapalat" w:hAnsi="GHEA Grapalat"/>
          <w:b/>
          <w:sz w:val="20"/>
          <w:lang w:val="af-ZA"/>
        </w:rPr>
        <w:t xml:space="preserve">12. ԳՆՄԱՆ ԳՈՐԾԸՆԹԱՑԻ ՀԵՏ ԿԱՊՎԱԾ ԳՈՐԾՈՂՈՒԹՅՈՒՆՆԵՐԸ ԵՎ (ԿԱՄ) </w:t>
      </w:r>
    </w:p>
    <w:p w:rsidR="00631539" w:rsidRPr="00712340" w:rsidRDefault="00631539" w:rsidP="00631539">
      <w:pPr>
        <w:jc w:val="center"/>
        <w:rPr>
          <w:rFonts w:ascii="GHEA Grapalat" w:hAnsi="GHEA Grapalat"/>
          <w:b/>
          <w:sz w:val="20"/>
          <w:lang w:val="af-ZA"/>
        </w:rPr>
      </w:pPr>
      <w:r w:rsidRPr="00712340">
        <w:rPr>
          <w:rFonts w:ascii="GHEA Grapalat" w:hAnsi="GHEA Grapalat"/>
          <w:b/>
          <w:sz w:val="20"/>
          <w:lang w:val="af-ZA"/>
        </w:rPr>
        <w:t xml:space="preserve">ԸՆԴՈՒՆՎԱԾ ՈՐՈՇՈՒՄՆԵՐԸ ԲՈՂՈՔԱՐԿԵԼՈՒ ՄԱՍՆԱԿՑԻ </w:t>
      </w:r>
    </w:p>
    <w:p w:rsidR="00631539" w:rsidRPr="00712340" w:rsidRDefault="00631539" w:rsidP="00631539">
      <w:pPr>
        <w:jc w:val="center"/>
        <w:rPr>
          <w:rFonts w:ascii="GHEA Grapalat" w:hAnsi="GHEA Grapalat"/>
          <w:b/>
          <w:sz w:val="20"/>
          <w:lang w:val="af-ZA"/>
        </w:rPr>
      </w:pPr>
      <w:r w:rsidRPr="00712340">
        <w:rPr>
          <w:rFonts w:ascii="GHEA Grapalat" w:hAnsi="GHEA Grapalat"/>
          <w:b/>
          <w:sz w:val="20"/>
          <w:lang w:val="af-ZA"/>
        </w:rPr>
        <w:t>ԻՐԱՎՈՒՆՔԸ ԵՎ ԿԱՐԳԸ</w:t>
      </w:r>
    </w:p>
    <w:p w:rsidR="00631539" w:rsidRPr="00712340" w:rsidRDefault="00631539" w:rsidP="00631539">
      <w:pPr>
        <w:jc w:val="center"/>
        <w:rPr>
          <w:rFonts w:ascii="GHEA Grapalat" w:hAnsi="GHEA Grapalat"/>
          <w:b/>
          <w:sz w:val="20"/>
          <w:lang w:val="af-ZA"/>
        </w:rPr>
      </w:pP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Pr="00712340">
        <w:rPr>
          <w:rFonts w:ascii="GHEA Grapalat" w:hAnsi="GHEA Grapalat"/>
          <w:sz w:val="20"/>
          <w:szCs w:val="20"/>
          <w:lang w:val="af-ZA"/>
        </w:rPr>
        <w:t xml:space="preserve">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Mariam" w:hAnsi="GHEA Mariam" w:cs="Sylfaen"/>
          <w:sz w:val="20"/>
          <w:szCs w:val="20"/>
          <w:lang w:val="af-ZA"/>
        </w:rPr>
        <w:t xml:space="preserve"> </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որոշումները։</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12.2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վարչական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կարգավորվում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Հայաստանի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Հանարապետության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քաղաքացիաիրավական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կարգավորող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օրենսդրությամբ։</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12.3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նախքան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պայմանագրի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և </w:t>
      </w:r>
      <w:r w:rsidRPr="00712340">
        <w:rPr>
          <w:rFonts w:ascii="GHEA Grapalat" w:hAnsi="GHEA Grapalat" w:cs="Sylfaen"/>
          <w:sz w:val="20"/>
          <w:szCs w:val="20"/>
          <w:lang w:val="ru-RU"/>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bookmarkStart w:id="9" w:name="_Hlk9264573"/>
      <w:r w:rsidRPr="00712340">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lang w:val="ru-RU"/>
        </w:rPr>
        <w:t>դատական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և </w:t>
      </w:r>
      <w:r w:rsidRPr="00712340">
        <w:rPr>
          <w:rFonts w:ascii="GHEA Grapalat" w:hAnsi="GHEA Grapalat" w:cs="Sylfaen"/>
          <w:sz w:val="20"/>
          <w:szCs w:val="20"/>
          <w:lang w:val="ru-RU"/>
        </w:rPr>
        <w:t>որոշումները։</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12.4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պայմանագիր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w:t>
      </w:r>
      <w:r w:rsidRPr="00712340">
        <w:rPr>
          <w:rFonts w:ascii="GHEA Grapalat" w:hAnsi="GHEA Grapalat" w:cs="Sylfaen"/>
          <w:sz w:val="20"/>
          <w:szCs w:val="20"/>
        </w:rPr>
        <w:t>ն</w:t>
      </w:r>
      <w:r w:rsidRPr="00712340">
        <w:rPr>
          <w:rFonts w:ascii="GHEA Grapalat" w:hAnsi="GHEA Grapalat" w:cs="Sylfaen"/>
          <w:sz w:val="20"/>
          <w:szCs w:val="20"/>
          <w:lang w:val="ru-RU"/>
        </w:rPr>
        <w:t>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w:t>
      </w:r>
      <w:r w:rsidRPr="00712340">
        <w:rPr>
          <w:rFonts w:ascii="GHEA Grapalat" w:hAnsi="GHEA Grapalat" w:cs="Sylfaen"/>
          <w:sz w:val="20"/>
          <w:szCs w:val="20"/>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w:t>
      </w:r>
      <w:r w:rsidRPr="00712340">
        <w:rPr>
          <w:rFonts w:ascii="GHEA Grapalat" w:hAnsi="GHEA Grapalat" w:cs="Sylfaen"/>
          <w:sz w:val="20"/>
          <w:szCs w:val="20"/>
          <w:lang w:val="af-ZA"/>
        </w:rPr>
        <w:t xml:space="preserve"> 8.28-</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ժամանակահատվածում</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առարկայի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բնութագրերը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w:t>
      </w:r>
      <w:r w:rsidRPr="00712340">
        <w:rPr>
          <w:rFonts w:ascii="GHEA Grapalat" w:hAnsi="GHEA Grapalat" w:cs="Sylfaen"/>
          <w:sz w:val="20"/>
          <w:szCs w:val="20"/>
        </w:rPr>
        <w:t>ն</w:t>
      </w:r>
      <w:r w:rsidRPr="00712340">
        <w:rPr>
          <w:rFonts w:ascii="GHEA Grapalat" w:hAnsi="GHEA Grapalat" w:cs="Sylfaen"/>
          <w:sz w:val="20"/>
          <w:szCs w:val="20"/>
          <w:lang w:val="ru-RU"/>
        </w:rPr>
        <w:t>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վերջնաժամկետը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rPr>
        <w:t>լրանալը</w:t>
      </w:r>
      <w:r w:rsidRPr="00712340">
        <w:rPr>
          <w:rFonts w:ascii="GHEA Grapalat" w:hAnsi="GHEA Grapalat" w:cs="Sylfaen"/>
          <w:sz w:val="20"/>
          <w:szCs w:val="20"/>
          <w:lang w:val="af-ZA"/>
        </w:rPr>
        <w:t xml:space="preserve">:  </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12.5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ստորագրված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ներառելով</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ազգանունը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հաստատող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հասցեն</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2)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հասցեն</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3) </w:t>
      </w:r>
      <w:r w:rsidRPr="00712340">
        <w:rPr>
          <w:rFonts w:ascii="GHEA Grapalat" w:hAnsi="GHEA Grapalat" w:cs="Sylfaen"/>
          <w:sz w:val="20"/>
          <w:szCs w:val="20"/>
          <w:lang w:val="ru-RU"/>
        </w:rPr>
        <w:t>բողոքարկվող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ծածկագիրը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առարկան</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4) </w:t>
      </w:r>
      <w:r w:rsidRPr="00712340">
        <w:rPr>
          <w:rFonts w:ascii="GHEA Grapalat" w:hAnsi="GHEA Grapalat" w:cs="Sylfaen"/>
          <w:sz w:val="20"/>
          <w:szCs w:val="20"/>
          <w:lang w:val="ru-RU"/>
        </w:rPr>
        <w:t>վեճի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պահանջը</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5)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փաստացի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հիմքերը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ապացույցները</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eastAsia="ru-RU"/>
        </w:rPr>
      </w:pPr>
      <w:r w:rsidRPr="00712340">
        <w:rPr>
          <w:rFonts w:ascii="GHEA Grapalat" w:hAnsi="GHEA Grapalat" w:cs="Sylfaen"/>
          <w:sz w:val="20"/>
          <w:szCs w:val="20"/>
          <w:lang w:val="af-ZA"/>
        </w:rPr>
        <w:t xml:space="preserve">6)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լինելը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rPr>
        <w:t>Ը</w:t>
      </w:r>
      <w:r w:rsidRPr="00712340">
        <w:rPr>
          <w:rFonts w:ascii="GHEA Grapalat" w:hAnsi="GHEA Grapalat" w:cs="Sylfaen"/>
          <w:sz w:val="20"/>
          <w:szCs w:val="20"/>
          <w:lang w:val="ru-RU"/>
        </w:rPr>
        <w:t>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չափը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կազմում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30 </w:t>
      </w:r>
      <w:r w:rsidRPr="00712340">
        <w:rPr>
          <w:rFonts w:ascii="GHEA Grapalat" w:hAnsi="GHEA Grapalat" w:cs="Sylfaen"/>
          <w:sz w:val="20"/>
          <w:szCs w:val="20"/>
          <w:lang w:val="ru-RU"/>
        </w:rPr>
        <w:t>հազար</w:t>
      </w:r>
      <w:r w:rsidRPr="00712340">
        <w:rPr>
          <w:rFonts w:ascii="GHEA Grapalat" w:hAnsi="GHEA Grapalat" w:cs="Sylfaen"/>
          <w:sz w:val="20"/>
          <w:szCs w:val="20"/>
          <w:lang w:val="af-ZA"/>
        </w:rPr>
        <w:t xml:space="preserve"> ՀՀ </w:t>
      </w:r>
      <w:r w:rsidRPr="00712340">
        <w:rPr>
          <w:rFonts w:ascii="GHEA Grapalat" w:hAnsi="GHEA Grapalat" w:cs="Sylfaen"/>
          <w:sz w:val="20"/>
          <w:szCs w:val="20"/>
          <w:lang w:val="ru-RU"/>
        </w:rPr>
        <w:t>դրամ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ՀՀ</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բյուջե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լիազորված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բացված</w:t>
      </w:r>
      <w:r w:rsidRPr="00712340">
        <w:rPr>
          <w:rFonts w:ascii="GHEA Grapalat" w:hAnsi="GHEA Grapalat" w:cs="Sylfaen"/>
          <w:sz w:val="20"/>
          <w:szCs w:val="20"/>
          <w:lang w:val="af-ZA"/>
        </w:rPr>
        <w:t xml:space="preserve"> </w:t>
      </w:r>
      <w:r w:rsidRPr="00712340">
        <w:rPr>
          <w:rFonts w:ascii="GHEA Grapalat" w:hAnsi="GHEA Grapalat"/>
          <w:sz w:val="20"/>
          <w:szCs w:val="20"/>
          <w:lang w:val="af-ZA"/>
        </w:rPr>
        <w:t>«</w:t>
      </w:r>
      <w:r w:rsidRPr="00712340">
        <w:rPr>
          <w:rFonts w:ascii="GHEA Grapalat" w:hAnsi="GHEA Grapalat" w:cs="Sylfaen"/>
          <w:sz w:val="20"/>
          <w:szCs w:val="20"/>
          <w:lang w:val="af-ZA"/>
        </w:rPr>
        <w:t>900008000482</w:t>
      </w:r>
      <w:r w:rsidRPr="00712340">
        <w:rPr>
          <w:rFonts w:ascii="GHEA Grapalat" w:hAnsi="GHEA Grapalat"/>
          <w:sz w:val="20"/>
          <w:szCs w:val="20"/>
          <w:lang w:val="af-ZA"/>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գանձապետական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հաշվին</w:t>
      </w:r>
      <w:r w:rsidRPr="00712340">
        <w:rPr>
          <w:rFonts w:ascii="GHEA Grapalat" w:hAnsi="GHEA Grapalat" w:cs="Sylfaen"/>
          <w:sz w:val="20"/>
          <w:szCs w:val="20"/>
          <w:lang w:val="af-ZA"/>
        </w:rPr>
        <w:t>:</w:t>
      </w:r>
      <w:r w:rsidRPr="00712340">
        <w:rPr>
          <w:rFonts w:ascii="GHEA Grapalat" w:hAnsi="GHEA Grapalat" w:cs="Sylfaen"/>
          <w:sz w:val="20"/>
          <w:szCs w:val="20"/>
          <w:lang w:val="af-ZA" w:eastAsia="ru-RU"/>
        </w:rPr>
        <w:t xml:space="preserve"> </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lastRenderedPageBreak/>
        <w:t xml:space="preserve">7)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բանկի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հաշվեհամարը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rPr>
        <w:t>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8) </w:t>
      </w:r>
      <w:r w:rsidRPr="00712340">
        <w:rPr>
          <w:rFonts w:ascii="GHEA Grapalat" w:hAnsi="GHEA Grapalat" w:cs="Sylfaen"/>
          <w:sz w:val="20"/>
          <w:szCs w:val="20"/>
          <w:lang w:val="ru-RU"/>
        </w:rPr>
        <w:t>այլ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տեղեկություններ։</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712340">
        <w:rPr>
          <w:rFonts w:ascii="Calibri" w:hAnsi="Calibri" w:cs="Calibri"/>
          <w:sz w:val="20"/>
          <w:szCs w:val="20"/>
          <w:lang w:val="af-ZA"/>
        </w:rPr>
        <w:t> </w:t>
      </w:r>
      <w:r w:rsidRPr="00712340">
        <w:rPr>
          <w:rFonts w:ascii="GHEA Grapalat" w:hAnsi="GHEA Grapalat" w:cs="Sylfaen"/>
          <w:sz w:val="20"/>
          <w:szCs w:val="20"/>
          <w:lang w:val="af-ZA"/>
        </w:rPr>
        <w:t xml:space="preserve">  12.7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մասնակի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հրապարակվելուն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տվյալ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լիազորված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տրամադրում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լինելը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հավաստող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բանկի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հաշվեհամարը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վերադարձվող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գումարը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Լ</w:t>
      </w:r>
      <w:r w:rsidRPr="00712340">
        <w:rPr>
          <w:rFonts w:ascii="GHEA Grapalat" w:hAnsi="GHEA Grapalat" w:cs="Sylfaen"/>
          <w:sz w:val="20"/>
          <w:szCs w:val="20"/>
          <w:lang w:val="ru-RU"/>
        </w:rPr>
        <w:t>իազորված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մարմինը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հինգ</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բանկային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միջոցով</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12.8 </w:t>
      </w:r>
      <w:bookmarkStart w:id="10" w:name="_Hlk9264773"/>
      <w:r w:rsidRPr="00712340">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0"/>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w:t>
      </w:r>
      <w:r w:rsidRPr="00712340">
        <w:rPr>
          <w:rFonts w:ascii="GHEA Grapalat" w:hAnsi="GHEA Grapalat" w:cs="Sylfaen"/>
          <w:sz w:val="20"/>
          <w:szCs w:val="20"/>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w:t>
      </w:r>
      <w:r w:rsidRPr="00712340">
        <w:rPr>
          <w:rFonts w:ascii="GHEA Grapalat" w:hAnsi="GHEA Grapalat" w:cs="Sylfaen"/>
          <w:sz w:val="20"/>
          <w:szCs w:val="20"/>
          <w:lang w:val="af-ZA"/>
        </w:rPr>
        <w:t xml:space="preserve"> 12.4 </w:t>
      </w:r>
      <w:r w:rsidRPr="00712340">
        <w:rPr>
          <w:rFonts w:ascii="GHEA Grapalat" w:hAnsi="GHEA Grapalat" w:cs="Sylfaen"/>
          <w:sz w:val="20"/>
          <w:szCs w:val="20"/>
          <w:lang w:val="ru-RU"/>
        </w:rPr>
        <w:t>կետի</w:t>
      </w:r>
      <w:r w:rsidRPr="00712340">
        <w:rPr>
          <w:rFonts w:ascii="GHEA Grapalat" w:hAnsi="GHEA Grapalat" w:cs="Sylfaen"/>
          <w:sz w:val="20"/>
          <w:szCs w:val="20"/>
          <w:lang w:val="af-ZA"/>
        </w:rPr>
        <w:t xml:space="preserve"> 2-</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ենթակետով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շտկված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12.9</w:t>
      </w:r>
      <w:bookmarkStart w:id="11" w:name="_Hlk9264833"/>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հրավիրվող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առցանց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հետևելու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համացանցային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հղումը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արձանագրված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թերությունների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12.8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լրանալու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իսկ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տրամադրվելու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12.10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դիմում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պատվիրատուին՝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դիրքորոշում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ինչպես</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կցելով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առկայության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դիրքորոշումը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w:t>
      </w:r>
      <w:r w:rsidRPr="00712340">
        <w:rPr>
          <w:rFonts w:ascii="GHEA Grapalat" w:hAnsi="GHEA Grapalat" w:cs="Sylfaen"/>
          <w:sz w:val="20"/>
          <w:szCs w:val="20"/>
        </w:rPr>
        <w:t>ը</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բնօրինակից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արտատպված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սկանավորված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ձևով</w:t>
      </w:r>
      <w:r w:rsidRPr="00712340">
        <w:rPr>
          <w:rFonts w:ascii="GHEA Grapalat" w:hAnsi="GHEA Grapalat" w:cs="Sylfaen"/>
          <w:sz w:val="20"/>
          <w:szCs w:val="20"/>
        </w:rPr>
        <w:t>՝</w:t>
      </w:r>
      <w:r w:rsidRPr="00712340">
        <w:rPr>
          <w:rFonts w:ascii="GHEA Grapalat" w:hAnsi="GHEA Grapalat" w:cs="Sylfaen"/>
          <w:sz w:val="20"/>
          <w:szCs w:val="20"/>
          <w:lang w:val="af-ZA"/>
        </w:rPr>
        <w:t xml:space="preserve">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հրավերի</w:t>
      </w:r>
      <w:r w:rsidRPr="00712340">
        <w:rPr>
          <w:rFonts w:ascii="GHEA Grapalat" w:hAnsi="GHEA Grapalat" w:cs="Sylfaen"/>
          <w:sz w:val="20"/>
          <w:szCs w:val="20"/>
          <w:lang w:val="af-ZA"/>
        </w:rPr>
        <w:t xml:space="preserve"> 12.5 </w:t>
      </w:r>
      <w:r w:rsidRPr="00712340">
        <w:rPr>
          <w:rFonts w:ascii="GHEA Grapalat" w:hAnsi="GHEA Grapalat" w:cs="Sylfaen"/>
          <w:sz w:val="20"/>
          <w:szCs w:val="20"/>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էլեկտրոնային</w:t>
      </w:r>
      <w:r w:rsidRPr="00712340">
        <w:rPr>
          <w:rFonts w:ascii="GHEA Grapalat" w:hAnsi="GHEA Grapalat" w:cs="Sylfaen"/>
          <w:sz w:val="20"/>
          <w:szCs w:val="20"/>
          <w:lang w:val="af-ZA"/>
        </w:rPr>
        <w:t xml:space="preserve"> </w:t>
      </w:r>
      <w:r w:rsidRPr="00712340">
        <w:rPr>
          <w:rFonts w:ascii="GHEA Grapalat" w:hAnsi="GHEA Grapalat" w:cs="Sylfaen"/>
          <w:sz w:val="20"/>
          <w:szCs w:val="20"/>
        </w:rPr>
        <w:t>փոստին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ուղարկվելու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միջոցով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w:t>
      </w:r>
    </w:p>
    <w:bookmarkEnd w:id="11"/>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12.11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այնպիսի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ներգրավված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բոլոր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կողմերն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ունենան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w:t>
      </w:r>
      <w:r w:rsidRPr="00712340">
        <w:rPr>
          <w:rFonts w:ascii="GHEA Grapalat" w:hAnsi="GHEA Grapalat" w:cs="Sylfaen"/>
          <w:sz w:val="20"/>
          <w:szCs w:val="20"/>
          <w:lang w:val="af-ZA"/>
        </w:rPr>
        <w:t xml:space="preserve"> լինելու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հրավիրված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իրենց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տեսակետները։</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12.12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քննությունն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իրականացվում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ոչ</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ուշ</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քսան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օրացուցային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երկարաձգվել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տասն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w:t>
      </w:r>
      <w:r w:rsidRPr="00712340">
        <w:rPr>
          <w:rFonts w:ascii="GHEA Grapalat" w:hAnsi="GHEA Grapalat" w:cs="Sylfaen"/>
          <w:sz w:val="20"/>
          <w:szCs w:val="20"/>
        </w:rPr>
        <w:t>ա</w:t>
      </w:r>
      <w:r w:rsidRPr="00712340">
        <w:rPr>
          <w:rFonts w:ascii="GHEA Grapalat" w:hAnsi="GHEA Grapalat" w:cs="Sylfaen"/>
          <w:sz w:val="20"/>
          <w:szCs w:val="20"/>
          <w:lang w:val="ru-RU"/>
        </w:rPr>
        <w:t>ցուցային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օրով՝</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պատճառաբանված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միջանկյալ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միջանկյալ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ապահովում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համապատասխան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իրավապարտադիր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փոփոխվել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մասնակի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դատարանի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12.13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w:t>
      </w:r>
    </w:p>
    <w:p w:rsidR="00631539" w:rsidRPr="00712340" w:rsidRDefault="00631539" w:rsidP="0063153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rPr>
        <w:t>ունի</w:t>
      </w:r>
      <w:r w:rsidRPr="00712340" w:rsidDel="00B90C4B">
        <w:rPr>
          <w:rFonts w:ascii="GHEA Grapalat" w:hAnsi="GHEA Grapalat" w:cs="Sylfaen"/>
          <w:sz w:val="20"/>
          <w:szCs w:val="20"/>
          <w:lang w:val="af-ZA"/>
        </w:rPr>
        <w:t xml:space="preserve"> </w:t>
      </w:r>
      <w:r w:rsidRPr="00712340">
        <w:rPr>
          <w:rFonts w:ascii="GHEA Grapalat" w:hAnsi="GHEA Grapalat" w:cs="Sylfaen"/>
          <w:sz w:val="20"/>
          <w:szCs w:val="20"/>
        </w:rPr>
        <w:t>պատվիրատուի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գործողությունների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հետևյալ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որոշումները</w:t>
      </w:r>
      <w:r w:rsidRPr="00712340">
        <w:rPr>
          <w:rFonts w:ascii="GHEA Grapalat" w:hAnsi="GHEA Grapalat" w:cs="Sylfaen"/>
          <w:sz w:val="20"/>
          <w:szCs w:val="20"/>
          <w:lang w:val="af-ZA"/>
        </w:rPr>
        <w:t>.</w:t>
      </w:r>
    </w:p>
    <w:p w:rsidR="00631539" w:rsidRPr="00712340" w:rsidRDefault="00631539" w:rsidP="00631539">
      <w:pPr>
        <w:ind w:firstLine="720"/>
        <w:jc w:val="both"/>
        <w:rPr>
          <w:rFonts w:ascii="GHEA Grapalat" w:hAnsi="GHEA Grapalat" w:cs="Sylfaen"/>
          <w:sz w:val="20"/>
          <w:szCs w:val="20"/>
          <w:lang w:val="af-ZA"/>
        </w:rPr>
      </w:pPr>
      <w:r w:rsidRPr="00712340">
        <w:rPr>
          <w:rFonts w:ascii="GHEA Grapalat" w:hAnsi="GHEA Grapalat" w:cs="Sylfaen"/>
          <w:sz w:val="20"/>
          <w:szCs w:val="20"/>
        </w:rPr>
        <w:t>ա</w:t>
      </w:r>
      <w:r w:rsidRPr="00712340">
        <w:rPr>
          <w:rFonts w:ascii="GHEA Grapalat" w:hAnsi="GHEA Grapalat" w:cs="Sylfaen"/>
          <w:sz w:val="20"/>
          <w:szCs w:val="20"/>
          <w:lang w:val="af-ZA"/>
        </w:rPr>
        <w:t xml:space="preserve">. </w:t>
      </w:r>
      <w:proofErr w:type="gramStart"/>
      <w:r w:rsidRPr="00712340">
        <w:rPr>
          <w:rFonts w:ascii="GHEA Grapalat" w:hAnsi="GHEA Grapalat" w:cs="Sylfaen"/>
          <w:sz w:val="20"/>
          <w:szCs w:val="20"/>
        </w:rPr>
        <w:t>արգելելու</w:t>
      </w:r>
      <w:proofErr w:type="gramEnd"/>
      <w:r w:rsidRPr="00712340">
        <w:rPr>
          <w:rFonts w:ascii="GHEA Grapalat" w:hAnsi="GHEA Grapalat" w:cs="Sylfaen"/>
          <w:sz w:val="20"/>
          <w:szCs w:val="20"/>
          <w:lang w:val="af-ZA"/>
        </w:rPr>
        <w:t xml:space="preserve"> </w:t>
      </w:r>
      <w:r w:rsidRPr="00712340">
        <w:rPr>
          <w:rFonts w:ascii="GHEA Grapalat" w:hAnsi="GHEA Grapalat" w:cs="Sylfaen"/>
          <w:sz w:val="20"/>
          <w:szCs w:val="20"/>
        </w:rPr>
        <w:t>կատարել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որոշակի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գործողություններ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w:t>
      </w:r>
      <w:r w:rsidRPr="00712340">
        <w:rPr>
          <w:rFonts w:ascii="GHEA Grapalat" w:hAnsi="GHEA Grapalat" w:cs="Sylfaen"/>
          <w:sz w:val="20"/>
          <w:szCs w:val="20"/>
          <w:lang w:val="af-ZA"/>
        </w:rPr>
        <w:t>,</w:t>
      </w:r>
    </w:p>
    <w:p w:rsidR="00631539" w:rsidRPr="00712340" w:rsidRDefault="00631539" w:rsidP="00631539">
      <w:pPr>
        <w:ind w:firstLine="720"/>
        <w:jc w:val="both"/>
        <w:rPr>
          <w:rFonts w:ascii="GHEA Grapalat" w:hAnsi="GHEA Grapalat" w:cs="Sylfaen"/>
          <w:sz w:val="20"/>
          <w:szCs w:val="20"/>
          <w:lang w:val="af-ZA"/>
        </w:rPr>
      </w:pPr>
      <w:r w:rsidRPr="00712340">
        <w:rPr>
          <w:rFonts w:ascii="GHEA Grapalat" w:hAnsi="GHEA Grapalat" w:cs="Sylfaen"/>
          <w:sz w:val="20"/>
          <w:szCs w:val="20"/>
        </w:rPr>
        <w:t>բ</w:t>
      </w:r>
      <w:r w:rsidRPr="00712340">
        <w:rPr>
          <w:rFonts w:ascii="GHEA Grapalat" w:hAnsi="GHEA Grapalat" w:cs="Sylfaen"/>
          <w:sz w:val="20"/>
          <w:szCs w:val="20"/>
          <w:lang w:val="af-ZA"/>
        </w:rPr>
        <w:t xml:space="preserve">. </w:t>
      </w:r>
      <w:proofErr w:type="gramStart"/>
      <w:r w:rsidRPr="00712340">
        <w:rPr>
          <w:rFonts w:ascii="GHEA Grapalat" w:hAnsi="GHEA Grapalat" w:cs="Sylfaen"/>
          <w:sz w:val="20"/>
          <w:szCs w:val="20"/>
        </w:rPr>
        <w:t>պարտավորեցնելու</w:t>
      </w:r>
      <w:proofErr w:type="gramEnd"/>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համապատասխան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ներառյալ՝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չկայացած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հայտարարելու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ընթացակարգը</w:t>
      </w:r>
      <w:r w:rsidRPr="00712340">
        <w:rPr>
          <w:rFonts w:ascii="GHEA Grapalat" w:hAnsi="GHEA Grapalat" w:cs="Sylfaen"/>
          <w:sz w:val="20"/>
          <w:szCs w:val="20"/>
          <w:lang w:val="af-ZA"/>
        </w:rPr>
        <w:t xml:space="preserve">, </w:t>
      </w:r>
      <w:r w:rsidRPr="00712340">
        <w:rPr>
          <w:rFonts w:ascii="GHEA Grapalat" w:hAnsi="GHEA Grapalat" w:cs="Sylfaen"/>
          <w:sz w:val="20"/>
          <w:szCs w:val="20"/>
        </w:rPr>
        <w:t>բացառությամբ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պայմանագիրը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անվավեր</w:t>
      </w:r>
      <w:r w:rsidRPr="00712340">
        <w:rPr>
          <w:rFonts w:ascii="GHEA Grapalat" w:hAnsi="GHEA Grapalat" w:cs="Sylfaen"/>
          <w:sz w:val="20"/>
          <w:szCs w:val="20"/>
          <w:lang w:val="af-ZA"/>
        </w:rPr>
        <w:t xml:space="preserve"> </w:t>
      </w:r>
      <w:r w:rsidRPr="00712340">
        <w:rPr>
          <w:rFonts w:ascii="GHEA Grapalat" w:hAnsi="GHEA Grapalat" w:cs="Sylfaen"/>
          <w:sz w:val="20"/>
          <w:szCs w:val="20"/>
        </w:rPr>
        <w:t>ճանաչելու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որոշման</w:t>
      </w:r>
      <w:r w:rsidRPr="00712340">
        <w:rPr>
          <w:rFonts w:ascii="GHEA Grapalat" w:hAnsi="GHEA Grapalat" w:cs="Sylfaen"/>
          <w:sz w:val="20"/>
          <w:szCs w:val="20"/>
          <w:lang w:val="af-ZA"/>
        </w:rPr>
        <w:t>.</w:t>
      </w:r>
    </w:p>
    <w:p w:rsidR="00631539" w:rsidRPr="00712340" w:rsidRDefault="00631539" w:rsidP="0063153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մասնակցին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գործընթացին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մասնակցելու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rPr>
        <w:t>չունեցող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մասնակիցների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ցուցակում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ներառելու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w:t>
      </w:r>
    </w:p>
    <w:p w:rsidR="00631539" w:rsidRPr="00712340" w:rsidRDefault="00631539" w:rsidP="0063153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3) </w:t>
      </w:r>
      <w:r w:rsidRPr="00712340">
        <w:rPr>
          <w:rFonts w:ascii="GHEA Grapalat" w:hAnsi="GHEA Grapalat" w:cs="Sylfaen"/>
          <w:sz w:val="20"/>
          <w:szCs w:val="20"/>
        </w:rPr>
        <w:t>հաշվառում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դրանց</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կատարման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նկատմամբ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իրականացնում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հսկողություն</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lastRenderedPageBreak/>
        <w:t xml:space="preserve">12.14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պատասխանատվություն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պատճառված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հատուցման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p>
    <w:p w:rsidR="00631539" w:rsidRPr="00712340" w:rsidRDefault="00631539" w:rsidP="00631539">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712340">
        <w:rPr>
          <w:rFonts w:ascii="GHEA Grapalat" w:hAnsi="GHEA Grapalat" w:cs="Sylfaen"/>
          <w:sz w:val="20"/>
          <w:szCs w:val="20"/>
          <w:lang w:val="af-ZA"/>
        </w:rPr>
        <w:t xml:space="preserve">12.15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r w:rsidRPr="00712340">
        <w:rPr>
          <w:rFonts w:ascii="GHEA Grapalat" w:hAnsi="GHEA Grapalat" w:cs="Sylfaen"/>
          <w:sz w:val="20"/>
          <w:szCs w:val="20"/>
          <w:lang w:val="af-ZA"/>
        </w:rPr>
        <w:t xml:space="preserve">: </w:t>
      </w:r>
      <w:bookmarkStart w:id="12" w:name="_Hlk9265079"/>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քննությունն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իրականացվում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միջոցով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ձայնագրվում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մեկտեղ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Ձայնագրման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անհնարինության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սղագրվում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առցանց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հեռարձակվում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համացանցում</w:t>
      </w:r>
      <w:r w:rsidRPr="00712340">
        <w:rPr>
          <w:rFonts w:ascii="GHEA Grapalat" w:hAnsi="GHEA Grapalat" w:cs="Sylfaen"/>
          <w:sz w:val="20"/>
          <w:szCs w:val="20"/>
          <w:lang w:val="af-ZA"/>
        </w:rPr>
        <w:t>:</w:t>
      </w:r>
    </w:p>
    <w:bookmarkEnd w:id="12"/>
    <w:p w:rsidR="00631539" w:rsidRPr="00712340" w:rsidRDefault="00631539" w:rsidP="00631539">
      <w:pPr>
        <w:ind w:firstLine="567"/>
        <w:jc w:val="both"/>
        <w:rPr>
          <w:rFonts w:ascii="GHEA Grapalat" w:hAnsi="GHEA Grapalat" w:cs="Sylfaen"/>
          <w:sz w:val="20"/>
          <w:szCs w:val="20"/>
          <w:lang w:val="af-ZA"/>
        </w:rPr>
      </w:pPr>
      <w:r w:rsidRPr="00712340" w:rsidDel="00714C96">
        <w:rPr>
          <w:rFonts w:ascii="GHEA Grapalat" w:hAnsi="GHEA Grapalat" w:cs="Sylfaen"/>
          <w:sz w:val="20"/>
          <w:szCs w:val="20"/>
          <w:lang w:val="af-ZA"/>
        </w:rPr>
        <w:t xml:space="preserve"> </w:t>
      </w:r>
      <w:r w:rsidRPr="00712340">
        <w:rPr>
          <w:rFonts w:ascii="GHEA Grapalat" w:hAnsi="GHEA Grapalat" w:cs="Sylfaen"/>
          <w:sz w:val="20"/>
          <w:szCs w:val="20"/>
          <w:lang w:val="af-ZA"/>
        </w:rPr>
        <w:t xml:space="preserve">12.16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խախտվել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խախտվել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ծառայած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արդյունքում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մասնակցելու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չմասնակցած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զրկվում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իրավունքից։</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12.17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տեղեկագրում` նշելով հրապարակման ամսաթիվը</w:t>
      </w:r>
      <w:r w:rsidRPr="00712340">
        <w:rPr>
          <w:rFonts w:ascii="GHEA Grapalat" w:hAnsi="GHEA Grapalat" w:cs="Sylfaen"/>
          <w:sz w:val="20"/>
          <w:szCs w:val="20"/>
          <w:lang w:val="ru-RU"/>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ուժի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մտնում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w:t>
      </w:r>
      <w:r w:rsidRPr="00712340">
        <w:rPr>
          <w:rFonts w:ascii="GHEA Grapalat" w:hAnsi="GHEA Grapalat" w:cs="Sylfaen"/>
          <w:sz w:val="20"/>
          <w:szCs w:val="20"/>
        </w:rPr>
        <w:t>կ</w:t>
      </w:r>
      <w:r w:rsidRPr="00712340">
        <w:rPr>
          <w:rFonts w:ascii="GHEA Grapalat" w:hAnsi="GHEA Grapalat" w:cs="Sylfaen"/>
          <w:sz w:val="20"/>
          <w:szCs w:val="20"/>
          <w:lang w:val="ru-RU"/>
        </w:rPr>
        <w:t>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հրապարակելուն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12.18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շահագրգռված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կոնկրետ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գործարքի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հարցում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կրել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հետևանքով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դատական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փոխհատուցում։</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12.19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Mariam" w:hAnsi="GHEA Mariam"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ինքնաբերաբար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 xml:space="preserve">` </w:t>
      </w:r>
      <w:r w:rsidRPr="00712340">
        <w:rPr>
          <w:rFonts w:ascii="GHEA Grapalat" w:hAnsi="GHEA Grapalat" w:cs="Sylfaen"/>
          <w:sz w:val="20"/>
          <w:szCs w:val="20"/>
        </w:rPr>
        <w:t>Օ</w:t>
      </w:r>
      <w:r w:rsidRPr="00712340">
        <w:rPr>
          <w:rFonts w:ascii="GHEA Grapalat" w:hAnsi="GHEA Grapalat" w:cs="Sylfaen"/>
          <w:sz w:val="20"/>
          <w:szCs w:val="20"/>
          <w:lang w:val="ru-RU"/>
        </w:rPr>
        <w:t>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9-</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արդյունքներով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ուժի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մտնելու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p>
    <w:p w:rsidR="00631539" w:rsidRPr="00712340" w:rsidRDefault="00631539" w:rsidP="00631539">
      <w:pPr>
        <w:ind w:firstLine="567"/>
        <w:jc w:val="both"/>
        <w:rPr>
          <w:rFonts w:ascii="GHEA Grapalat" w:hAnsi="GHEA Grapalat" w:cs="Sylfaen"/>
          <w:sz w:val="20"/>
          <w:szCs w:val="20"/>
          <w:lang w:val="af-ZA"/>
        </w:rPr>
      </w:pP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51-</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rPr>
        <w:t>օրենքի</w:t>
      </w:r>
      <w:r w:rsidRPr="00712340">
        <w:rPr>
          <w:rFonts w:ascii="GHEA Grapalat" w:hAnsi="GHEA Grapalat" w:cs="Sylfaen"/>
          <w:sz w:val="20"/>
          <w:szCs w:val="20"/>
          <w:lang w:val="af-ZA"/>
        </w:rPr>
        <w:t xml:space="preserve"> 2-</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1-</w:t>
      </w:r>
      <w:r w:rsidRPr="00712340">
        <w:rPr>
          <w:rFonts w:ascii="GHEA Grapalat" w:hAnsi="GHEA Grapalat" w:cs="Sylfaen"/>
          <w:sz w:val="20"/>
          <w:szCs w:val="20"/>
          <w:lang w:val="ru-RU"/>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մարմինների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ղեկավարները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իսկ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իրավաբանական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գործադիր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ղեկավարը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պաշտպանության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անվտանգության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ելնելով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շարունակել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cs="Sylfaen"/>
          <w:b/>
          <w:sz w:val="20"/>
          <w:szCs w:val="20"/>
          <w:lang w:val="es-ES"/>
        </w:rPr>
      </w:pP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պաշտպանության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անվտանգության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ելնելով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շարունակել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կետ</w:t>
      </w:r>
      <w:r w:rsidRPr="00712340">
        <w:rPr>
          <w:rFonts w:ascii="GHEA Grapalat" w:hAnsi="GHEA Grapalat" w:cs="Sylfaen"/>
          <w:sz w:val="20"/>
          <w:szCs w:val="20"/>
          <w:lang w:val="ru-RU"/>
        </w:rPr>
        <w:t>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w:t>
      </w:r>
    </w:p>
    <w:p w:rsidR="00631539" w:rsidRPr="00712340" w:rsidRDefault="00631539" w:rsidP="00631539">
      <w:pPr>
        <w:ind w:firstLine="567"/>
        <w:jc w:val="center"/>
        <w:rPr>
          <w:rFonts w:ascii="GHEA Grapalat" w:hAnsi="GHEA Grapalat" w:cs="Sylfaen"/>
          <w:b/>
          <w:szCs w:val="22"/>
          <w:lang w:val="es-ES"/>
        </w:rPr>
      </w:pPr>
    </w:p>
    <w:p w:rsidR="00631539" w:rsidRPr="00712340" w:rsidRDefault="00631539" w:rsidP="00631539">
      <w:pPr>
        <w:ind w:firstLine="567"/>
        <w:jc w:val="center"/>
        <w:rPr>
          <w:rFonts w:ascii="GHEA Grapalat" w:hAnsi="GHEA Grapalat" w:cs="Sylfaen"/>
          <w:b/>
          <w:szCs w:val="22"/>
          <w:lang w:val="es-ES"/>
        </w:rPr>
      </w:pPr>
    </w:p>
    <w:p w:rsidR="00631539" w:rsidRPr="00712340" w:rsidRDefault="00631539" w:rsidP="00631539">
      <w:pPr>
        <w:ind w:firstLine="567"/>
        <w:jc w:val="center"/>
        <w:rPr>
          <w:rFonts w:ascii="GHEA Grapalat" w:hAnsi="GHEA Grapalat"/>
          <w:b/>
          <w:szCs w:val="22"/>
          <w:lang w:val="af-ZA"/>
        </w:rPr>
      </w:pPr>
      <w:r w:rsidRPr="00712340">
        <w:rPr>
          <w:rFonts w:ascii="GHEA Grapalat" w:hAnsi="GHEA Grapalat" w:cs="Sylfaen"/>
          <w:b/>
          <w:szCs w:val="22"/>
          <w:lang w:val="es-ES"/>
        </w:rPr>
        <w:br w:type="page"/>
      </w:r>
      <w:r w:rsidRPr="00712340">
        <w:rPr>
          <w:rFonts w:ascii="GHEA Grapalat" w:hAnsi="GHEA Grapalat" w:cs="Sylfaen"/>
          <w:b/>
          <w:szCs w:val="22"/>
          <w:lang w:val="es-ES"/>
        </w:rPr>
        <w:lastRenderedPageBreak/>
        <w:t>ՄԱՍ</w:t>
      </w:r>
      <w:r w:rsidRPr="00712340">
        <w:rPr>
          <w:rFonts w:ascii="GHEA Grapalat" w:hAnsi="GHEA Grapalat"/>
          <w:b/>
          <w:szCs w:val="22"/>
          <w:lang w:val="af-ZA"/>
        </w:rPr>
        <w:t xml:space="preserve">  II</w:t>
      </w:r>
    </w:p>
    <w:p w:rsidR="00631539" w:rsidRPr="00712340" w:rsidRDefault="00631539" w:rsidP="00631539">
      <w:pPr>
        <w:pStyle w:val="BodyText"/>
        <w:ind w:right="-7"/>
        <w:jc w:val="center"/>
        <w:rPr>
          <w:rFonts w:ascii="GHEA Grapalat" w:hAnsi="GHEA Grapalat"/>
          <w:b/>
          <w:szCs w:val="22"/>
          <w:lang w:val="af-ZA"/>
        </w:rPr>
      </w:pP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Ր</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Ն</w:t>
      </w:r>
      <w:r w:rsidRPr="00712340">
        <w:rPr>
          <w:rFonts w:ascii="GHEA Grapalat" w:hAnsi="GHEA Grapalat"/>
          <w:b/>
          <w:szCs w:val="22"/>
          <w:lang w:val="af-ZA"/>
        </w:rPr>
        <w:t xml:space="preserve"> </w:t>
      </w:r>
      <w:r w:rsidRPr="00712340">
        <w:rPr>
          <w:rFonts w:ascii="GHEA Grapalat" w:hAnsi="GHEA Grapalat" w:cs="Sylfaen"/>
          <w:b/>
          <w:szCs w:val="22"/>
          <w:lang w:val="es-ES"/>
        </w:rPr>
        <w:t>Գ</w:t>
      </w:r>
    </w:p>
    <w:p w:rsidR="00631539" w:rsidRPr="00712340" w:rsidRDefault="00631539" w:rsidP="00631539">
      <w:pPr>
        <w:pStyle w:val="BodyText"/>
        <w:ind w:right="-7"/>
        <w:jc w:val="center"/>
        <w:rPr>
          <w:rFonts w:ascii="GHEA Grapalat" w:hAnsi="GHEA Grapalat"/>
          <w:b/>
          <w:szCs w:val="22"/>
          <w:lang w:val="af-ZA"/>
        </w:rPr>
      </w:pPr>
      <w:r w:rsidRPr="00712340">
        <w:rPr>
          <w:rFonts w:ascii="GHEA Grapalat" w:hAnsi="GHEA Grapalat" w:cs="Sylfaen"/>
          <w:b/>
          <w:szCs w:val="22"/>
          <w:lang w:val="es-ES"/>
        </w:rPr>
        <w:t>Բ</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Ց</w:t>
      </w:r>
      <w:r w:rsidRPr="00712340">
        <w:rPr>
          <w:rFonts w:ascii="GHEA Grapalat" w:hAnsi="GHEA Grapalat"/>
          <w:b/>
          <w:szCs w:val="22"/>
          <w:lang w:val="af-ZA"/>
        </w:rPr>
        <w:t xml:space="preserve">   </w:t>
      </w:r>
      <w:r w:rsidRPr="00712340">
        <w:rPr>
          <w:rFonts w:ascii="GHEA Grapalat" w:hAnsi="GHEA Grapalat" w:cs="Sylfaen"/>
          <w:b/>
          <w:szCs w:val="22"/>
          <w:lang w:val="es-ES"/>
        </w:rPr>
        <w:t>Մ Ր Ց ՈՒ Յ Թ Ի</w:t>
      </w:r>
      <w:r w:rsidRPr="00712340">
        <w:rPr>
          <w:rFonts w:ascii="GHEA Grapalat" w:hAnsi="GHEA Grapalat"/>
          <w:b/>
          <w:szCs w:val="22"/>
          <w:lang w:val="af-ZA"/>
        </w:rPr>
        <w:t xml:space="preserve">   </w:t>
      </w: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Յ</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Ը</w:t>
      </w:r>
      <w:r w:rsidRPr="00712340">
        <w:rPr>
          <w:rFonts w:ascii="GHEA Grapalat" w:hAnsi="GHEA Grapalat"/>
          <w:b/>
          <w:szCs w:val="22"/>
          <w:lang w:val="af-ZA"/>
        </w:rPr>
        <w:t xml:space="preserve">   </w:t>
      </w:r>
      <w:r w:rsidRPr="00712340">
        <w:rPr>
          <w:rFonts w:ascii="GHEA Grapalat" w:hAnsi="GHEA Grapalat" w:cs="Sylfaen"/>
          <w:b/>
          <w:szCs w:val="22"/>
          <w:lang w:val="es-ES"/>
        </w:rPr>
        <w:t>Պ</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Ր</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Ս</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Ե</w:t>
      </w:r>
      <w:r w:rsidRPr="00712340">
        <w:rPr>
          <w:rFonts w:ascii="GHEA Grapalat" w:hAnsi="GHEA Grapalat"/>
          <w:b/>
          <w:szCs w:val="22"/>
          <w:lang w:val="af-ZA"/>
        </w:rPr>
        <w:t xml:space="preserve"> </w:t>
      </w:r>
      <w:r w:rsidRPr="00712340">
        <w:rPr>
          <w:rFonts w:ascii="GHEA Grapalat" w:hAnsi="GHEA Grapalat" w:cs="Sylfaen"/>
          <w:b/>
          <w:szCs w:val="22"/>
          <w:lang w:val="es-ES"/>
        </w:rPr>
        <w:t>Լ</w:t>
      </w:r>
      <w:r w:rsidRPr="00712340">
        <w:rPr>
          <w:rFonts w:ascii="GHEA Grapalat" w:hAnsi="GHEA Grapalat"/>
          <w:b/>
          <w:szCs w:val="22"/>
          <w:lang w:val="af-ZA"/>
        </w:rPr>
        <w:t xml:space="preserve"> </w:t>
      </w:r>
      <w:r w:rsidRPr="00712340">
        <w:rPr>
          <w:rFonts w:ascii="GHEA Grapalat" w:hAnsi="GHEA Grapalat" w:cs="Sylfaen"/>
          <w:b/>
          <w:szCs w:val="22"/>
          <w:lang w:val="es-ES"/>
        </w:rPr>
        <w:t>ՈՒ</w:t>
      </w:r>
    </w:p>
    <w:p w:rsidR="00631539" w:rsidRPr="00712340" w:rsidRDefault="00631539" w:rsidP="00631539">
      <w:pPr>
        <w:ind w:firstLine="567"/>
        <w:jc w:val="center"/>
        <w:rPr>
          <w:rFonts w:ascii="GHEA Grapalat" w:hAnsi="GHEA Grapalat"/>
          <w:szCs w:val="22"/>
          <w:lang w:val="af-ZA"/>
        </w:rPr>
      </w:pPr>
    </w:p>
    <w:p w:rsidR="00631539" w:rsidRPr="00712340" w:rsidRDefault="00631539" w:rsidP="00631539">
      <w:pPr>
        <w:jc w:val="center"/>
        <w:rPr>
          <w:rFonts w:ascii="GHEA Grapalat" w:hAnsi="GHEA Grapalat"/>
          <w:b/>
          <w:sz w:val="20"/>
          <w:lang w:val="af-ZA"/>
        </w:rPr>
      </w:pPr>
      <w:r w:rsidRPr="00712340">
        <w:rPr>
          <w:rFonts w:ascii="GHEA Grapalat" w:hAnsi="GHEA Grapalat"/>
          <w:b/>
          <w:sz w:val="20"/>
          <w:lang w:val="af-ZA"/>
        </w:rPr>
        <w:t xml:space="preserve">1. </w:t>
      </w:r>
      <w:r w:rsidRPr="00712340">
        <w:rPr>
          <w:rFonts w:ascii="GHEA Grapalat" w:hAnsi="GHEA Grapalat" w:cs="Sylfaen"/>
          <w:b/>
          <w:sz w:val="20"/>
          <w:lang w:val="es-ES"/>
        </w:rPr>
        <w:t>ԸՆԴՀԱՆՈՒՐ</w:t>
      </w:r>
      <w:r w:rsidRPr="00712340">
        <w:rPr>
          <w:rFonts w:ascii="GHEA Grapalat" w:hAnsi="GHEA Grapalat"/>
          <w:b/>
          <w:sz w:val="20"/>
          <w:lang w:val="af-ZA"/>
        </w:rPr>
        <w:t xml:space="preserve"> </w:t>
      </w:r>
      <w:r w:rsidRPr="00712340">
        <w:rPr>
          <w:rFonts w:ascii="GHEA Grapalat" w:hAnsi="GHEA Grapalat" w:cs="Sylfaen"/>
          <w:b/>
          <w:sz w:val="20"/>
          <w:lang w:val="es-ES"/>
        </w:rPr>
        <w:t>ԴՐՈՒՅԹՆԵՐ</w:t>
      </w:r>
    </w:p>
    <w:p w:rsidR="00631539" w:rsidRPr="00712340" w:rsidRDefault="00631539" w:rsidP="00631539">
      <w:pPr>
        <w:ind w:firstLine="567"/>
        <w:jc w:val="both"/>
        <w:rPr>
          <w:rFonts w:ascii="GHEA Grapalat" w:hAnsi="GHEA Grapalat"/>
          <w:szCs w:val="22"/>
          <w:lang w:val="af-ZA"/>
        </w:rPr>
      </w:pPr>
      <w:r w:rsidRPr="00712340">
        <w:rPr>
          <w:rFonts w:ascii="GHEA Grapalat" w:hAnsi="GHEA Grapalat"/>
          <w:szCs w:val="22"/>
          <w:lang w:val="af-ZA"/>
        </w:rPr>
        <w:t xml:space="preserve"> </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1.1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հրահանգը</w:t>
      </w:r>
      <w:r w:rsidRPr="00712340">
        <w:rPr>
          <w:rFonts w:ascii="GHEA Grapalat" w:hAnsi="GHEA Grapalat" w:cs="Sylfaen"/>
          <w:sz w:val="20"/>
          <w:lang w:val="af-ZA"/>
        </w:rPr>
        <w:t xml:space="preserve"> </w:t>
      </w:r>
      <w:r w:rsidRPr="00712340">
        <w:rPr>
          <w:rFonts w:ascii="GHEA Grapalat" w:hAnsi="GHEA Grapalat" w:cs="Sylfaen"/>
          <w:sz w:val="20"/>
          <w:lang w:val="ru-RU"/>
        </w:rPr>
        <w:t>նպատակ</w:t>
      </w:r>
      <w:r w:rsidRPr="00712340">
        <w:rPr>
          <w:rFonts w:ascii="GHEA Grapalat" w:hAnsi="GHEA Grapalat" w:cs="Sylfaen"/>
          <w:sz w:val="20"/>
          <w:lang w:val="af-ZA"/>
        </w:rPr>
        <w:t xml:space="preserve"> </w:t>
      </w:r>
      <w:r w:rsidRPr="00712340">
        <w:rPr>
          <w:rFonts w:ascii="GHEA Grapalat" w:hAnsi="GHEA Grapalat" w:cs="Sylfaen"/>
          <w:sz w:val="20"/>
          <w:lang w:val="ru-RU"/>
        </w:rPr>
        <w:t>ունի</w:t>
      </w:r>
      <w:r w:rsidRPr="00712340">
        <w:rPr>
          <w:rFonts w:ascii="GHEA Grapalat" w:hAnsi="GHEA Grapalat" w:cs="Sylfaen"/>
          <w:sz w:val="20"/>
          <w:lang w:val="af-ZA"/>
        </w:rPr>
        <w:t xml:space="preserve"> </w:t>
      </w:r>
      <w:r w:rsidRPr="00712340">
        <w:rPr>
          <w:rFonts w:ascii="GHEA Grapalat" w:hAnsi="GHEA Grapalat" w:cs="Sylfaen"/>
          <w:sz w:val="20"/>
          <w:lang w:val="ru-RU"/>
        </w:rPr>
        <w:t>օժանդակել</w:t>
      </w:r>
      <w:r w:rsidRPr="00712340">
        <w:rPr>
          <w:rFonts w:ascii="GHEA Grapalat" w:hAnsi="GHEA Grapalat" w:cs="Sylfaen"/>
          <w:sz w:val="20"/>
          <w:lang w:val="af-ZA"/>
        </w:rPr>
        <w:t xml:space="preserve"> մ</w:t>
      </w:r>
      <w:r w:rsidRPr="00712340">
        <w:rPr>
          <w:rFonts w:ascii="GHEA Grapalat" w:hAnsi="GHEA Grapalat" w:cs="Sylfaen"/>
          <w:sz w:val="20"/>
          <w:lang w:val="ru-RU"/>
        </w:rPr>
        <w:t>ասնակիցներին</w:t>
      </w:r>
      <w:r w:rsidRPr="00712340">
        <w:rPr>
          <w:rFonts w:ascii="GHEA Grapalat" w:hAnsi="GHEA Grapalat" w:cs="Sylfaen"/>
          <w:sz w:val="20"/>
          <w:lang w:val="af-ZA"/>
        </w:rPr>
        <w:t xml:space="preserve"> </w:t>
      </w:r>
      <w:r w:rsidRPr="00712340">
        <w:rPr>
          <w:rFonts w:ascii="GHEA Grapalat" w:hAnsi="GHEA Grapalat" w:cs="Sylfaen"/>
          <w:sz w:val="20"/>
          <w:lang w:val="ru-RU"/>
        </w:rPr>
        <w:t>հայտը</w:t>
      </w:r>
      <w:r w:rsidRPr="00712340">
        <w:rPr>
          <w:rFonts w:ascii="GHEA Grapalat" w:hAnsi="GHEA Grapalat" w:cs="Sylfaen"/>
          <w:sz w:val="20"/>
          <w:lang w:val="af-ZA"/>
        </w:rPr>
        <w:t xml:space="preserve"> </w:t>
      </w:r>
      <w:r w:rsidRPr="00712340">
        <w:rPr>
          <w:rFonts w:ascii="GHEA Grapalat" w:hAnsi="GHEA Grapalat" w:cs="Sylfaen"/>
          <w:sz w:val="20"/>
          <w:lang w:val="ru-RU"/>
        </w:rPr>
        <w:t>պատրաստելիս։</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1.2 </w:t>
      </w:r>
      <w:r w:rsidRPr="00712340">
        <w:rPr>
          <w:rFonts w:ascii="GHEA Grapalat" w:hAnsi="GHEA Grapalat" w:cs="Sylfaen"/>
          <w:sz w:val="20"/>
          <w:lang w:val="ru-RU"/>
        </w:rPr>
        <w:t>Նպատակահարմարության</w:t>
      </w:r>
      <w:r w:rsidRPr="00712340">
        <w:rPr>
          <w:rFonts w:ascii="GHEA Grapalat" w:hAnsi="GHEA Grapalat" w:cs="Sylfaen"/>
          <w:sz w:val="20"/>
          <w:lang w:val="af-ZA"/>
        </w:rPr>
        <w:t xml:space="preserve"> </w:t>
      </w:r>
      <w:r w:rsidRPr="00712340">
        <w:rPr>
          <w:rFonts w:ascii="GHEA Grapalat" w:hAnsi="GHEA Grapalat" w:cs="Sylfaen"/>
          <w:sz w:val="20"/>
          <w:lang w:val="ru-RU"/>
        </w:rPr>
        <w:t>դեպքում</w:t>
      </w:r>
      <w:r w:rsidRPr="00712340">
        <w:rPr>
          <w:rFonts w:ascii="GHEA Grapalat" w:hAnsi="GHEA Grapalat" w:cs="Sylfaen"/>
          <w:sz w:val="20"/>
          <w:lang w:val="af-ZA"/>
        </w:rPr>
        <w:t xml:space="preserve"> մ</w:t>
      </w:r>
      <w:r w:rsidRPr="00712340">
        <w:rPr>
          <w:rFonts w:ascii="GHEA Grapalat" w:hAnsi="GHEA Grapalat" w:cs="Sylfaen"/>
          <w:sz w:val="20"/>
          <w:lang w:val="ru-RU"/>
        </w:rPr>
        <w:t>ասնակիցը</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պահանջվող</w:t>
      </w:r>
      <w:r w:rsidRPr="00712340">
        <w:rPr>
          <w:rFonts w:ascii="GHEA Grapalat" w:hAnsi="GHEA Grapalat" w:cs="Sylfaen"/>
          <w:sz w:val="20"/>
          <w:lang w:val="af-ZA"/>
        </w:rPr>
        <w:t xml:space="preserve"> </w:t>
      </w:r>
      <w:r w:rsidRPr="00712340">
        <w:rPr>
          <w:rFonts w:ascii="GHEA Grapalat" w:hAnsi="GHEA Grapalat" w:cs="Sylfaen"/>
          <w:sz w:val="20"/>
          <w:lang w:val="ru-RU"/>
        </w:rPr>
        <w:t>տեղեկությունները</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հրահանգով</w:t>
      </w:r>
      <w:r w:rsidRPr="00712340">
        <w:rPr>
          <w:rFonts w:ascii="GHEA Grapalat" w:hAnsi="GHEA Grapalat" w:cs="Sylfaen"/>
          <w:sz w:val="20"/>
          <w:lang w:val="af-ZA"/>
        </w:rPr>
        <w:t xml:space="preserve"> </w:t>
      </w:r>
      <w:r w:rsidRPr="00712340">
        <w:rPr>
          <w:rFonts w:ascii="GHEA Grapalat" w:hAnsi="GHEA Grapalat" w:cs="Sylfaen"/>
          <w:sz w:val="20"/>
          <w:lang w:val="ru-RU"/>
        </w:rPr>
        <w:t>առաջարկվող</w:t>
      </w:r>
      <w:r w:rsidRPr="00712340">
        <w:rPr>
          <w:rFonts w:ascii="GHEA Grapalat" w:hAnsi="GHEA Grapalat" w:cs="Sylfaen"/>
          <w:sz w:val="20"/>
          <w:lang w:val="af-ZA"/>
        </w:rPr>
        <w:t xml:space="preserve"> </w:t>
      </w:r>
      <w:r w:rsidRPr="00712340">
        <w:rPr>
          <w:rFonts w:ascii="GHEA Grapalat" w:hAnsi="GHEA Grapalat" w:cs="Sylfaen"/>
          <w:sz w:val="20"/>
          <w:lang w:val="ru-RU"/>
        </w:rPr>
        <w:t>ձևերից</w:t>
      </w:r>
      <w:r w:rsidRPr="00712340">
        <w:rPr>
          <w:rFonts w:ascii="GHEA Grapalat" w:hAnsi="GHEA Grapalat" w:cs="Sylfaen"/>
          <w:sz w:val="20"/>
          <w:lang w:val="af-ZA"/>
        </w:rPr>
        <w:t xml:space="preserve"> </w:t>
      </w:r>
      <w:r w:rsidRPr="00712340">
        <w:rPr>
          <w:rFonts w:ascii="GHEA Grapalat" w:hAnsi="GHEA Grapalat" w:cs="Sylfaen"/>
          <w:sz w:val="20"/>
          <w:lang w:val="ru-RU"/>
        </w:rPr>
        <w:t>տարբերվող</w:t>
      </w:r>
      <w:r w:rsidRPr="00712340">
        <w:rPr>
          <w:rFonts w:ascii="GHEA Grapalat" w:hAnsi="GHEA Grapalat" w:cs="Sylfaen"/>
          <w:sz w:val="20"/>
          <w:lang w:val="af-ZA"/>
        </w:rPr>
        <w:t xml:space="preserve">` </w:t>
      </w:r>
      <w:r w:rsidRPr="00712340">
        <w:rPr>
          <w:rFonts w:ascii="GHEA Grapalat" w:hAnsi="GHEA Grapalat" w:cs="Sylfaen"/>
          <w:sz w:val="20"/>
          <w:lang w:val="ru-RU"/>
        </w:rPr>
        <w:t>այլ</w:t>
      </w:r>
      <w:r w:rsidRPr="00712340">
        <w:rPr>
          <w:rFonts w:ascii="GHEA Grapalat" w:hAnsi="GHEA Grapalat" w:cs="Sylfaen"/>
          <w:sz w:val="20"/>
          <w:lang w:val="af-ZA"/>
        </w:rPr>
        <w:t xml:space="preserve"> </w:t>
      </w:r>
      <w:r w:rsidRPr="00712340">
        <w:rPr>
          <w:rFonts w:ascii="GHEA Grapalat" w:hAnsi="GHEA Grapalat" w:cs="Sylfaen"/>
          <w:sz w:val="20"/>
          <w:lang w:val="ru-RU"/>
        </w:rPr>
        <w:t>ձևերով</w:t>
      </w:r>
      <w:r w:rsidRPr="00712340">
        <w:rPr>
          <w:rFonts w:ascii="GHEA Grapalat" w:hAnsi="GHEA Grapalat" w:cs="Sylfaen"/>
          <w:sz w:val="20"/>
          <w:lang w:val="af-ZA"/>
        </w:rPr>
        <w:t xml:space="preserve">` </w:t>
      </w:r>
      <w:r w:rsidRPr="00712340">
        <w:rPr>
          <w:rFonts w:ascii="GHEA Grapalat" w:hAnsi="GHEA Grapalat" w:cs="Sylfaen"/>
          <w:sz w:val="20"/>
          <w:lang w:val="ru-RU"/>
        </w:rPr>
        <w:t>պահպանելով</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պահանջվող</w:t>
      </w:r>
      <w:r w:rsidRPr="00712340">
        <w:rPr>
          <w:rFonts w:ascii="GHEA Grapalat" w:hAnsi="GHEA Grapalat" w:cs="Sylfaen"/>
          <w:sz w:val="20"/>
          <w:lang w:val="af-ZA"/>
        </w:rPr>
        <w:t xml:space="preserve"> </w:t>
      </w:r>
      <w:r w:rsidRPr="00712340">
        <w:rPr>
          <w:rFonts w:ascii="GHEA Grapalat" w:hAnsi="GHEA Grapalat" w:cs="Sylfaen"/>
          <w:sz w:val="20"/>
          <w:lang w:val="ru-RU"/>
        </w:rPr>
        <w:t>վավերապայմանները։</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 xml:space="preserve">1.3 </w:t>
      </w:r>
      <w:r w:rsidRPr="00712340">
        <w:rPr>
          <w:rFonts w:ascii="GHEA Grapalat" w:hAnsi="GHEA Grapalat" w:cs="Sylfaen"/>
          <w:sz w:val="20"/>
          <w:lang w:val="ru-RU"/>
        </w:rPr>
        <w:t>Հայտերը</w:t>
      </w:r>
      <w:r w:rsidRPr="00712340">
        <w:rPr>
          <w:rFonts w:ascii="GHEA Grapalat" w:hAnsi="GHEA Grapalat" w:cs="Sylfaen"/>
          <w:sz w:val="20"/>
          <w:lang w:val="af-ZA"/>
        </w:rPr>
        <w:t xml:space="preserve">, </w:t>
      </w:r>
      <w:r w:rsidRPr="00712340">
        <w:rPr>
          <w:rFonts w:ascii="GHEA Grapalat" w:hAnsi="GHEA Grapalat" w:cs="Sylfaen"/>
          <w:sz w:val="20"/>
          <w:lang w:val="ru-RU"/>
        </w:rPr>
        <w:t>հայերենից</w:t>
      </w:r>
      <w:r w:rsidRPr="00712340">
        <w:rPr>
          <w:rFonts w:ascii="GHEA Grapalat" w:hAnsi="GHEA Grapalat" w:cs="Sylfaen"/>
          <w:sz w:val="20"/>
          <w:lang w:val="af-ZA"/>
        </w:rPr>
        <w:t xml:space="preserve"> </w:t>
      </w:r>
      <w:r w:rsidRPr="00712340">
        <w:rPr>
          <w:rFonts w:ascii="GHEA Grapalat" w:hAnsi="GHEA Grapalat" w:cs="Sylfaen"/>
          <w:sz w:val="20"/>
          <w:lang w:val="ru-RU"/>
        </w:rPr>
        <w:t>բացի</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ներկայացվել</w:t>
      </w:r>
      <w:r w:rsidRPr="00712340">
        <w:rPr>
          <w:rFonts w:ascii="GHEA Grapalat" w:hAnsi="GHEA Grapalat" w:cs="Sylfaen"/>
          <w:sz w:val="20"/>
          <w:lang w:val="af-ZA"/>
        </w:rPr>
        <w:t xml:space="preserve"> </w:t>
      </w:r>
      <w:r w:rsidRPr="00712340">
        <w:rPr>
          <w:rFonts w:ascii="GHEA Grapalat" w:hAnsi="GHEA Grapalat" w:cs="Sylfaen"/>
          <w:sz w:val="20"/>
          <w:lang w:val="ru-RU"/>
        </w:rPr>
        <w:t>նաև</w:t>
      </w:r>
      <w:r w:rsidRPr="00712340">
        <w:rPr>
          <w:rFonts w:ascii="GHEA Grapalat" w:hAnsi="GHEA Grapalat" w:cs="Sylfaen"/>
          <w:sz w:val="20"/>
          <w:lang w:val="af-ZA"/>
        </w:rPr>
        <w:t xml:space="preserve"> </w:t>
      </w:r>
      <w:r w:rsidRPr="00712340">
        <w:rPr>
          <w:rFonts w:ascii="GHEA Grapalat" w:hAnsi="GHEA Grapalat" w:cs="Sylfaen"/>
          <w:sz w:val="20"/>
          <w:lang w:val="ru-RU"/>
        </w:rPr>
        <w:t>անգլերեն</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ռուսերեն։</w:t>
      </w:r>
      <w:r w:rsidRPr="00712340">
        <w:rPr>
          <w:rFonts w:ascii="GHEA Grapalat" w:hAnsi="GHEA Grapalat" w:cs="Sylfaen"/>
          <w:sz w:val="20"/>
          <w:lang w:val="af-ZA"/>
        </w:rPr>
        <w:t xml:space="preserve"> </w:t>
      </w:r>
    </w:p>
    <w:p w:rsidR="00631539" w:rsidRPr="00712340" w:rsidRDefault="00631539" w:rsidP="00631539">
      <w:pPr>
        <w:jc w:val="center"/>
        <w:rPr>
          <w:rFonts w:ascii="GHEA Grapalat" w:hAnsi="GHEA Grapalat"/>
          <w:b/>
          <w:szCs w:val="22"/>
          <w:lang w:val="af-ZA"/>
        </w:rPr>
      </w:pPr>
    </w:p>
    <w:p w:rsidR="00631539" w:rsidRPr="00712340" w:rsidRDefault="00631539" w:rsidP="00631539">
      <w:pPr>
        <w:jc w:val="center"/>
        <w:rPr>
          <w:rFonts w:ascii="GHEA Grapalat" w:hAnsi="GHEA Grapalat"/>
          <w:b/>
          <w:sz w:val="20"/>
          <w:lang w:val="af-ZA"/>
        </w:rPr>
      </w:pPr>
      <w:r w:rsidRPr="00712340">
        <w:rPr>
          <w:rFonts w:ascii="GHEA Grapalat" w:hAnsi="GHEA Grapalat"/>
          <w:b/>
          <w:sz w:val="20"/>
          <w:lang w:val="af-ZA"/>
        </w:rPr>
        <w:t xml:space="preserve">2. </w:t>
      </w:r>
      <w:r w:rsidRPr="00712340">
        <w:rPr>
          <w:rFonts w:ascii="GHEA Grapalat" w:hAnsi="GHEA Grapalat" w:cs="Sylfaen"/>
          <w:b/>
          <w:sz w:val="20"/>
          <w:lang w:val="es-ES"/>
        </w:rPr>
        <w:t>ԸՆԹԱՑԱԿԱՐԳԻ</w:t>
      </w:r>
      <w:r w:rsidRPr="00712340">
        <w:rPr>
          <w:rFonts w:ascii="GHEA Grapalat" w:hAnsi="GHEA Grapalat"/>
          <w:b/>
          <w:sz w:val="20"/>
          <w:lang w:val="af-ZA"/>
        </w:rPr>
        <w:t xml:space="preserve"> </w:t>
      </w:r>
      <w:r w:rsidRPr="00712340">
        <w:rPr>
          <w:rFonts w:ascii="GHEA Grapalat" w:hAnsi="GHEA Grapalat" w:cs="Sylfaen"/>
          <w:b/>
          <w:sz w:val="20"/>
          <w:lang w:val="es-ES"/>
        </w:rPr>
        <w:t>ՀԱՅՏԸ</w:t>
      </w:r>
    </w:p>
    <w:p w:rsidR="00631539" w:rsidRPr="00712340" w:rsidRDefault="00631539" w:rsidP="00631539">
      <w:pPr>
        <w:ind w:firstLine="720"/>
        <w:jc w:val="center"/>
        <w:rPr>
          <w:rFonts w:ascii="GHEA Grapalat" w:hAnsi="GHEA Grapalat"/>
          <w:szCs w:val="22"/>
          <w:lang w:val="af-ZA"/>
        </w:rPr>
      </w:pPr>
    </w:p>
    <w:p w:rsidR="00631539" w:rsidRPr="00712340" w:rsidRDefault="00631539" w:rsidP="00631539">
      <w:pPr>
        <w:ind w:firstLine="567"/>
        <w:jc w:val="both"/>
        <w:rPr>
          <w:rFonts w:ascii="GHEA Grapalat" w:hAnsi="GHEA Grapalat"/>
          <w:sz w:val="20"/>
          <w:szCs w:val="20"/>
          <w:lang w:val="es-ES"/>
        </w:rPr>
      </w:pPr>
      <w:r w:rsidRPr="00712340">
        <w:rPr>
          <w:rFonts w:ascii="GHEA Grapalat" w:hAnsi="GHEA Grapalat"/>
          <w:sz w:val="20"/>
          <w:szCs w:val="20"/>
          <w:lang w:val="hy-AM"/>
        </w:rPr>
        <w:t xml:space="preserve">Ընթացակարգին մասնակցելու համար </w:t>
      </w:r>
      <w:r w:rsidRPr="00712340">
        <w:rPr>
          <w:rFonts w:ascii="GHEA Grapalat" w:hAnsi="GHEA Grapalat"/>
          <w:sz w:val="20"/>
          <w:szCs w:val="20"/>
        </w:rPr>
        <w:t>մ</w:t>
      </w:r>
      <w:r w:rsidRPr="00712340">
        <w:rPr>
          <w:rFonts w:ascii="GHEA Grapalat" w:hAnsi="GHEA Grapalat"/>
          <w:sz w:val="20"/>
          <w:szCs w:val="20"/>
          <w:lang w:val="hy-AM"/>
        </w:rPr>
        <w:t xml:space="preserve">ասնակիցը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հրավերի</w:t>
      </w:r>
      <w:r w:rsidRPr="00712340">
        <w:rPr>
          <w:rFonts w:ascii="GHEA Grapalat" w:hAnsi="GHEA Grapalat"/>
          <w:sz w:val="20"/>
          <w:szCs w:val="20"/>
          <w:lang w:val="af-ZA"/>
        </w:rPr>
        <w:t xml:space="preserve"> 2-</w:t>
      </w:r>
      <w:r w:rsidRPr="00712340">
        <w:rPr>
          <w:rFonts w:ascii="GHEA Grapalat" w:hAnsi="GHEA Grapalat"/>
          <w:sz w:val="20"/>
          <w:szCs w:val="20"/>
        </w:rPr>
        <w:t>րդ</w:t>
      </w:r>
      <w:r w:rsidRPr="00712340">
        <w:rPr>
          <w:rFonts w:ascii="GHEA Grapalat" w:hAnsi="GHEA Grapalat"/>
          <w:sz w:val="20"/>
          <w:szCs w:val="20"/>
          <w:lang w:val="af-ZA"/>
        </w:rPr>
        <w:t xml:space="preserve"> </w:t>
      </w:r>
      <w:r w:rsidRPr="00712340">
        <w:rPr>
          <w:rFonts w:ascii="GHEA Grapalat" w:hAnsi="GHEA Grapalat"/>
          <w:sz w:val="20"/>
          <w:szCs w:val="20"/>
        </w:rPr>
        <w:t>մասի</w:t>
      </w:r>
      <w:r w:rsidRPr="00712340">
        <w:rPr>
          <w:rFonts w:ascii="GHEA Grapalat" w:hAnsi="GHEA Grapalat"/>
          <w:sz w:val="20"/>
          <w:szCs w:val="20"/>
          <w:lang w:val="af-ZA"/>
        </w:rPr>
        <w:t xml:space="preserve"> 3-</w:t>
      </w:r>
      <w:r w:rsidRPr="00712340">
        <w:rPr>
          <w:rFonts w:ascii="GHEA Grapalat" w:hAnsi="GHEA Grapalat"/>
          <w:sz w:val="20"/>
          <w:szCs w:val="20"/>
        </w:rPr>
        <w:t>րդ</w:t>
      </w:r>
      <w:r w:rsidRPr="00712340">
        <w:rPr>
          <w:rFonts w:ascii="GHEA Grapalat" w:hAnsi="GHEA Grapalat"/>
          <w:sz w:val="20"/>
          <w:szCs w:val="20"/>
          <w:lang w:val="af-ZA"/>
        </w:rPr>
        <w:t xml:space="preserve"> </w:t>
      </w:r>
      <w:r w:rsidRPr="00712340">
        <w:rPr>
          <w:rFonts w:ascii="GHEA Grapalat" w:hAnsi="GHEA Grapalat"/>
          <w:sz w:val="20"/>
          <w:szCs w:val="20"/>
        </w:rPr>
        <w:t>բաժնով</w:t>
      </w:r>
      <w:r w:rsidRPr="00712340">
        <w:rPr>
          <w:rFonts w:ascii="GHEA Grapalat" w:hAnsi="GHEA Grapalat"/>
          <w:sz w:val="20"/>
          <w:szCs w:val="20"/>
          <w:lang w:val="af-ZA"/>
        </w:rPr>
        <w:t xml:space="preserve"> </w:t>
      </w:r>
      <w:r w:rsidRPr="00712340">
        <w:rPr>
          <w:rFonts w:ascii="GHEA Grapalat" w:hAnsi="GHEA Grapalat"/>
          <w:sz w:val="20"/>
          <w:szCs w:val="20"/>
        </w:rPr>
        <w:t>սահմանված</w:t>
      </w:r>
      <w:r w:rsidRPr="00712340">
        <w:rPr>
          <w:rFonts w:ascii="GHEA Grapalat" w:hAnsi="GHEA Grapalat"/>
          <w:sz w:val="20"/>
          <w:szCs w:val="20"/>
          <w:lang w:val="af-ZA"/>
        </w:rPr>
        <w:t xml:space="preserve"> </w:t>
      </w:r>
      <w:r w:rsidRPr="00712340">
        <w:rPr>
          <w:rFonts w:ascii="GHEA Grapalat" w:hAnsi="GHEA Grapalat"/>
          <w:sz w:val="20"/>
          <w:szCs w:val="20"/>
        </w:rPr>
        <w:t>կարգով</w:t>
      </w:r>
      <w:r w:rsidRPr="0071234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12340">
        <w:rPr>
          <w:rFonts w:ascii="GHEA Grapalat" w:hAnsi="GHEA Grapalat"/>
          <w:sz w:val="20"/>
          <w:szCs w:val="20"/>
          <w:lang w:val="es-ES"/>
        </w:rPr>
        <w:t>ը (տեղեկությունները):</w:t>
      </w:r>
    </w:p>
    <w:p w:rsidR="00631539" w:rsidRPr="00712340" w:rsidRDefault="00631539" w:rsidP="00631539">
      <w:pPr>
        <w:ind w:firstLine="567"/>
        <w:jc w:val="both"/>
        <w:rPr>
          <w:rFonts w:ascii="GHEA Grapalat" w:hAnsi="GHEA Grapalat" w:cs="Sylfaen"/>
          <w:sz w:val="20"/>
          <w:lang w:val="es-ES"/>
        </w:rPr>
      </w:pPr>
      <w:r w:rsidRPr="00712340">
        <w:rPr>
          <w:rFonts w:ascii="GHEA Grapalat" w:hAnsi="GHEA Grapalat" w:cs="Sylfaen"/>
          <w:sz w:val="20"/>
        </w:rPr>
        <w:t>Մասնակիցը</w:t>
      </w:r>
      <w:r w:rsidRPr="00712340">
        <w:rPr>
          <w:rFonts w:ascii="GHEA Grapalat" w:hAnsi="GHEA Grapalat" w:cs="Sylfaen"/>
          <w:sz w:val="20"/>
          <w:lang w:val="es-ES"/>
        </w:rPr>
        <w:t xml:space="preserve"> </w:t>
      </w:r>
      <w:r w:rsidRPr="00712340">
        <w:rPr>
          <w:rFonts w:ascii="GHEA Grapalat" w:hAnsi="GHEA Grapalat" w:cs="Sylfaen"/>
          <w:sz w:val="20"/>
        </w:rPr>
        <w:t>հայտով</w:t>
      </w:r>
      <w:r w:rsidRPr="00712340">
        <w:rPr>
          <w:rFonts w:ascii="GHEA Grapalat" w:hAnsi="GHEA Grapalat" w:cs="Sylfaen"/>
          <w:sz w:val="20"/>
          <w:lang w:val="es-ES"/>
        </w:rPr>
        <w:t xml:space="preserve"> </w:t>
      </w:r>
      <w:r w:rsidRPr="00712340">
        <w:rPr>
          <w:rFonts w:ascii="GHEA Grapalat" w:hAnsi="GHEA Grapalat" w:cs="Sylfaen"/>
          <w:sz w:val="20"/>
        </w:rPr>
        <w:t>ներկայացնում</w:t>
      </w:r>
      <w:r w:rsidRPr="00712340">
        <w:rPr>
          <w:rFonts w:ascii="GHEA Grapalat" w:hAnsi="GHEA Grapalat" w:cs="Sylfaen"/>
          <w:sz w:val="20"/>
          <w:lang w:val="es-ES"/>
        </w:rPr>
        <w:t xml:space="preserve"> </w:t>
      </w:r>
      <w:r w:rsidRPr="00712340">
        <w:rPr>
          <w:rFonts w:ascii="GHEA Grapalat" w:hAnsi="GHEA Grapalat" w:cs="Sylfaen"/>
          <w:sz w:val="20"/>
        </w:rPr>
        <w:t>է</w:t>
      </w:r>
      <w:r w:rsidRPr="00712340">
        <w:rPr>
          <w:rFonts w:ascii="GHEA Grapalat" w:hAnsi="GHEA Grapalat" w:cs="Sylfaen"/>
          <w:sz w:val="20"/>
          <w:lang w:val="es-ES"/>
        </w:rPr>
        <w:t xml:space="preserve"> </w:t>
      </w:r>
      <w:r w:rsidRPr="00712340">
        <w:rPr>
          <w:rFonts w:ascii="GHEA Grapalat" w:hAnsi="GHEA Grapalat" w:cs="Sylfaen"/>
          <w:sz w:val="20"/>
        </w:rPr>
        <w:t>իր</w:t>
      </w:r>
      <w:r w:rsidRPr="00712340">
        <w:rPr>
          <w:rFonts w:ascii="GHEA Grapalat" w:hAnsi="GHEA Grapalat" w:cs="Sylfaen"/>
          <w:sz w:val="20"/>
          <w:lang w:val="es-ES"/>
        </w:rPr>
        <w:t xml:space="preserve"> </w:t>
      </w:r>
      <w:r w:rsidRPr="00712340">
        <w:rPr>
          <w:rFonts w:ascii="GHEA Grapalat" w:hAnsi="GHEA Grapalat" w:cs="Sylfaen"/>
          <w:sz w:val="20"/>
        </w:rPr>
        <w:t>կողմից</w:t>
      </w:r>
      <w:r w:rsidRPr="00712340">
        <w:rPr>
          <w:rFonts w:ascii="GHEA Grapalat" w:hAnsi="GHEA Grapalat" w:cs="Sylfaen"/>
          <w:sz w:val="20"/>
          <w:lang w:val="es-ES"/>
        </w:rPr>
        <w:t xml:space="preserve"> </w:t>
      </w:r>
      <w:r w:rsidRPr="00712340">
        <w:rPr>
          <w:rFonts w:ascii="GHEA Grapalat" w:hAnsi="GHEA Grapalat" w:cs="Sylfaen"/>
          <w:sz w:val="20"/>
        </w:rPr>
        <w:t>հաստատված</w:t>
      </w:r>
      <w:r w:rsidRPr="00712340">
        <w:rPr>
          <w:rFonts w:ascii="GHEA Grapalat" w:hAnsi="GHEA Grapalat" w:cs="Sylfaen"/>
          <w:sz w:val="20"/>
          <w:lang w:val="es-ES"/>
        </w:rPr>
        <w:t>`</w:t>
      </w:r>
    </w:p>
    <w:p w:rsidR="00631539" w:rsidRPr="00712340" w:rsidRDefault="00631539" w:rsidP="00631539">
      <w:pPr>
        <w:ind w:firstLine="567"/>
        <w:jc w:val="both"/>
        <w:rPr>
          <w:rFonts w:ascii="GHEA Grapalat" w:hAnsi="GHEA Grapalat" w:cs="Sylfaen"/>
          <w:sz w:val="20"/>
          <w:lang w:val="es-ES"/>
        </w:rPr>
      </w:pPr>
      <w:r w:rsidRPr="00712340">
        <w:rPr>
          <w:rFonts w:ascii="GHEA Grapalat" w:hAnsi="GHEA Grapalat" w:cs="Sylfaen"/>
          <w:sz w:val="20"/>
          <w:lang w:val="es-ES"/>
        </w:rPr>
        <w:t xml:space="preserve">2.1 </w:t>
      </w:r>
      <w:r w:rsidRPr="00712340">
        <w:rPr>
          <w:rFonts w:ascii="GHEA Grapalat" w:hAnsi="GHEA Grapalat" w:cs="Sylfaen"/>
          <w:sz w:val="20"/>
          <w:lang w:val="ru-RU"/>
        </w:rPr>
        <w:t>ընթացակարգին</w:t>
      </w:r>
      <w:r w:rsidRPr="00712340">
        <w:rPr>
          <w:rFonts w:ascii="GHEA Grapalat" w:hAnsi="GHEA Grapalat" w:cs="Sylfaen"/>
          <w:sz w:val="20"/>
          <w:lang w:val="af-ZA"/>
        </w:rPr>
        <w:t xml:space="preserve"> </w:t>
      </w:r>
      <w:r w:rsidRPr="00712340">
        <w:rPr>
          <w:rFonts w:ascii="GHEA Grapalat" w:hAnsi="GHEA Grapalat" w:cs="Sylfaen"/>
          <w:sz w:val="20"/>
          <w:lang w:val="ru-RU"/>
        </w:rPr>
        <w:t>մասնակցելու</w:t>
      </w:r>
      <w:r w:rsidRPr="00712340">
        <w:rPr>
          <w:rFonts w:ascii="GHEA Grapalat" w:hAnsi="GHEA Grapalat" w:cs="Sylfaen"/>
          <w:sz w:val="20"/>
          <w:lang w:val="af-ZA"/>
        </w:rPr>
        <w:t xml:space="preserve"> </w:t>
      </w:r>
      <w:r w:rsidRPr="00712340">
        <w:rPr>
          <w:rFonts w:ascii="GHEA Grapalat" w:hAnsi="GHEA Grapalat" w:cs="Sylfaen"/>
          <w:sz w:val="20"/>
          <w:lang w:val="ru-RU"/>
        </w:rPr>
        <w:t>դիմում</w:t>
      </w:r>
      <w:r w:rsidRPr="00712340">
        <w:rPr>
          <w:rFonts w:ascii="GHEA Grapalat" w:hAnsi="GHEA Grapalat" w:cs="Sylfaen"/>
          <w:sz w:val="20"/>
          <w:lang w:val="es-ES"/>
        </w:rPr>
        <w:t>-</w:t>
      </w:r>
      <w:r w:rsidRPr="00712340">
        <w:rPr>
          <w:rFonts w:ascii="GHEA Grapalat" w:hAnsi="GHEA Grapalat" w:cs="Sylfaen"/>
          <w:sz w:val="20"/>
        </w:rPr>
        <w:t>հայտարարություն</w:t>
      </w:r>
      <w:r w:rsidRPr="00712340">
        <w:rPr>
          <w:rFonts w:ascii="GHEA Grapalat" w:hAnsi="GHEA Grapalat" w:cs="Sylfaen"/>
          <w:sz w:val="20"/>
          <w:lang w:val="af-ZA"/>
        </w:rPr>
        <w:t>` համաձայն հ</w:t>
      </w:r>
      <w:r w:rsidRPr="00712340">
        <w:rPr>
          <w:rFonts w:ascii="GHEA Grapalat" w:hAnsi="GHEA Grapalat" w:cs="Sylfaen"/>
          <w:sz w:val="20"/>
          <w:lang w:val="ru-RU"/>
        </w:rPr>
        <w:t>ավելված</w:t>
      </w:r>
      <w:r w:rsidRPr="00712340">
        <w:rPr>
          <w:rFonts w:ascii="GHEA Grapalat" w:hAnsi="GHEA Grapalat" w:cs="Sylfaen"/>
          <w:sz w:val="20"/>
          <w:lang w:val="af-ZA"/>
        </w:rPr>
        <w:t xml:space="preserve"> N 1-ի</w:t>
      </w:r>
      <w:r w:rsidRPr="00712340">
        <w:rPr>
          <w:rFonts w:ascii="GHEA Grapalat" w:hAnsi="GHEA Grapalat" w:cs="Sylfaen"/>
          <w:sz w:val="20"/>
          <w:lang w:val="es-ES"/>
        </w:rPr>
        <w:t>.</w:t>
      </w:r>
    </w:p>
    <w:p w:rsidR="00631539" w:rsidRPr="00712340" w:rsidRDefault="00631539" w:rsidP="00631539">
      <w:pPr>
        <w:pStyle w:val="norm"/>
        <w:spacing w:line="276" w:lineRule="auto"/>
        <w:ind w:firstLine="567"/>
        <w:rPr>
          <w:rFonts w:ascii="GHEA Grapalat" w:hAnsi="GHEA Grapalat" w:cs="Sylfaen"/>
          <w:sz w:val="20"/>
          <w:szCs w:val="24"/>
          <w:lang w:val="af-ZA" w:eastAsia="en-US"/>
        </w:rPr>
      </w:pPr>
      <w:r w:rsidRPr="00712340">
        <w:rPr>
          <w:rFonts w:ascii="GHEA Grapalat" w:hAnsi="GHEA Grapalat" w:cs="Sylfaen"/>
          <w:sz w:val="20"/>
          <w:lang w:val="af-ZA"/>
        </w:rPr>
        <w:t xml:space="preserve">2.2 </w:t>
      </w:r>
      <w:r w:rsidRPr="00712340">
        <w:rPr>
          <w:rFonts w:ascii="GHEA Grapalat" w:hAnsi="GHEA Grapalat" w:cs="Sylfaen"/>
          <w:sz w:val="20"/>
          <w:szCs w:val="24"/>
          <w:lang w:eastAsia="en-US"/>
        </w:rPr>
        <w:t>գործակալության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պատճենը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դրա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կողմ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հանդիսացող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անձի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տվյալները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պայմանագիրն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իրականացվելու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գործակալության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միջոցով</w:t>
      </w:r>
      <w:r w:rsidRPr="00712340">
        <w:rPr>
          <w:rFonts w:ascii="GHEA Grapalat" w:hAnsi="GHEA Grapalat" w:cs="Sylfaen"/>
          <w:sz w:val="20"/>
          <w:szCs w:val="24"/>
          <w:lang w:val="af-ZA" w:eastAsia="en-US"/>
        </w:rPr>
        <w:t>.</w:t>
      </w:r>
    </w:p>
    <w:p w:rsidR="00631539" w:rsidRPr="007B2F09" w:rsidRDefault="00631539" w:rsidP="00631539">
      <w:pPr>
        <w:pStyle w:val="norm"/>
        <w:spacing w:line="240" w:lineRule="auto"/>
        <w:ind w:firstLine="567"/>
        <w:rPr>
          <w:rFonts w:ascii="GHEA Grapalat" w:hAnsi="GHEA Grapalat" w:cs="Sylfaen"/>
          <w:color w:val="FFFFFF"/>
          <w:sz w:val="20"/>
          <w:szCs w:val="24"/>
          <w:lang w:val="af-ZA" w:eastAsia="en-US"/>
        </w:rPr>
      </w:pPr>
      <w:r w:rsidRPr="00712340">
        <w:rPr>
          <w:rFonts w:ascii="GHEA Grapalat" w:hAnsi="GHEA Grapalat" w:cs="Sylfaen"/>
          <w:sz w:val="20"/>
          <w:szCs w:val="24"/>
          <w:lang w:val="af-ZA" w:eastAsia="en-US"/>
        </w:rPr>
        <w:t xml:space="preserve">2.3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պայմանագիրը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մասնակիցները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գնման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ընթացակարգին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կարգով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կոնսորցիումով</w:t>
      </w:r>
      <w:r w:rsidRPr="00712340">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15</w:t>
      </w:r>
      <w:r>
        <w:rPr>
          <w:rFonts w:ascii="GHEA Grapalat" w:hAnsi="GHEA Grapalat" w:cs="Sylfaen"/>
          <w:sz w:val="20"/>
          <w:szCs w:val="24"/>
          <w:lang w:val="af-ZA" w:eastAsia="en-US"/>
        </w:rPr>
        <w:t xml:space="preserve"> </w:t>
      </w:r>
      <w:r w:rsidRPr="007B2F09">
        <w:rPr>
          <w:rFonts w:ascii="GHEA Grapalat" w:hAnsi="GHEA Grapalat" w:cs="Sylfaen"/>
          <w:color w:val="FFFFFF"/>
          <w:sz w:val="20"/>
          <w:szCs w:val="24"/>
          <w:lang w:val="af-ZA" w:eastAsia="en-US"/>
        </w:rPr>
        <w:t xml:space="preserve">  </w:t>
      </w:r>
      <w:r w:rsidRPr="007B2F09">
        <w:rPr>
          <w:rStyle w:val="FootnoteReference"/>
          <w:rFonts w:ascii="GHEA Grapalat" w:hAnsi="GHEA Grapalat" w:cs="Sylfaen"/>
          <w:color w:val="FFFFFF"/>
          <w:sz w:val="20"/>
          <w:szCs w:val="24"/>
          <w:lang w:val="af-ZA" w:eastAsia="en-US"/>
        </w:rPr>
        <w:footnoteReference w:id="8"/>
      </w:r>
    </w:p>
    <w:p w:rsidR="00631539" w:rsidRPr="00631539" w:rsidRDefault="00631539" w:rsidP="00631539">
      <w:pPr>
        <w:ind w:firstLine="567"/>
        <w:jc w:val="both"/>
        <w:rPr>
          <w:rFonts w:ascii="GHEA Grapalat" w:hAnsi="GHEA Grapalat"/>
          <w:sz w:val="20"/>
          <w:vertAlign w:val="superscript"/>
          <w:lang w:val="af-ZA"/>
        </w:rPr>
      </w:pPr>
      <w:r w:rsidRPr="00E02338">
        <w:rPr>
          <w:rFonts w:ascii="GHEA Grapalat" w:hAnsi="GHEA Grapalat" w:cs="Sylfaen"/>
          <w:sz w:val="20"/>
          <w:lang w:val="af-ZA"/>
        </w:rPr>
        <w:t xml:space="preserve">2.4 </w:t>
      </w:r>
      <w:r w:rsidRPr="00E02338">
        <w:rPr>
          <w:rFonts w:ascii="GHEA Grapalat" w:hAnsi="GHEA Grapalat" w:cs="Sylfaen"/>
          <w:sz w:val="20"/>
          <w:lang w:val="hy-AM"/>
        </w:rPr>
        <w:t>հայտի</w:t>
      </w:r>
      <w:r w:rsidRPr="00E02338">
        <w:rPr>
          <w:rFonts w:ascii="GHEA Grapalat" w:hAnsi="GHEA Grapalat" w:cs="Sylfaen"/>
          <w:sz w:val="20"/>
          <w:lang w:val="af-ZA"/>
        </w:rPr>
        <w:t xml:space="preserve"> </w:t>
      </w:r>
      <w:r w:rsidRPr="00E02338">
        <w:rPr>
          <w:rFonts w:ascii="GHEA Grapalat" w:hAnsi="GHEA Grapalat" w:cs="Sylfaen"/>
          <w:sz w:val="20"/>
          <w:lang w:val="hy-AM"/>
        </w:rPr>
        <w:t>ապահովում, որը ներկայացվում է կանխիկ փողի կամ բանկային երաշխիքի ձևով</w:t>
      </w:r>
      <w:r w:rsidRPr="00631539">
        <w:rPr>
          <w:rFonts w:ascii="GHEA Grapalat" w:hAnsi="GHEA Grapalat" w:cs="Sylfaen"/>
          <w:sz w:val="20"/>
          <w:lang w:val="af-ZA"/>
        </w:rPr>
        <w:t xml:space="preserve"> (</w:t>
      </w:r>
      <w:r w:rsidRPr="00E02338">
        <w:rPr>
          <w:rFonts w:ascii="GHEA Grapalat" w:hAnsi="GHEA Grapalat" w:cs="Sylfaen"/>
          <w:sz w:val="20"/>
        </w:rPr>
        <w:t>հավելված</w:t>
      </w:r>
      <w:r w:rsidRPr="00631539">
        <w:rPr>
          <w:rFonts w:ascii="GHEA Grapalat" w:hAnsi="GHEA Grapalat" w:cs="Sylfaen"/>
          <w:sz w:val="20"/>
          <w:lang w:val="af-ZA"/>
        </w:rPr>
        <w:t xml:space="preserve"> N 3)</w:t>
      </w:r>
      <w:r w:rsidRPr="00E02338">
        <w:rPr>
          <w:rFonts w:ascii="GHEA Grapalat" w:hAnsi="GHEA Grapalat" w:cs="Sylfaen"/>
          <w:sz w:val="20"/>
          <w:lang w:val="hy-AM"/>
        </w:rPr>
        <w:t xml:space="preserve">: </w:t>
      </w:r>
      <w:r w:rsidRPr="00E02338">
        <w:rPr>
          <w:rFonts w:ascii="GHEA Grapalat" w:hAnsi="GHEA Grapalat" w:cs="Sylfaen"/>
          <w:sz w:val="20"/>
        </w:rPr>
        <w:t>Ընդ</w:t>
      </w:r>
      <w:r w:rsidRPr="00E02338">
        <w:rPr>
          <w:rFonts w:ascii="GHEA Grapalat" w:hAnsi="GHEA Grapalat" w:cs="Sylfaen"/>
          <w:sz w:val="20"/>
          <w:lang w:val="af-ZA"/>
        </w:rPr>
        <w:t xml:space="preserve"> </w:t>
      </w:r>
      <w:r w:rsidRPr="00E02338">
        <w:rPr>
          <w:rFonts w:ascii="GHEA Grapalat" w:hAnsi="GHEA Grapalat" w:cs="Sylfaen"/>
          <w:sz w:val="20"/>
        </w:rPr>
        <w:t>որում</w:t>
      </w:r>
      <w:r w:rsidRPr="00E02338">
        <w:rPr>
          <w:rFonts w:ascii="GHEA Grapalat" w:hAnsi="GHEA Grapalat" w:cs="Sylfaen"/>
          <w:sz w:val="20"/>
          <w:lang w:val="af-ZA"/>
        </w:rPr>
        <w:t xml:space="preserve"> </w:t>
      </w:r>
      <w:r w:rsidRPr="00E02338">
        <w:rPr>
          <w:rFonts w:ascii="GHEA Grapalat" w:hAnsi="GHEA Grapalat" w:cs="Sylfaen"/>
          <w:sz w:val="20"/>
        </w:rPr>
        <w:t>հայտով</w:t>
      </w:r>
      <w:r w:rsidRPr="00E02338">
        <w:rPr>
          <w:rFonts w:ascii="GHEA Grapalat" w:hAnsi="GHEA Grapalat" w:cs="Sylfaen"/>
          <w:sz w:val="20"/>
          <w:lang w:val="af-ZA"/>
        </w:rPr>
        <w:t xml:space="preserve"> </w:t>
      </w:r>
      <w:r w:rsidRPr="00E02338">
        <w:rPr>
          <w:rFonts w:ascii="GHEA Grapalat" w:hAnsi="GHEA Grapalat" w:cs="Sylfaen"/>
          <w:sz w:val="20"/>
          <w:lang w:val="hy-AM"/>
        </w:rPr>
        <w:t>ներկայացվում է կանխիկ փողի վճարումը հավաստող</w:t>
      </w:r>
      <w:r w:rsidRPr="00E02338">
        <w:rPr>
          <w:rFonts w:ascii="GHEA Grapalat" w:hAnsi="GHEA Grapalat" w:cs="Sylfaen"/>
          <w:sz w:val="20"/>
          <w:lang w:val="af-ZA"/>
        </w:rPr>
        <w:t xml:space="preserve"> </w:t>
      </w:r>
      <w:r w:rsidRPr="00E02338">
        <w:rPr>
          <w:rFonts w:ascii="GHEA Grapalat" w:hAnsi="GHEA Grapalat" w:cs="Sylfaen"/>
          <w:sz w:val="20"/>
        </w:rPr>
        <w:t>բնօրինակ</w:t>
      </w:r>
      <w:r w:rsidRPr="00E02338">
        <w:rPr>
          <w:rFonts w:ascii="GHEA Grapalat" w:hAnsi="GHEA Grapalat" w:cs="Sylfaen"/>
          <w:sz w:val="20"/>
          <w:lang w:val="af-ZA"/>
        </w:rPr>
        <w:t xml:space="preserve"> </w:t>
      </w:r>
      <w:r w:rsidRPr="00E02338">
        <w:rPr>
          <w:rFonts w:ascii="GHEA Grapalat" w:hAnsi="GHEA Grapalat" w:cs="Sylfaen"/>
          <w:sz w:val="20"/>
        </w:rPr>
        <w:t>փաստաթղթի</w:t>
      </w:r>
      <w:r w:rsidRPr="00E02338">
        <w:rPr>
          <w:rFonts w:ascii="GHEA Grapalat" w:hAnsi="GHEA Grapalat" w:cs="Sylfaen"/>
          <w:sz w:val="20"/>
          <w:lang w:val="af-ZA"/>
        </w:rPr>
        <w:t xml:space="preserve"> </w:t>
      </w:r>
      <w:r w:rsidRPr="00E02338">
        <w:rPr>
          <w:rFonts w:ascii="GHEA Grapalat" w:hAnsi="GHEA Grapalat" w:cs="Sylfaen"/>
          <w:sz w:val="20"/>
        </w:rPr>
        <w:t>կամ</w:t>
      </w:r>
      <w:r w:rsidRPr="00E02338">
        <w:rPr>
          <w:rFonts w:ascii="GHEA Grapalat" w:hAnsi="GHEA Grapalat" w:cs="Sylfaen"/>
          <w:sz w:val="20"/>
          <w:lang w:val="af-ZA"/>
        </w:rPr>
        <w:t xml:space="preserve"> </w:t>
      </w:r>
      <w:r w:rsidRPr="00E02338">
        <w:rPr>
          <w:rFonts w:ascii="GHEA Grapalat" w:hAnsi="GHEA Grapalat" w:cs="Sylfaen"/>
          <w:sz w:val="20"/>
        </w:rPr>
        <w:t>բանկային</w:t>
      </w:r>
      <w:r w:rsidRPr="00E02338">
        <w:rPr>
          <w:rFonts w:ascii="GHEA Grapalat" w:hAnsi="GHEA Grapalat" w:cs="Sylfaen"/>
          <w:sz w:val="20"/>
          <w:lang w:val="af-ZA"/>
        </w:rPr>
        <w:t xml:space="preserve"> </w:t>
      </w:r>
      <w:r w:rsidRPr="00E02338">
        <w:rPr>
          <w:rFonts w:ascii="GHEA Grapalat" w:hAnsi="GHEA Grapalat" w:cs="Sylfaen"/>
          <w:sz w:val="20"/>
        </w:rPr>
        <w:t>երաշխիքի</w:t>
      </w:r>
      <w:r w:rsidRPr="00E02338">
        <w:rPr>
          <w:rFonts w:ascii="GHEA Grapalat" w:hAnsi="GHEA Grapalat" w:cs="Sylfaen"/>
          <w:sz w:val="20"/>
          <w:lang w:val="af-ZA"/>
        </w:rPr>
        <w:t xml:space="preserve"> </w:t>
      </w:r>
      <w:r w:rsidRPr="00E02338">
        <w:rPr>
          <w:rFonts w:ascii="GHEA Grapalat" w:hAnsi="GHEA Grapalat" w:cs="Sylfaen"/>
          <w:sz w:val="20"/>
        </w:rPr>
        <w:t>բնօրինակը</w:t>
      </w:r>
      <w:r w:rsidRPr="00631539">
        <w:rPr>
          <w:rFonts w:ascii="GHEA Grapalat" w:hAnsi="GHEA Grapalat" w:cs="Sylfaen"/>
          <w:sz w:val="20"/>
          <w:lang w:val="af-ZA"/>
        </w:rPr>
        <w:t>:</w:t>
      </w:r>
      <w:r w:rsidRPr="00E02338">
        <w:rPr>
          <w:rFonts w:ascii="GHEA Grapalat" w:hAnsi="GHEA Grapalat" w:cs="Sylfaen"/>
          <w:sz w:val="20"/>
          <w:lang w:val="hy-AM"/>
        </w:rPr>
        <w:t xml:space="preserve"> </w:t>
      </w:r>
      <w:r w:rsidRPr="00631539">
        <w:rPr>
          <w:rFonts w:ascii="GHEA Grapalat" w:hAnsi="GHEA Grapalat"/>
          <w:sz w:val="20"/>
          <w:vertAlign w:val="superscript"/>
          <w:lang w:val="af-ZA"/>
        </w:rPr>
        <w:t>16</w:t>
      </w:r>
      <w:r w:rsidRPr="00E02338">
        <w:rPr>
          <w:rStyle w:val="FootnoteReference"/>
          <w:rFonts w:ascii="GHEA Grapalat" w:hAnsi="GHEA Grapalat"/>
          <w:color w:val="FFFFFF"/>
          <w:sz w:val="20"/>
          <w:lang w:val="hy-AM"/>
        </w:rPr>
        <w:footnoteReference w:id="9"/>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cs="Sylfaen"/>
          <w:sz w:val="20"/>
          <w:lang w:val="af-ZA"/>
        </w:rPr>
        <w:t>2.</w:t>
      </w:r>
      <w:r>
        <w:rPr>
          <w:rFonts w:ascii="GHEA Grapalat" w:hAnsi="GHEA Grapalat" w:cs="Sylfaen"/>
          <w:sz w:val="20"/>
          <w:lang w:val="af-ZA"/>
        </w:rPr>
        <w:t xml:space="preserve">5 </w:t>
      </w:r>
      <w:r w:rsidRPr="00712340">
        <w:rPr>
          <w:rFonts w:ascii="GHEA Grapalat" w:hAnsi="GHEA Grapalat" w:cs="Sylfaen"/>
          <w:sz w:val="20"/>
          <w:lang w:val="hy-AM"/>
        </w:rPr>
        <w:t>գնային</w:t>
      </w:r>
      <w:r w:rsidRPr="00712340">
        <w:rPr>
          <w:rFonts w:ascii="GHEA Grapalat" w:hAnsi="GHEA Grapalat" w:cs="Sylfaen"/>
          <w:sz w:val="20"/>
          <w:lang w:val="af-ZA"/>
        </w:rPr>
        <w:t xml:space="preserve"> </w:t>
      </w:r>
      <w:r w:rsidRPr="00712340">
        <w:rPr>
          <w:rFonts w:ascii="GHEA Grapalat" w:hAnsi="GHEA Grapalat" w:cs="Sylfaen"/>
          <w:sz w:val="20"/>
          <w:lang w:val="hy-AM"/>
        </w:rPr>
        <w:t>առաջարկ</w:t>
      </w:r>
      <w:r w:rsidRPr="00712340">
        <w:rPr>
          <w:rFonts w:ascii="GHEA Grapalat" w:hAnsi="GHEA Grapalat" w:cs="Sylfaen"/>
          <w:sz w:val="20"/>
          <w:lang w:val="af-ZA"/>
        </w:rPr>
        <w:t xml:space="preserve">` </w:t>
      </w:r>
      <w:r w:rsidRPr="00712340">
        <w:rPr>
          <w:rFonts w:ascii="GHEA Grapalat" w:hAnsi="GHEA Grapalat" w:cs="Sylfaen"/>
          <w:sz w:val="20"/>
          <w:lang w:val="hy-AM"/>
        </w:rPr>
        <w:t>համաձայն</w:t>
      </w:r>
      <w:r w:rsidRPr="00712340">
        <w:rPr>
          <w:rFonts w:ascii="GHEA Grapalat" w:hAnsi="GHEA Grapalat" w:cs="Sylfaen"/>
          <w:sz w:val="20"/>
          <w:lang w:val="af-ZA"/>
        </w:rPr>
        <w:t xml:space="preserve"> </w:t>
      </w:r>
      <w:r w:rsidRPr="00712340">
        <w:rPr>
          <w:rFonts w:ascii="GHEA Grapalat" w:hAnsi="GHEA Grapalat" w:cs="Sylfaen"/>
          <w:sz w:val="20"/>
          <w:lang w:val="hy-AM"/>
        </w:rPr>
        <w:t>հավելված</w:t>
      </w:r>
      <w:r w:rsidRPr="00712340">
        <w:rPr>
          <w:rFonts w:ascii="GHEA Grapalat" w:hAnsi="GHEA Grapalat" w:cs="Sylfaen"/>
          <w:sz w:val="20"/>
          <w:lang w:val="af-ZA"/>
        </w:rPr>
        <w:t xml:space="preserve"> N 2-</w:t>
      </w:r>
      <w:r w:rsidRPr="00712340">
        <w:rPr>
          <w:rFonts w:ascii="GHEA Grapalat" w:hAnsi="GHEA Grapalat" w:cs="Sylfaen"/>
          <w:sz w:val="20"/>
          <w:lang w:val="hy-AM"/>
        </w:rPr>
        <w:t>ի</w:t>
      </w:r>
      <w:r w:rsidRPr="00712340">
        <w:rPr>
          <w:rFonts w:ascii="GHEA Grapalat" w:hAnsi="GHEA Grapalat" w:cs="Sylfaen"/>
          <w:sz w:val="20"/>
          <w:lang w:val="af-ZA"/>
        </w:rPr>
        <w:t xml:space="preserve">: Գնային առաջարկը </w:t>
      </w:r>
      <w:r w:rsidRPr="00712340">
        <w:rPr>
          <w:rFonts w:ascii="GHEA Grapalat" w:hAnsi="GHEA Grapalat" w:cs="Sylfaen"/>
          <w:sz w:val="20"/>
          <w:lang w:val="hy-AM"/>
        </w:rPr>
        <w:t>ներկայացվում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szCs w:val="20"/>
          <w:lang w:val="hy-AM"/>
        </w:rPr>
        <w:t>ինքնարժեք, շահույթ</w:t>
      </w:r>
      <w:r w:rsidRPr="00712340">
        <w:rPr>
          <w:rFonts w:ascii="GHEA Grapalat" w:hAnsi="GHEA Grapalat" w:cs="Sylfaen"/>
          <w:sz w:val="22"/>
          <w:szCs w:val="22"/>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ավելացված</w:t>
      </w:r>
      <w:r w:rsidRPr="00712340">
        <w:rPr>
          <w:rFonts w:ascii="GHEA Grapalat" w:hAnsi="GHEA Grapalat" w:cs="Sylfaen"/>
          <w:sz w:val="20"/>
          <w:lang w:val="af-ZA"/>
        </w:rPr>
        <w:t xml:space="preserve"> </w:t>
      </w:r>
      <w:r w:rsidRPr="00712340">
        <w:rPr>
          <w:rFonts w:ascii="GHEA Grapalat" w:hAnsi="GHEA Grapalat" w:cs="Sylfaen"/>
          <w:sz w:val="20"/>
          <w:lang w:val="hy-AM"/>
        </w:rPr>
        <w:t>արժեքի</w:t>
      </w:r>
      <w:r w:rsidRPr="00712340">
        <w:rPr>
          <w:rFonts w:ascii="GHEA Grapalat" w:hAnsi="GHEA Grapalat" w:cs="Sylfaen"/>
          <w:sz w:val="20"/>
          <w:lang w:val="af-ZA"/>
        </w:rPr>
        <w:t xml:space="preserve"> </w:t>
      </w:r>
      <w:r w:rsidRPr="00712340">
        <w:rPr>
          <w:rFonts w:ascii="GHEA Grapalat" w:hAnsi="GHEA Grapalat" w:cs="Sylfaen"/>
          <w:sz w:val="20"/>
          <w:lang w:val="hy-AM"/>
        </w:rPr>
        <w:t>հարկ</w:t>
      </w:r>
      <w:r w:rsidRPr="00712340" w:rsidDel="001A1F55">
        <w:rPr>
          <w:rFonts w:ascii="GHEA Grapalat" w:hAnsi="GHEA Grapalat" w:cs="Sylfaen"/>
          <w:sz w:val="20"/>
          <w:lang w:val="af-ZA"/>
        </w:rPr>
        <w:t xml:space="preserve"> </w:t>
      </w:r>
      <w:r w:rsidRPr="00712340">
        <w:rPr>
          <w:rFonts w:ascii="GHEA Grapalat" w:hAnsi="GHEA Grapalat" w:cs="Sylfaen"/>
          <w:sz w:val="20"/>
          <w:lang w:val="hy-AM"/>
        </w:rPr>
        <w:t>ընդհանրական</w:t>
      </w:r>
      <w:r w:rsidRPr="00712340">
        <w:rPr>
          <w:rFonts w:ascii="GHEA Grapalat" w:hAnsi="GHEA Grapalat" w:cs="Sylfaen"/>
          <w:sz w:val="20"/>
          <w:lang w:val="af-ZA"/>
        </w:rPr>
        <w:t xml:space="preserve"> </w:t>
      </w:r>
      <w:r w:rsidRPr="00712340">
        <w:rPr>
          <w:rFonts w:ascii="GHEA Grapalat" w:hAnsi="GHEA Grapalat" w:cs="Sylfaen"/>
          <w:sz w:val="20"/>
          <w:lang w:val="hy-AM"/>
        </w:rPr>
        <w:t>բաղադրիչներից</w:t>
      </w:r>
      <w:r w:rsidRPr="00712340">
        <w:rPr>
          <w:rFonts w:ascii="GHEA Grapalat" w:hAnsi="GHEA Grapalat" w:cs="Sylfaen"/>
          <w:sz w:val="20"/>
          <w:lang w:val="af-ZA"/>
        </w:rPr>
        <w:t xml:space="preserve"> </w:t>
      </w:r>
      <w:r w:rsidRPr="00712340">
        <w:rPr>
          <w:rFonts w:ascii="GHEA Grapalat" w:hAnsi="GHEA Grapalat" w:cs="Sylfaen"/>
          <w:sz w:val="20"/>
          <w:lang w:val="hy-AM"/>
        </w:rPr>
        <w:t>բաղկացած</w:t>
      </w:r>
      <w:r w:rsidRPr="00712340">
        <w:rPr>
          <w:rFonts w:ascii="GHEA Grapalat" w:hAnsi="GHEA Grapalat" w:cs="Sylfaen"/>
          <w:sz w:val="20"/>
          <w:lang w:val="af-ZA"/>
        </w:rPr>
        <w:t xml:space="preserve"> </w:t>
      </w:r>
      <w:r w:rsidRPr="00712340">
        <w:rPr>
          <w:rFonts w:ascii="GHEA Grapalat" w:hAnsi="GHEA Grapalat" w:cs="Sylfaen"/>
          <w:sz w:val="20"/>
          <w:lang w:val="hy-AM"/>
        </w:rPr>
        <w:t>հաշվարկի</w:t>
      </w:r>
      <w:r w:rsidRPr="00712340">
        <w:rPr>
          <w:rFonts w:ascii="GHEA Grapalat" w:hAnsi="GHEA Grapalat" w:cs="Sylfaen"/>
          <w:sz w:val="20"/>
          <w:lang w:val="af-ZA"/>
        </w:rPr>
        <w:t xml:space="preserve"> </w:t>
      </w:r>
      <w:r w:rsidRPr="00712340">
        <w:rPr>
          <w:rFonts w:ascii="GHEA Grapalat" w:hAnsi="GHEA Grapalat" w:cs="Sylfaen"/>
          <w:sz w:val="20"/>
          <w:lang w:val="hy-AM"/>
        </w:rPr>
        <w:t>ձևով։</w:t>
      </w:r>
      <w:r w:rsidRPr="00712340">
        <w:rPr>
          <w:rFonts w:ascii="GHEA Grapalat" w:hAnsi="GHEA Grapalat" w:cs="Sylfaen"/>
          <w:sz w:val="20"/>
          <w:lang w:val="af-ZA"/>
        </w:rPr>
        <w:t xml:space="preserve"> </w:t>
      </w:r>
      <w:r w:rsidRPr="00712340">
        <w:rPr>
          <w:rFonts w:ascii="GHEA Grapalat" w:hAnsi="GHEA Grapalat" w:cs="Sylfaen"/>
          <w:sz w:val="20"/>
          <w:lang w:val="hy-AM"/>
        </w:rPr>
        <w:t>Ինքնարժեքի</w:t>
      </w:r>
      <w:r w:rsidRPr="00712340">
        <w:rPr>
          <w:rFonts w:ascii="GHEA Grapalat" w:hAnsi="GHEA Grapalat" w:cs="Sylfaen"/>
          <w:sz w:val="20"/>
          <w:lang w:val="af-ZA"/>
        </w:rPr>
        <w:t xml:space="preserve"> </w:t>
      </w:r>
      <w:r w:rsidRPr="00712340">
        <w:rPr>
          <w:rFonts w:ascii="GHEA Grapalat" w:hAnsi="GHEA Grapalat" w:cs="Sylfaen"/>
          <w:sz w:val="20"/>
          <w:lang w:val="ru-RU"/>
        </w:rPr>
        <w:t>բաղադրիչների</w:t>
      </w:r>
      <w:r w:rsidRPr="00712340">
        <w:rPr>
          <w:rFonts w:ascii="GHEA Grapalat" w:hAnsi="GHEA Grapalat" w:cs="Sylfaen"/>
          <w:sz w:val="20"/>
          <w:lang w:val="af-ZA"/>
        </w:rPr>
        <w:t xml:space="preserve"> </w:t>
      </w:r>
      <w:r w:rsidRPr="00712340">
        <w:rPr>
          <w:rFonts w:ascii="GHEA Grapalat" w:hAnsi="GHEA Grapalat" w:cs="Sylfaen"/>
          <w:sz w:val="20"/>
          <w:lang w:val="ru-RU"/>
        </w:rPr>
        <w:t>հաշվարկ</w:t>
      </w:r>
      <w:r w:rsidRPr="00712340">
        <w:rPr>
          <w:rFonts w:ascii="GHEA Grapalat" w:hAnsi="GHEA Grapalat" w:cs="Sylfaen"/>
          <w:sz w:val="20"/>
          <w:lang w:val="af-ZA"/>
        </w:rPr>
        <w:t xml:space="preserve">` </w:t>
      </w:r>
      <w:r w:rsidRPr="00712340">
        <w:rPr>
          <w:rFonts w:ascii="GHEA Grapalat" w:hAnsi="GHEA Grapalat" w:cs="Sylfaen"/>
          <w:sz w:val="20"/>
          <w:lang w:val="ru-RU"/>
        </w:rPr>
        <w:t>բացվածք</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այլ</w:t>
      </w:r>
      <w:r w:rsidRPr="00712340">
        <w:rPr>
          <w:rFonts w:ascii="GHEA Grapalat" w:hAnsi="GHEA Grapalat" w:cs="Sylfaen"/>
          <w:sz w:val="20"/>
          <w:lang w:val="af-ZA"/>
        </w:rPr>
        <w:t xml:space="preserve"> </w:t>
      </w:r>
      <w:r w:rsidRPr="00712340">
        <w:rPr>
          <w:rFonts w:ascii="GHEA Grapalat" w:hAnsi="GHEA Grapalat" w:cs="Sylfaen"/>
          <w:sz w:val="20"/>
          <w:lang w:val="ru-RU"/>
        </w:rPr>
        <w:t>մանրամասներ</w:t>
      </w:r>
      <w:r w:rsidRPr="00712340">
        <w:rPr>
          <w:rFonts w:ascii="GHEA Grapalat" w:hAnsi="GHEA Grapalat" w:cs="Sylfaen"/>
          <w:sz w:val="20"/>
          <w:lang w:val="af-ZA"/>
        </w:rPr>
        <w:t xml:space="preserve"> </w:t>
      </w:r>
      <w:r w:rsidRPr="00712340">
        <w:rPr>
          <w:rFonts w:ascii="GHEA Grapalat" w:hAnsi="GHEA Grapalat" w:cs="Sylfaen"/>
          <w:sz w:val="20"/>
          <w:lang w:val="ru-RU"/>
        </w:rPr>
        <w:t>չեն</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պահանջվում</w:t>
      </w:r>
      <w:r w:rsidRPr="00712340">
        <w:rPr>
          <w:rFonts w:ascii="GHEA Grapalat" w:hAnsi="GHEA Grapalat" w:cs="Sylfaen"/>
          <w:sz w:val="20"/>
          <w:lang w:val="af-ZA"/>
        </w:rPr>
        <w:t xml:space="preserve"> </w:t>
      </w:r>
      <w:r w:rsidRPr="00712340">
        <w:rPr>
          <w:rFonts w:ascii="GHEA Grapalat" w:hAnsi="GHEA Grapalat" w:cs="Sylfaen"/>
          <w:sz w:val="20"/>
          <w:lang w:val="ru-RU"/>
        </w:rPr>
        <w:t>և</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ներկայացվում</w:t>
      </w:r>
      <w:r w:rsidRPr="00631539">
        <w:rPr>
          <w:rFonts w:ascii="GHEA Grapalat" w:hAnsi="GHEA Grapalat" w:cs="Sylfaen"/>
          <w:sz w:val="20"/>
          <w:lang w:val="af-ZA"/>
        </w:rPr>
        <w:t>:</w:t>
      </w:r>
      <w:r w:rsidRPr="00712340">
        <w:rPr>
          <w:rFonts w:ascii="GHEA Grapalat" w:hAnsi="GHEA Grapalat" w:cs="Sylfaen"/>
          <w:sz w:val="20"/>
          <w:lang w:val="af-ZA"/>
        </w:rPr>
        <w:t>.</w:t>
      </w:r>
    </w:p>
    <w:p w:rsidR="00631539" w:rsidRPr="00712340" w:rsidRDefault="00631539" w:rsidP="00631539">
      <w:pPr>
        <w:ind w:firstLine="567"/>
        <w:jc w:val="both"/>
        <w:rPr>
          <w:rFonts w:ascii="GHEA Grapalat" w:hAnsi="GHEA Grapalat" w:cs="Sylfaen"/>
          <w:sz w:val="20"/>
          <w:lang w:val="af-ZA"/>
        </w:rPr>
      </w:pPr>
    </w:p>
    <w:p w:rsidR="00631539" w:rsidRPr="00712340" w:rsidRDefault="00631539" w:rsidP="00631539">
      <w:pPr>
        <w:jc w:val="center"/>
        <w:rPr>
          <w:rFonts w:ascii="GHEA Grapalat" w:hAnsi="GHEA Grapalat" w:cs="Sylfaen"/>
          <w:b/>
          <w:sz w:val="20"/>
          <w:lang w:val="es-ES"/>
        </w:rPr>
      </w:pPr>
      <w:r w:rsidRPr="00712340">
        <w:rPr>
          <w:rFonts w:ascii="GHEA Grapalat" w:hAnsi="GHEA Grapalat"/>
          <w:b/>
          <w:sz w:val="20"/>
          <w:lang w:val="es-ES"/>
        </w:rPr>
        <w:t xml:space="preserve">3. </w:t>
      </w:r>
      <w:r w:rsidRPr="00712340">
        <w:rPr>
          <w:rFonts w:ascii="GHEA Grapalat" w:hAnsi="GHEA Grapalat" w:cs="Sylfaen"/>
          <w:b/>
          <w:sz w:val="20"/>
          <w:lang w:val="es-ES"/>
        </w:rPr>
        <w:t>ՀԱՅՏԸ</w:t>
      </w:r>
      <w:r w:rsidRPr="00712340">
        <w:rPr>
          <w:rFonts w:ascii="GHEA Grapalat" w:hAnsi="GHEA Grapalat" w:cs="Arial"/>
          <w:b/>
          <w:sz w:val="20"/>
          <w:lang w:val="es-ES"/>
        </w:rPr>
        <w:t xml:space="preserve">  </w:t>
      </w:r>
      <w:r w:rsidRPr="00712340">
        <w:rPr>
          <w:rFonts w:ascii="GHEA Grapalat" w:hAnsi="GHEA Grapalat" w:cs="Sylfaen"/>
          <w:b/>
          <w:sz w:val="20"/>
          <w:lang w:val="es-ES"/>
        </w:rPr>
        <w:t>ՊԱՏՐԱՍՏԵԼՈՒ</w:t>
      </w:r>
      <w:r w:rsidRPr="00712340">
        <w:rPr>
          <w:rFonts w:ascii="GHEA Grapalat" w:hAnsi="GHEA Grapalat" w:cs="Arial"/>
          <w:b/>
          <w:sz w:val="20"/>
          <w:lang w:val="es-ES"/>
        </w:rPr>
        <w:t xml:space="preserve">  </w:t>
      </w:r>
      <w:r w:rsidRPr="00712340">
        <w:rPr>
          <w:rFonts w:ascii="GHEA Grapalat" w:hAnsi="GHEA Grapalat" w:cs="Sylfaen"/>
          <w:b/>
          <w:sz w:val="20"/>
          <w:lang w:val="es-ES"/>
        </w:rPr>
        <w:t>ԿԱՐԳԸ</w:t>
      </w:r>
    </w:p>
    <w:p w:rsidR="00631539" w:rsidRPr="00712340" w:rsidRDefault="00631539" w:rsidP="00631539">
      <w:pPr>
        <w:jc w:val="center"/>
        <w:rPr>
          <w:rFonts w:ascii="GHEA Grapalat" w:hAnsi="GHEA Grapalat" w:cs="Sylfaen"/>
          <w:b/>
          <w:sz w:val="20"/>
          <w:lang w:val="es-ES"/>
        </w:rPr>
      </w:pPr>
    </w:p>
    <w:p w:rsidR="00631539" w:rsidRPr="00712340" w:rsidRDefault="00631539" w:rsidP="00631539">
      <w:pPr>
        <w:ind w:firstLine="567"/>
        <w:jc w:val="both"/>
        <w:rPr>
          <w:rFonts w:ascii="GHEA Grapalat" w:hAnsi="GHEA Grapalat" w:cs="Sylfaen"/>
          <w:sz w:val="20"/>
          <w:szCs w:val="20"/>
          <w:lang w:val="es-ES"/>
        </w:rPr>
      </w:pPr>
      <w:r w:rsidRPr="00712340">
        <w:rPr>
          <w:rFonts w:ascii="GHEA Grapalat" w:hAnsi="GHEA Grapalat"/>
          <w:sz w:val="20"/>
          <w:szCs w:val="20"/>
          <w:lang w:val="es-ES"/>
        </w:rPr>
        <w:t xml:space="preserve">3.1 </w:t>
      </w:r>
      <w:r w:rsidRPr="00712340">
        <w:rPr>
          <w:rFonts w:ascii="GHEA Grapalat" w:hAnsi="GHEA Grapalat" w:cs="Sylfaen"/>
          <w:sz w:val="20"/>
          <w:szCs w:val="20"/>
          <w:lang w:val="ru-RU"/>
        </w:rPr>
        <w:t>Մասնակիցը</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ներկայացնում</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հրավերով</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es-ES"/>
        </w:rPr>
        <w:t xml:space="preserve"> </w:t>
      </w:r>
    </w:p>
    <w:p w:rsidR="00631539" w:rsidRPr="00712340" w:rsidRDefault="00631539" w:rsidP="00631539">
      <w:pPr>
        <w:ind w:firstLine="567"/>
        <w:jc w:val="both"/>
        <w:rPr>
          <w:rFonts w:ascii="GHEA Grapalat" w:hAnsi="GHEA Grapalat" w:cs="Sylfaen"/>
          <w:sz w:val="20"/>
          <w:lang w:val="af-ZA"/>
        </w:rPr>
      </w:pP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es-ES"/>
        </w:rPr>
        <w:t xml:space="preserve"> </w:t>
      </w:r>
      <w:r w:rsidRPr="00712340">
        <w:rPr>
          <w:rFonts w:ascii="GHEA Grapalat" w:hAnsi="GHEA Grapalat" w:cs="Sylfaen"/>
          <w:sz w:val="20"/>
          <w:szCs w:val="20"/>
        </w:rPr>
        <w:t>առաջարկները</w:t>
      </w:r>
      <w:r w:rsidRPr="00712340">
        <w:rPr>
          <w:rFonts w:ascii="GHEA Grapalat" w:hAnsi="GHEA Grapalat"/>
          <w:sz w:val="20"/>
          <w:szCs w:val="20"/>
          <w:lang w:val="es-ES"/>
        </w:rPr>
        <w:t xml:space="preserve">, </w:t>
      </w:r>
      <w:r w:rsidRPr="00712340">
        <w:rPr>
          <w:rFonts w:ascii="GHEA Grapalat" w:hAnsi="GHEA Grapalat" w:cs="Sylfaen"/>
          <w:sz w:val="20"/>
          <w:szCs w:val="20"/>
        </w:rPr>
        <w:t>դրանց</w:t>
      </w:r>
      <w:r w:rsidRPr="00712340">
        <w:rPr>
          <w:rFonts w:ascii="GHEA Grapalat" w:hAnsi="GHEA Grapalat"/>
          <w:sz w:val="20"/>
          <w:szCs w:val="20"/>
          <w:lang w:val="es-ES"/>
        </w:rPr>
        <w:t xml:space="preserve"> </w:t>
      </w:r>
      <w:r w:rsidRPr="00712340">
        <w:rPr>
          <w:rFonts w:ascii="GHEA Grapalat" w:hAnsi="GHEA Grapalat" w:cs="Sylfaen"/>
          <w:sz w:val="20"/>
          <w:szCs w:val="20"/>
        </w:rPr>
        <w:t>վերաբերող</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sz w:val="20"/>
          <w:szCs w:val="20"/>
          <w:lang w:val="es-ES"/>
        </w:rPr>
        <w:t xml:space="preserve"> </w:t>
      </w:r>
      <w:r w:rsidRPr="00712340">
        <w:rPr>
          <w:rFonts w:ascii="GHEA Grapalat" w:hAnsi="GHEA Grapalat" w:cs="Sylfaen"/>
          <w:sz w:val="20"/>
          <w:szCs w:val="20"/>
        </w:rPr>
        <w:t>դրվում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ծրարի</w:t>
      </w:r>
      <w:r w:rsidRPr="00712340">
        <w:rPr>
          <w:rFonts w:ascii="GHEA Grapalat" w:hAnsi="GHEA Grapalat"/>
          <w:sz w:val="20"/>
          <w:szCs w:val="20"/>
          <w:lang w:val="es-ES"/>
        </w:rPr>
        <w:t xml:space="preserve"> </w:t>
      </w:r>
      <w:r w:rsidRPr="00712340">
        <w:rPr>
          <w:rFonts w:ascii="GHEA Grapalat" w:hAnsi="GHEA Grapalat" w:cs="Sylfaen"/>
          <w:sz w:val="20"/>
          <w:szCs w:val="20"/>
        </w:rPr>
        <w:t>մեջ</w:t>
      </w:r>
      <w:r w:rsidRPr="00712340">
        <w:rPr>
          <w:rFonts w:ascii="GHEA Grapalat" w:hAnsi="GHEA Grapalat"/>
          <w:sz w:val="20"/>
          <w:szCs w:val="20"/>
          <w:lang w:val="es-ES"/>
        </w:rPr>
        <w:t xml:space="preserve">, </w:t>
      </w:r>
      <w:r w:rsidRPr="00712340">
        <w:rPr>
          <w:rFonts w:ascii="GHEA Grapalat" w:hAnsi="GHEA Grapalat" w:cs="Sylfaen"/>
          <w:sz w:val="20"/>
          <w:szCs w:val="20"/>
        </w:rPr>
        <w:t>որը</w:t>
      </w:r>
      <w:r w:rsidRPr="00712340">
        <w:rPr>
          <w:rFonts w:ascii="GHEA Grapalat" w:hAnsi="GHEA Grapalat"/>
          <w:sz w:val="20"/>
          <w:szCs w:val="20"/>
          <w:lang w:val="es-ES"/>
        </w:rPr>
        <w:t xml:space="preserve"> </w:t>
      </w:r>
      <w:r w:rsidRPr="00712340">
        <w:rPr>
          <w:rFonts w:ascii="GHEA Grapalat" w:hAnsi="GHEA Grapalat" w:cs="Sylfaen"/>
          <w:sz w:val="20"/>
          <w:szCs w:val="20"/>
        </w:rPr>
        <w:t>սոսնձում</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cs="Sylfaen"/>
          <w:sz w:val="20"/>
          <w:szCs w:val="20"/>
        </w:rPr>
        <w:t>այն</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ներկայացնողը</w:t>
      </w:r>
      <w:r w:rsidRPr="00712340">
        <w:rPr>
          <w:rFonts w:ascii="GHEA Grapalat" w:hAnsi="GHEA Grapalat"/>
          <w:sz w:val="20"/>
          <w:szCs w:val="20"/>
          <w:lang w:val="es-ES"/>
        </w:rPr>
        <w:t xml:space="preserve">: </w:t>
      </w:r>
      <w:r w:rsidRPr="00712340">
        <w:rPr>
          <w:rFonts w:ascii="GHEA Grapalat" w:hAnsi="GHEA Grapalat" w:cs="Sylfaen"/>
          <w:sz w:val="20"/>
          <w:szCs w:val="20"/>
        </w:rPr>
        <w:t>Ծրարում</w:t>
      </w:r>
      <w:r w:rsidRPr="00712340">
        <w:rPr>
          <w:rFonts w:ascii="GHEA Grapalat" w:hAnsi="GHEA Grapalat"/>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կազմվում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բնօրինակից</w:t>
      </w:r>
      <w:r w:rsidRPr="00712340">
        <w:rPr>
          <w:rFonts w:ascii="GHEA Grapalat" w:hAnsi="GHEA Grapalat"/>
          <w:sz w:val="20"/>
          <w:szCs w:val="20"/>
          <w:lang w:val="es-ES"/>
        </w:rPr>
        <w:t xml:space="preserve"> </w:t>
      </w:r>
      <w:r w:rsidRPr="0071234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12340">
        <w:rPr>
          <w:rFonts w:ascii="GHEA Grapalat" w:hAnsi="GHEA Grapalat" w:cs="Sylfaen"/>
          <w:sz w:val="20"/>
          <w:szCs w:val="20"/>
        </w:rPr>
        <w:t>և</w:t>
      </w:r>
      <w:r w:rsidRPr="00712340">
        <w:rPr>
          <w:rFonts w:ascii="GHEA Grapalat" w:hAnsi="GHEA Grapalat"/>
          <w:sz w:val="20"/>
          <w:szCs w:val="20"/>
          <w:lang w:val="es-ES"/>
        </w:rPr>
        <w:t xml:space="preserve"> </w:t>
      </w:r>
      <w:r w:rsidR="00A6367E" w:rsidRPr="00A6367E">
        <w:rPr>
          <w:rFonts w:ascii="GHEA Grapalat" w:hAnsi="GHEA Grapalat"/>
          <w:sz w:val="20"/>
          <w:szCs w:val="20"/>
          <w:lang w:val="es-ES"/>
        </w:rPr>
        <w:t>2</w:t>
      </w:r>
      <w:r w:rsidRPr="00712340">
        <w:rPr>
          <w:rFonts w:ascii="GHEA Grapalat" w:hAnsi="GHEA Grapalat"/>
          <w:sz w:val="20"/>
          <w:szCs w:val="20"/>
          <w:lang w:val="es-ES"/>
        </w:rPr>
        <w:t>_</w:t>
      </w:r>
      <w:r w:rsidRPr="00712340">
        <w:rPr>
          <w:rFonts w:ascii="GHEA Grapalat" w:hAnsi="GHEA Grapalat"/>
          <w:sz w:val="20"/>
          <w:szCs w:val="20"/>
        </w:rPr>
        <w:t>օրինակ</w:t>
      </w:r>
      <w:r w:rsidRPr="00712340">
        <w:rPr>
          <w:rFonts w:ascii="GHEA Grapalat" w:hAnsi="GHEA Grapalat"/>
          <w:sz w:val="20"/>
          <w:szCs w:val="20"/>
          <w:lang w:val="es-ES"/>
        </w:rPr>
        <w:t xml:space="preserve"> </w:t>
      </w:r>
      <w:r w:rsidRPr="00712340">
        <w:rPr>
          <w:rFonts w:ascii="GHEA Grapalat" w:hAnsi="GHEA Grapalat" w:cs="Sylfaen"/>
          <w:sz w:val="20"/>
          <w:szCs w:val="20"/>
        </w:rPr>
        <w:t>պատճեններից</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Փաստաթղթերի</w:t>
      </w:r>
      <w:r w:rsidRPr="00712340">
        <w:rPr>
          <w:rFonts w:ascii="GHEA Grapalat" w:hAnsi="GHEA Grapalat"/>
          <w:sz w:val="20"/>
          <w:szCs w:val="20"/>
          <w:lang w:val="es-ES"/>
        </w:rPr>
        <w:t xml:space="preserve"> </w:t>
      </w:r>
      <w:r w:rsidRPr="00712340">
        <w:rPr>
          <w:rFonts w:ascii="GHEA Grapalat" w:hAnsi="GHEA Grapalat" w:cs="Sylfaen"/>
          <w:sz w:val="20"/>
          <w:szCs w:val="20"/>
        </w:rPr>
        <w:t>փաթեթների</w:t>
      </w:r>
      <w:r w:rsidRPr="00712340">
        <w:rPr>
          <w:rFonts w:ascii="GHEA Grapalat" w:hAnsi="GHEA Grapalat"/>
          <w:sz w:val="20"/>
          <w:szCs w:val="20"/>
          <w:lang w:val="es-ES"/>
        </w:rPr>
        <w:t xml:space="preserve"> </w:t>
      </w:r>
      <w:r w:rsidRPr="00712340">
        <w:rPr>
          <w:rFonts w:ascii="GHEA Grapalat" w:hAnsi="GHEA Grapalat" w:cs="Sylfaen"/>
          <w:sz w:val="20"/>
          <w:szCs w:val="20"/>
        </w:rPr>
        <w:t>վրա</w:t>
      </w:r>
      <w:r w:rsidRPr="00712340">
        <w:rPr>
          <w:rFonts w:ascii="GHEA Grapalat" w:hAnsi="GHEA Grapalat"/>
          <w:sz w:val="20"/>
          <w:szCs w:val="20"/>
          <w:lang w:val="es-ES"/>
        </w:rPr>
        <w:t xml:space="preserve"> </w:t>
      </w:r>
      <w:r w:rsidRPr="00712340">
        <w:rPr>
          <w:rFonts w:ascii="GHEA Grapalat" w:hAnsi="GHEA Grapalat" w:cs="Sylfaen"/>
          <w:sz w:val="20"/>
          <w:szCs w:val="20"/>
        </w:rPr>
        <w:t>համապատասխանաբար</w:t>
      </w:r>
      <w:r w:rsidRPr="00712340">
        <w:rPr>
          <w:rFonts w:ascii="GHEA Grapalat" w:hAnsi="GHEA Grapalat"/>
          <w:sz w:val="20"/>
          <w:szCs w:val="20"/>
          <w:lang w:val="es-ES"/>
        </w:rPr>
        <w:t xml:space="preserve"> </w:t>
      </w:r>
      <w:r w:rsidRPr="00712340">
        <w:rPr>
          <w:rFonts w:ascii="GHEA Grapalat" w:hAnsi="GHEA Grapalat" w:cs="Sylfaen"/>
          <w:sz w:val="20"/>
          <w:szCs w:val="20"/>
        </w:rPr>
        <w:t>գրվում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բնօրինակ</w:t>
      </w:r>
      <w:r w:rsidRPr="00712340">
        <w:rPr>
          <w:rFonts w:ascii="GHEA Grapalat" w:hAnsi="GHEA Grapalat"/>
          <w:sz w:val="20"/>
          <w:szCs w:val="20"/>
          <w:lang w:val="es-ES"/>
        </w:rPr>
        <w:t xml:space="preserve">» </w:t>
      </w:r>
      <w:r w:rsidRPr="00712340">
        <w:rPr>
          <w:rFonts w:ascii="GHEA Grapalat" w:hAnsi="GHEA Grapalat" w:cs="Sylfaen"/>
          <w:sz w:val="20"/>
          <w:szCs w:val="20"/>
        </w:rPr>
        <w:t>և</w:t>
      </w:r>
      <w:r w:rsidRPr="00712340">
        <w:rPr>
          <w:rFonts w:ascii="GHEA Grapalat" w:hAnsi="GHEA Grapalat"/>
          <w:sz w:val="20"/>
          <w:szCs w:val="20"/>
          <w:lang w:val="es-ES"/>
        </w:rPr>
        <w:t xml:space="preserve"> «</w:t>
      </w:r>
      <w:r w:rsidRPr="00712340">
        <w:rPr>
          <w:rFonts w:ascii="GHEA Grapalat" w:hAnsi="GHEA Grapalat" w:cs="Sylfaen"/>
          <w:sz w:val="20"/>
          <w:szCs w:val="20"/>
        </w:rPr>
        <w:t>պատճեն</w:t>
      </w:r>
      <w:r w:rsidRPr="00712340">
        <w:rPr>
          <w:rFonts w:ascii="GHEA Grapalat" w:hAnsi="GHEA Grapalat"/>
          <w:sz w:val="20"/>
          <w:szCs w:val="20"/>
          <w:lang w:val="es-ES"/>
        </w:rPr>
        <w:t xml:space="preserve">» </w:t>
      </w:r>
      <w:r w:rsidRPr="00712340">
        <w:rPr>
          <w:rFonts w:ascii="GHEA Grapalat" w:hAnsi="GHEA Grapalat" w:cs="Sylfaen"/>
          <w:sz w:val="20"/>
          <w:szCs w:val="20"/>
        </w:rPr>
        <w:t>բառերը</w:t>
      </w:r>
      <w:r w:rsidRPr="00712340">
        <w:rPr>
          <w:rFonts w:ascii="GHEA Grapalat" w:hAnsi="GHEA Grapalat"/>
          <w:sz w:val="20"/>
          <w:szCs w:val="20"/>
          <w:lang w:val="es-ES"/>
        </w:rPr>
        <w:t xml:space="preserve">: </w:t>
      </w:r>
      <w:r w:rsidRPr="00712340">
        <w:rPr>
          <w:rFonts w:ascii="GHEA Grapalat" w:hAnsi="GHEA Grapalat" w:cs="Sylfaen"/>
          <w:sz w:val="20"/>
          <w:lang w:val="ru-RU"/>
        </w:rPr>
        <w:t>Հայտում</w:t>
      </w:r>
      <w:r w:rsidRPr="00712340">
        <w:rPr>
          <w:rFonts w:ascii="GHEA Grapalat" w:hAnsi="GHEA Grapalat" w:cs="Sylfaen"/>
          <w:sz w:val="20"/>
          <w:lang w:val="af-ZA"/>
        </w:rPr>
        <w:t xml:space="preserve"> </w:t>
      </w:r>
      <w:r w:rsidRPr="00712340">
        <w:rPr>
          <w:rFonts w:ascii="GHEA Grapalat" w:hAnsi="GHEA Grapalat" w:cs="Sylfaen"/>
          <w:sz w:val="20"/>
          <w:lang w:val="ru-RU"/>
        </w:rPr>
        <w:t>ներառվող</w:t>
      </w:r>
      <w:r w:rsidRPr="00712340">
        <w:rPr>
          <w:rFonts w:ascii="GHEA Grapalat" w:hAnsi="GHEA Grapalat" w:cs="Sylfaen"/>
          <w:sz w:val="20"/>
          <w:lang w:val="af-ZA"/>
        </w:rPr>
        <w:t xml:space="preserve"> </w:t>
      </w:r>
      <w:r w:rsidRPr="00712340">
        <w:rPr>
          <w:rFonts w:ascii="GHEA Grapalat" w:hAnsi="GHEA Grapalat" w:cs="Sylfaen"/>
          <w:sz w:val="20"/>
          <w:lang w:val="ru-RU"/>
        </w:rPr>
        <w:t>բնօրինակ</w:t>
      </w:r>
      <w:r w:rsidRPr="00712340">
        <w:rPr>
          <w:rFonts w:ascii="GHEA Grapalat" w:hAnsi="GHEA Grapalat" w:cs="Sylfaen"/>
          <w:sz w:val="20"/>
          <w:lang w:val="af-ZA"/>
        </w:rPr>
        <w:t xml:space="preserve"> </w:t>
      </w:r>
      <w:r w:rsidRPr="00712340">
        <w:rPr>
          <w:rFonts w:ascii="GHEA Grapalat" w:hAnsi="GHEA Grapalat" w:cs="Sylfaen"/>
          <w:sz w:val="20"/>
          <w:lang w:val="ru-RU"/>
        </w:rPr>
        <w:t>փաստաթղթերի</w:t>
      </w:r>
      <w:r w:rsidRPr="00712340">
        <w:rPr>
          <w:rFonts w:ascii="GHEA Grapalat" w:hAnsi="GHEA Grapalat" w:cs="Sylfaen"/>
          <w:sz w:val="20"/>
          <w:lang w:val="af-ZA"/>
        </w:rPr>
        <w:t xml:space="preserve"> </w:t>
      </w:r>
      <w:r w:rsidRPr="00712340">
        <w:rPr>
          <w:rFonts w:ascii="GHEA Grapalat" w:hAnsi="GHEA Grapalat" w:cs="Sylfaen"/>
          <w:sz w:val="20"/>
          <w:lang w:val="ru-RU"/>
        </w:rPr>
        <w:t>փոխարեն</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ներկայացվել</w:t>
      </w:r>
      <w:r w:rsidRPr="00712340">
        <w:rPr>
          <w:rFonts w:ascii="GHEA Grapalat" w:hAnsi="GHEA Grapalat" w:cs="Sylfaen"/>
          <w:sz w:val="20"/>
          <w:lang w:val="af-ZA"/>
        </w:rPr>
        <w:t xml:space="preserve"> </w:t>
      </w:r>
      <w:r w:rsidRPr="00712340">
        <w:rPr>
          <w:rFonts w:ascii="GHEA Grapalat" w:hAnsi="GHEA Grapalat" w:cs="Sylfaen"/>
          <w:sz w:val="20"/>
          <w:lang w:val="ru-RU"/>
        </w:rPr>
        <w:t>դրանց</w:t>
      </w:r>
      <w:r w:rsidRPr="00712340">
        <w:rPr>
          <w:rFonts w:ascii="GHEA Grapalat" w:hAnsi="GHEA Grapalat" w:cs="Sylfaen"/>
          <w:sz w:val="20"/>
          <w:lang w:val="af-ZA"/>
        </w:rPr>
        <w:t xml:space="preserve"> </w:t>
      </w:r>
      <w:r w:rsidRPr="00712340">
        <w:rPr>
          <w:rFonts w:ascii="GHEA Grapalat" w:hAnsi="GHEA Grapalat" w:cs="Sylfaen"/>
          <w:sz w:val="20"/>
          <w:lang w:val="ru-RU"/>
        </w:rPr>
        <w:t>նոտարական</w:t>
      </w:r>
      <w:r w:rsidRPr="00712340">
        <w:rPr>
          <w:rFonts w:ascii="GHEA Grapalat" w:hAnsi="GHEA Grapalat" w:cs="Sylfaen"/>
          <w:sz w:val="20"/>
          <w:lang w:val="af-ZA"/>
        </w:rPr>
        <w:t xml:space="preserve"> </w:t>
      </w:r>
      <w:r w:rsidRPr="00712340">
        <w:rPr>
          <w:rFonts w:ascii="GHEA Grapalat" w:hAnsi="GHEA Grapalat" w:cs="Sylfaen"/>
          <w:sz w:val="20"/>
          <w:lang w:val="ru-RU"/>
        </w:rPr>
        <w:t>կարգով</w:t>
      </w:r>
      <w:r w:rsidRPr="00712340">
        <w:rPr>
          <w:rFonts w:ascii="GHEA Grapalat" w:hAnsi="GHEA Grapalat" w:cs="Sylfaen"/>
          <w:sz w:val="20"/>
          <w:lang w:val="af-ZA"/>
        </w:rPr>
        <w:t xml:space="preserve"> </w:t>
      </w:r>
      <w:r w:rsidRPr="00712340">
        <w:rPr>
          <w:rFonts w:ascii="GHEA Grapalat" w:hAnsi="GHEA Grapalat" w:cs="Sylfaen"/>
          <w:sz w:val="20"/>
          <w:lang w:val="ru-RU"/>
        </w:rPr>
        <w:t>վավերացված</w:t>
      </w:r>
      <w:r w:rsidRPr="00712340">
        <w:rPr>
          <w:rFonts w:ascii="GHEA Grapalat" w:hAnsi="GHEA Grapalat" w:cs="Sylfaen"/>
          <w:sz w:val="20"/>
          <w:lang w:val="af-ZA"/>
        </w:rPr>
        <w:t xml:space="preserve"> </w:t>
      </w:r>
      <w:r w:rsidRPr="00712340">
        <w:rPr>
          <w:rFonts w:ascii="GHEA Grapalat" w:hAnsi="GHEA Grapalat" w:cs="Sylfaen"/>
          <w:sz w:val="20"/>
          <w:lang w:val="ru-RU"/>
        </w:rPr>
        <w:t>օրինակները։</w:t>
      </w:r>
    </w:p>
    <w:p w:rsidR="00631539" w:rsidRPr="00712340" w:rsidRDefault="00631539" w:rsidP="00631539">
      <w:pPr>
        <w:ind w:firstLine="720"/>
        <w:jc w:val="both"/>
        <w:rPr>
          <w:rFonts w:ascii="GHEA Grapalat" w:hAnsi="GHEA Grapalat"/>
          <w:sz w:val="20"/>
          <w:szCs w:val="20"/>
          <w:lang w:val="af-ZA"/>
        </w:rPr>
      </w:pPr>
      <w:r w:rsidRPr="00712340">
        <w:rPr>
          <w:rFonts w:ascii="GHEA Grapalat" w:hAnsi="GHEA Grapalat" w:cs="Sylfaen"/>
          <w:sz w:val="20"/>
          <w:szCs w:val="20"/>
        </w:rPr>
        <w:t>Ծրարը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cs="Sylfaen"/>
          <w:sz w:val="20"/>
          <w:szCs w:val="20"/>
        </w:rPr>
        <w:t>հրավերով</w:t>
      </w:r>
      <w:r w:rsidRPr="00712340">
        <w:rPr>
          <w:rFonts w:ascii="GHEA Grapalat" w:hAnsi="GHEA Grapalat"/>
          <w:sz w:val="20"/>
          <w:szCs w:val="20"/>
          <w:lang w:val="af-ZA"/>
        </w:rPr>
        <w:t xml:space="preserve"> </w:t>
      </w:r>
      <w:r w:rsidRPr="00712340">
        <w:rPr>
          <w:rFonts w:ascii="GHEA Grapalat" w:hAnsi="GHEA Grapalat" w:cs="Sylfaen"/>
          <w:sz w:val="20"/>
          <w:szCs w:val="20"/>
        </w:rPr>
        <w:t>նախատեսված</w:t>
      </w:r>
      <w:r w:rsidRPr="00712340">
        <w:rPr>
          <w:rFonts w:ascii="GHEA Grapalat" w:hAnsi="GHEA Grapalat"/>
          <w:sz w:val="20"/>
          <w:szCs w:val="20"/>
          <w:lang w:val="af-ZA"/>
        </w:rPr>
        <w:t xml:space="preserve">`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կազմած</w:t>
      </w:r>
      <w:r w:rsidRPr="00712340">
        <w:rPr>
          <w:rFonts w:ascii="GHEA Grapalat" w:hAnsi="GHEA Grapalat"/>
          <w:sz w:val="20"/>
          <w:szCs w:val="20"/>
          <w:lang w:val="af-ZA"/>
        </w:rPr>
        <w:t xml:space="preserve"> </w:t>
      </w:r>
      <w:r w:rsidRPr="00712340">
        <w:rPr>
          <w:rFonts w:ascii="GHEA Grapalat" w:hAnsi="GHEA Grapalat" w:cs="Sylfaen"/>
          <w:sz w:val="20"/>
          <w:szCs w:val="20"/>
        </w:rPr>
        <w:t>փաստաթղթերն</w:t>
      </w:r>
      <w:r w:rsidRPr="00712340">
        <w:rPr>
          <w:rFonts w:ascii="GHEA Grapalat" w:hAnsi="GHEA Grapalat"/>
          <w:sz w:val="20"/>
          <w:szCs w:val="20"/>
          <w:lang w:val="af-ZA"/>
        </w:rPr>
        <w:t xml:space="preserve"> </w:t>
      </w:r>
      <w:r w:rsidRPr="00712340">
        <w:rPr>
          <w:rFonts w:ascii="GHEA Grapalat" w:hAnsi="GHEA Grapalat" w:cs="Sylfaen"/>
          <w:sz w:val="20"/>
          <w:szCs w:val="20"/>
        </w:rPr>
        <w:t>ստորագրում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դրանք</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ներկայացնող</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կամ</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լիազորված</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այսուհետ</w:t>
      </w:r>
      <w:r w:rsidRPr="00712340">
        <w:rPr>
          <w:rFonts w:ascii="GHEA Grapalat" w:hAnsi="GHEA Grapalat"/>
          <w:sz w:val="20"/>
          <w:szCs w:val="20"/>
          <w:lang w:val="af-ZA"/>
        </w:rPr>
        <w:t xml:space="preserve">` </w:t>
      </w:r>
      <w:r w:rsidRPr="00712340">
        <w:rPr>
          <w:rFonts w:ascii="GHEA Grapalat" w:hAnsi="GHEA Grapalat" w:cs="Sylfaen"/>
          <w:sz w:val="20"/>
          <w:szCs w:val="20"/>
        </w:rPr>
        <w:t>գործակալ</w:t>
      </w:r>
      <w:r w:rsidRPr="00712340">
        <w:rPr>
          <w:rFonts w:ascii="GHEA Grapalat" w:hAnsi="GHEA Grapalat"/>
          <w:sz w:val="20"/>
          <w:szCs w:val="20"/>
          <w:lang w:val="af-ZA"/>
        </w:rPr>
        <w:t xml:space="preserve">): </w:t>
      </w:r>
      <w:r w:rsidRPr="00712340">
        <w:rPr>
          <w:rFonts w:ascii="GHEA Grapalat" w:hAnsi="GHEA Grapalat" w:cs="Sylfaen"/>
          <w:sz w:val="20"/>
          <w:szCs w:val="20"/>
        </w:rPr>
        <w:t>Եթե</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գործակալը</w:t>
      </w:r>
      <w:r w:rsidRPr="00712340">
        <w:rPr>
          <w:rFonts w:ascii="GHEA Grapalat" w:hAnsi="GHEA Grapalat"/>
          <w:sz w:val="20"/>
          <w:szCs w:val="20"/>
          <w:lang w:val="af-ZA"/>
        </w:rPr>
        <w:t xml:space="preserve">, </w:t>
      </w:r>
      <w:r w:rsidRPr="00712340">
        <w:rPr>
          <w:rFonts w:ascii="GHEA Grapalat" w:hAnsi="GHEA Grapalat" w:cs="Sylfaen"/>
          <w:sz w:val="20"/>
          <w:szCs w:val="20"/>
        </w:rPr>
        <w:t>ապա</w:t>
      </w:r>
      <w:r w:rsidRPr="00712340">
        <w:rPr>
          <w:rFonts w:ascii="GHEA Grapalat" w:hAnsi="GHEA Grapalat"/>
          <w:sz w:val="20"/>
          <w:szCs w:val="20"/>
          <w:lang w:val="af-ZA"/>
        </w:rPr>
        <w:t xml:space="preserve"> </w:t>
      </w:r>
      <w:r w:rsidRPr="00712340">
        <w:rPr>
          <w:rFonts w:ascii="GHEA Grapalat" w:hAnsi="GHEA Grapalat" w:cs="Sylfaen"/>
          <w:sz w:val="20"/>
          <w:szCs w:val="20"/>
        </w:rPr>
        <w:t>հայտով</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ներկայացվում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այդ</w:t>
      </w:r>
      <w:r w:rsidRPr="00712340">
        <w:rPr>
          <w:rFonts w:ascii="GHEA Grapalat" w:hAnsi="GHEA Grapalat"/>
          <w:sz w:val="20"/>
          <w:szCs w:val="20"/>
          <w:lang w:val="af-ZA"/>
        </w:rPr>
        <w:t xml:space="preserve"> </w:t>
      </w:r>
      <w:r w:rsidRPr="00712340">
        <w:rPr>
          <w:rFonts w:ascii="GHEA Grapalat" w:hAnsi="GHEA Grapalat" w:cs="Sylfaen"/>
          <w:sz w:val="20"/>
          <w:szCs w:val="20"/>
        </w:rPr>
        <w:t>լիազորությունը</w:t>
      </w:r>
      <w:r w:rsidRPr="00712340">
        <w:rPr>
          <w:rFonts w:ascii="GHEA Grapalat" w:hAnsi="GHEA Grapalat"/>
          <w:sz w:val="20"/>
          <w:szCs w:val="20"/>
          <w:lang w:val="af-ZA"/>
        </w:rPr>
        <w:t xml:space="preserve"> </w:t>
      </w:r>
      <w:r w:rsidRPr="00712340">
        <w:rPr>
          <w:rFonts w:ascii="GHEA Grapalat" w:hAnsi="GHEA Grapalat" w:cs="Sylfaen"/>
          <w:sz w:val="20"/>
          <w:szCs w:val="20"/>
        </w:rPr>
        <w:t>վերապահված</w:t>
      </w:r>
      <w:r w:rsidRPr="00712340">
        <w:rPr>
          <w:rFonts w:ascii="GHEA Grapalat" w:hAnsi="GHEA Grapalat"/>
          <w:sz w:val="20"/>
          <w:szCs w:val="20"/>
          <w:lang w:val="af-ZA"/>
        </w:rPr>
        <w:t xml:space="preserve"> </w:t>
      </w:r>
      <w:r w:rsidRPr="00712340">
        <w:rPr>
          <w:rFonts w:ascii="GHEA Grapalat" w:hAnsi="GHEA Grapalat" w:cs="Sylfaen"/>
          <w:sz w:val="20"/>
          <w:szCs w:val="20"/>
        </w:rPr>
        <w:t>լինելու</w:t>
      </w:r>
      <w:r w:rsidRPr="00712340">
        <w:rPr>
          <w:rFonts w:ascii="GHEA Grapalat" w:hAnsi="GHEA Grapalat"/>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փաստաթուղթ</w:t>
      </w:r>
      <w:r w:rsidRPr="00712340">
        <w:rPr>
          <w:rFonts w:ascii="GHEA Grapalat" w:hAnsi="GHEA Grapalat" w:cs="Sylfaen"/>
          <w:sz w:val="20"/>
          <w:szCs w:val="20"/>
          <w:lang w:val="af-ZA"/>
        </w:rPr>
        <w:t>:</w:t>
      </w:r>
    </w:p>
    <w:p w:rsidR="00631539" w:rsidRPr="00712340" w:rsidRDefault="00631539" w:rsidP="00631539">
      <w:pPr>
        <w:ind w:firstLine="720"/>
        <w:jc w:val="both"/>
        <w:rPr>
          <w:rFonts w:ascii="GHEA Grapalat" w:hAnsi="GHEA Grapalat"/>
          <w:sz w:val="20"/>
          <w:szCs w:val="20"/>
          <w:lang w:val="af-ZA"/>
        </w:rPr>
      </w:pPr>
      <w:r w:rsidRPr="00712340">
        <w:rPr>
          <w:rFonts w:ascii="GHEA Grapalat" w:hAnsi="GHEA Grapalat"/>
          <w:sz w:val="20"/>
          <w:szCs w:val="20"/>
          <w:lang w:val="af-ZA"/>
        </w:rPr>
        <w:t xml:space="preserve">3.2 </w:t>
      </w:r>
      <w:r w:rsidRPr="00712340">
        <w:rPr>
          <w:rFonts w:ascii="GHEA Grapalat" w:hAnsi="GHEA Grapalat" w:cs="Sylfaen"/>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հրահանգի</w:t>
      </w:r>
      <w:r w:rsidRPr="00712340">
        <w:rPr>
          <w:rFonts w:ascii="GHEA Grapalat" w:hAnsi="GHEA Grapalat"/>
          <w:sz w:val="20"/>
          <w:szCs w:val="20"/>
          <w:lang w:val="af-ZA"/>
        </w:rPr>
        <w:t xml:space="preserve"> 3.1 </w:t>
      </w:r>
      <w:r w:rsidRPr="00712340">
        <w:rPr>
          <w:rFonts w:ascii="GHEA Grapalat" w:hAnsi="GHEA Grapalat"/>
          <w:sz w:val="20"/>
          <w:szCs w:val="20"/>
        </w:rPr>
        <w:t>կետում</w:t>
      </w:r>
      <w:r w:rsidRPr="00712340">
        <w:rPr>
          <w:rFonts w:ascii="GHEA Grapalat" w:hAnsi="GHEA Grapalat"/>
          <w:sz w:val="20"/>
          <w:szCs w:val="20"/>
          <w:lang w:val="af-ZA"/>
        </w:rPr>
        <w:t xml:space="preserve"> </w:t>
      </w:r>
      <w:r w:rsidRPr="00712340">
        <w:rPr>
          <w:rFonts w:ascii="GHEA Grapalat" w:hAnsi="GHEA Grapalat" w:cs="Sylfaen"/>
          <w:sz w:val="20"/>
          <w:szCs w:val="20"/>
        </w:rPr>
        <w:t>նշված</w:t>
      </w:r>
      <w:r w:rsidRPr="00712340">
        <w:rPr>
          <w:rFonts w:ascii="GHEA Grapalat" w:hAnsi="GHEA Grapalat"/>
          <w:sz w:val="20"/>
          <w:szCs w:val="20"/>
          <w:lang w:val="af-ZA"/>
        </w:rPr>
        <w:t xml:space="preserve"> </w:t>
      </w:r>
      <w:r w:rsidRPr="00712340">
        <w:rPr>
          <w:rFonts w:ascii="GHEA Grapalat" w:hAnsi="GHEA Grapalat" w:cs="Sylfaen"/>
          <w:sz w:val="20"/>
          <w:szCs w:val="20"/>
        </w:rPr>
        <w:t>ծրարի</w:t>
      </w:r>
      <w:r w:rsidRPr="00712340">
        <w:rPr>
          <w:rFonts w:ascii="GHEA Grapalat" w:hAnsi="GHEA Grapalat"/>
          <w:sz w:val="20"/>
          <w:szCs w:val="20"/>
          <w:lang w:val="af-ZA"/>
        </w:rPr>
        <w:t xml:space="preserve"> </w:t>
      </w:r>
      <w:r w:rsidRPr="00712340">
        <w:rPr>
          <w:rFonts w:ascii="GHEA Grapalat" w:hAnsi="GHEA Grapalat" w:cs="Sylfaen"/>
          <w:sz w:val="20"/>
          <w:szCs w:val="20"/>
        </w:rPr>
        <w:t>վրա</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կազմելու</w:t>
      </w:r>
      <w:r w:rsidRPr="00712340">
        <w:rPr>
          <w:rFonts w:ascii="GHEA Grapalat" w:hAnsi="GHEA Grapalat"/>
          <w:sz w:val="20"/>
          <w:szCs w:val="20"/>
          <w:lang w:val="af-ZA"/>
        </w:rPr>
        <w:t xml:space="preserve"> </w:t>
      </w:r>
      <w:r w:rsidRPr="00712340">
        <w:rPr>
          <w:rFonts w:ascii="GHEA Grapalat" w:hAnsi="GHEA Grapalat" w:cs="Sylfaen"/>
          <w:sz w:val="20"/>
          <w:szCs w:val="20"/>
        </w:rPr>
        <w:t>լեզվով</w:t>
      </w:r>
      <w:r w:rsidRPr="00712340">
        <w:rPr>
          <w:rFonts w:ascii="GHEA Grapalat" w:hAnsi="GHEA Grapalat"/>
          <w:sz w:val="20"/>
          <w:szCs w:val="20"/>
          <w:lang w:val="af-ZA"/>
        </w:rPr>
        <w:t xml:space="preserve"> </w:t>
      </w:r>
      <w:r w:rsidRPr="00712340">
        <w:rPr>
          <w:rFonts w:ascii="GHEA Grapalat" w:hAnsi="GHEA Grapalat" w:cs="Sylfaen"/>
          <w:sz w:val="20"/>
          <w:szCs w:val="20"/>
        </w:rPr>
        <w:t>նշվում</w:t>
      </w:r>
      <w:r w:rsidRPr="00712340">
        <w:rPr>
          <w:rFonts w:ascii="GHEA Grapalat" w:hAnsi="GHEA Grapalat"/>
          <w:sz w:val="20"/>
          <w:szCs w:val="20"/>
          <w:lang w:val="af-ZA"/>
        </w:rPr>
        <w:t xml:space="preserve"> </w:t>
      </w:r>
      <w:r w:rsidRPr="00712340">
        <w:rPr>
          <w:rFonts w:ascii="GHEA Grapalat" w:hAnsi="GHEA Grapalat" w:cs="Sylfaen"/>
          <w:sz w:val="20"/>
          <w:szCs w:val="20"/>
        </w:rPr>
        <w:t>են</w:t>
      </w:r>
      <w:r w:rsidRPr="00712340">
        <w:rPr>
          <w:rFonts w:ascii="GHEA Grapalat" w:hAnsi="GHEA Grapalat"/>
          <w:sz w:val="20"/>
          <w:szCs w:val="20"/>
          <w:lang w:val="af-ZA"/>
        </w:rPr>
        <w:t xml:space="preserve">` </w:t>
      </w:r>
    </w:p>
    <w:p w:rsidR="00631539" w:rsidRPr="00712340" w:rsidRDefault="00631539" w:rsidP="00631539">
      <w:pPr>
        <w:ind w:firstLine="720"/>
        <w:rPr>
          <w:rFonts w:ascii="GHEA Grapalat" w:hAnsi="GHEA Grapalat"/>
          <w:sz w:val="20"/>
          <w:szCs w:val="20"/>
          <w:lang w:val="af-ZA"/>
        </w:rPr>
      </w:pPr>
      <w:r w:rsidRPr="00712340">
        <w:rPr>
          <w:rFonts w:ascii="GHEA Grapalat" w:hAnsi="GHEA Grapalat"/>
          <w:sz w:val="20"/>
          <w:szCs w:val="20"/>
          <w:lang w:val="af-ZA"/>
        </w:rPr>
        <w:t xml:space="preserve">1) </w:t>
      </w:r>
      <w:r w:rsidRPr="00712340">
        <w:rPr>
          <w:rFonts w:ascii="GHEA Grapalat" w:hAnsi="GHEA Grapalat"/>
          <w:sz w:val="20"/>
          <w:szCs w:val="20"/>
        </w:rPr>
        <w:t>պ</w:t>
      </w:r>
      <w:r w:rsidRPr="00712340">
        <w:rPr>
          <w:rFonts w:ascii="GHEA Grapalat" w:hAnsi="GHEA Grapalat" w:cs="Sylfaen"/>
          <w:sz w:val="20"/>
          <w:szCs w:val="20"/>
        </w:rPr>
        <w:t>ատվիրատուի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00E82543">
        <w:rPr>
          <w:rFonts w:ascii="GHEA Grapalat" w:hAnsi="GHEA Grapalat" w:cs="Sylfaen"/>
          <w:sz w:val="20"/>
          <w:szCs w:val="20"/>
        </w:rPr>
        <w:t>ՀՀ</w:t>
      </w:r>
      <w:r w:rsidR="00E82543" w:rsidRPr="00E82543">
        <w:rPr>
          <w:rFonts w:ascii="GHEA Grapalat" w:hAnsi="GHEA Grapalat" w:cs="Sylfaen"/>
          <w:sz w:val="20"/>
          <w:szCs w:val="20"/>
          <w:lang w:val="af-ZA"/>
        </w:rPr>
        <w:t xml:space="preserve"> </w:t>
      </w:r>
      <w:r w:rsidR="00E82543">
        <w:rPr>
          <w:rFonts w:ascii="GHEA Grapalat" w:hAnsi="GHEA Grapalat" w:cs="Sylfaen"/>
          <w:sz w:val="20"/>
          <w:szCs w:val="20"/>
        </w:rPr>
        <w:t>Սյունիքի</w:t>
      </w:r>
      <w:r w:rsidR="00E82543" w:rsidRPr="00E82543">
        <w:rPr>
          <w:rFonts w:ascii="GHEA Grapalat" w:hAnsi="GHEA Grapalat" w:cs="Sylfaen"/>
          <w:sz w:val="20"/>
          <w:szCs w:val="20"/>
          <w:lang w:val="af-ZA"/>
        </w:rPr>
        <w:t xml:space="preserve"> </w:t>
      </w:r>
      <w:r w:rsidR="00E82543">
        <w:rPr>
          <w:rFonts w:ascii="GHEA Grapalat" w:hAnsi="GHEA Grapalat" w:cs="Sylfaen"/>
          <w:sz w:val="20"/>
          <w:szCs w:val="20"/>
        </w:rPr>
        <w:t>մարզի</w:t>
      </w:r>
      <w:r w:rsidR="00E82543" w:rsidRPr="00E82543">
        <w:rPr>
          <w:rFonts w:ascii="GHEA Grapalat" w:hAnsi="GHEA Grapalat" w:cs="Sylfaen"/>
          <w:sz w:val="20"/>
          <w:szCs w:val="20"/>
          <w:lang w:val="af-ZA"/>
        </w:rPr>
        <w:t xml:space="preserve"> </w:t>
      </w:r>
      <w:r w:rsidR="00E82543">
        <w:rPr>
          <w:rFonts w:ascii="GHEA Grapalat" w:hAnsi="GHEA Grapalat" w:cs="Sylfaen"/>
          <w:sz w:val="20"/>
          <w:szCs w:val="20"/>
        </w:rPr>
        <w:t>Գորայքի</w:t>
      </w:r>
      <w:r w:rsidR="00E82543" w:rsidRPr="00E82543">
        <w:rPr>
          <w:rFonts w:ascii="GHEA Grapalat" w:hAnsi="GHEA Grapalat" w:cs="Sylfaen"/>
          <w:sz w:val="20"/>
          <w:szCs w:val="20"/>
          <w:lang w:val="af-ZA"/>
        </w:rPr>
        <w:t xml:space="preserve"> </w:t>
      </w:r>
      <w:r w:rsidR="00E82543">
        <w:rPr>
          <w:rFonts w:ascii="GHEA Grapalat" w:hAnsi="GHEA Grapalat" w:cs="Sylfaen"/>
          <w:sz w:val="20"/>
          <w:szCs w:val="20"/>
        </w:rPr>
        <w:t>համայնքապետարան</w:t>
      </w:r>
      <w:r w:rsidRPr="00712340">
        <w:rPr>
          <w:rFonts w:ascii="GHEA Grapalat" w:hAnsi="GHEA Grapalat"/>
          <w:sz w:val="20"/>
          <w:szCs w:val="20"/>
          <w:lang w:val="af-ZA"/>
        </w:rPr>
        <w:t xml:space="preserve"> (</w:t>
      </w:r>
      <w:r w:rsidRPr="00712340">
        <w:rPr>
          <w:rFonts w:ascii="GHEA Grapalat" w:hAnsi="GHEA Grapalat" w:cs="Sylfaen"/>
          <w:sz w:val="20"/>
          <w:szCs w:val="20"/>
        </w:rPr>
        <w:t>հասցեն</w:t>
      </w:r>
      <w:r w:rsidRPr="00712340">
        <w:rPr>
          <w:rFonts w:ascii="GHEA Grapalat" w:hAnsi="GHEA Grapalat"/>
          <w:sz w:val="20"/>
          <w:szCs w:val="20"/>
          <w:lang w:val="af-ZA"/>
        </w:rPr>
        <w:t>).</w:t>
      </w:r>
    </w:p>
    <w:p w:rsidR="00631539" w:rsidRPr="00712340" w:rsidRDefault="00631539" w:rsidP="00631539">
      <w:pPr>
        <w:ind w:firstLine="720"/>
        <w:rPr>
          <w:rFonts w:ascii="GHEA Grapalat" w:hAnsi="GHEA Grapalat"/>
          <w:sz w:val="20"/>
          <w:szCs w:val="20"/>
          <w:lang w:val="af-ZA"/>
        </w:rPr>
      </w:pPr>
      <w:r w:rsidRPr="00712340">
        <w:rPr>
          <w:rFonts w:ascii="GHEA Grapalat" w:hAnsi="GHEA Grapalat"/>
          <w:sz w:val="20"/>
          <w:szCs w:val="20"/>
          <w:lang w:val="af-ZA"/>
        </w:rPr>
        <w:t xml:space="preserve">2) </w:t>
      </w:r>
      <w:r w:rsidRPr="00712340">
        <w:rPr>
          <w:rFonts w:ascii="GHEA Grapalat" w:hAnsi="GHEA Grapalat"/>
          <w:sz w:val="20"/>
          <w:szCs w:val="20"/>
        </w:rPr>
        <w:t>գնանշման</w:t>
      </w:r>
      <w:r w:rsidRPr="00712340">
        <w:rPr>
          <w:rFonts w:ascii="GHEA Grapalat" w:hAnsi="GHEA Grapalat"/>
          <w:sz w:val="20"/>
          <w:szCs w:val="20"/>
          <w:lang w:val="af-ZA"/>
        </w:rPr>
        <w:t xml:space="preserve"> </w:t>
      </w:r>
      <w:r w:rsidRPr="00712340">
        <w:rPr>
          <w:rFonts w:ascii="GHEA Grapalat" w:hAnsi="GHEA Grapalat"/>
          <w:sz w:val="20"/>
          <w:szCs w:val="20"/>
        </w:rPr>
        <w:t>հարցման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ծածկագիրը</w:t>
      </w:r>
      <w:r w:rsidRPr="00712340">
        <w:rPr>
          <w:rFonts w:ascii="GHEA Grapalat" w:hAnsi="GHEA Grapalat"/>
          <w:sz w:val="20"/>
          <w:szCs w:val="20"/>
          <w:lang w:val="af-ZA"/>
        </w:rPr>
        <w:t>.</w:t>
      </w:r>
    </w:p>
    <w:p w:rsidR="00631539" w:rsidRPr="00712340" w:rsidRDefault="00631539" w:rsidP="00631539">
      <w:pPr>
        <w:ind w:firstLine="720"/>
        <w:rPr>
          <w:rFonts w:ascii="GHEA Grapalat" w:hAnsi="GHEA Grapalat"/>
          <w:sz w:val="20"/>
          <w:szCs w:val="20"/>
          <w:lang w:val="af-ZA"/>
        </w:rPr>
      </w:pPr>
      <w:r w:rsidRPr="00712340">
        <w:rPr>
          <w:rFonts w:ascii="GHEA Grapalat" w:hAnsi="GHEA Grapalat"/>
          <w:sz w:val="20"/>
          <w:szCs w:val="20"/>
          <w:lang w:val="af-ZA"/>
        </w:rPr>
        <w:t>3) «</w:t>
      </w:r>
      <w:r w:rsidRPr="00712340">
        <w:rPr>
          <w:rFonts w:ascii="GHEA Grapalat" w:hAnsi="GHEA Grapalat" w:cs="Sylfaen"/>
          <w:sz w:val="20"/>
          <w:szCs w:val="20"/>
        </w:rPr>
        <w:t>չբացել</w:t>
      </w:r>
      <w:r w:rsidRPr="00712340">
        <w:rPr>
          <w:rFonts w:ascii="GHEA Grapalat" w:hAnsi="GHEA Grapalat"/>
          <w:sz w:val="20"/>
          <w:szCs w:val="20"/>
          <w:lang w:val="af-ZA"/>
        </w:rPr>
        <w:t xml:space="preserve"> </w:t>
      </w:r>
      <w:r w:rsidRPr="00712340">
        <w:rPr>
          <w:rFonts w:ascii="GHEA Grapalat" w:hAnsi="GHEA Grapalat" w:cs="Sylfaen"/>
          <w:sz w:val="20"/>
          <w:szCs w:val="20"/>
        </w:rPr>
        <w:t>մինչև</w:t>
      </w:r>
      <w:r w:rsidRPr="00712340">
        <w:rPr>
          <w:rFonts w:ascii="GHEA Grapalat" w:hAnsi="GHEA Grapalat"/>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sz w:val="20"/>
          <w:szCs w:val="20"/>
          <w:lang w:val="af-ZA"/>
        </w:rPr>
        <w:t xml:space="preserve"> </w:t>
      </w:r>
      <w:r w:rsidRPr="00712340">
        <w:rPr>
          <w:rFonts w:ascii="GHEA Grapalat" w:hAnsi="GHEA Grapalat" w:cs="Sylfaen"/>
          <w:sz w:val="20"/>
          <w:szCs w:val="20"/>
        </w:rPr>
        <w:t>բացման</w:t>
      </w:r>
      <w:r w:rsidRPr="00712340">
        <w:rPr>
          <w:rFonts w:ascii="GHEA Grapalat" w:hAnsi="GHEA Grapalat"/>
          <w:sz w:val="20"/>
          <w:szCs w:val="20"/>
          <w:lang w:val="af-ZA"/>
        </w:rPr>
        <w:t xml:space="preserve"> </w:t>
      </w:r>
      <w:r w:rsidRPr="00712340">
        <w:rPr>
          <w:rFonts w:ascii="GHEA Grapalat" w:hAnsi="GHEA Grapalat" w:cs="Sylfaen"/>
          <w:sz w:val="20"/>
          <w:szCs w:val="20"/>
        </w:rPr>
        <w:t>նիստը</w:t>
      </w:r>
      <w:r w:rsidRPr="00712340">
        <w:rPr>
          <w:rFonts w:ascii="GHEA Grapalat" w:hAnsi="GHEA Grapalat"/>
          <w:sz w:val="20"/>
          <w:szCs w:val="20"/>
          <w:lang w:val="af-ZA"/>
        </w:rPr>
        <w:t xml:space="preserve">» </w:t>
      </w:r>
      <w:r w:rsidRPr="00712340">
        <w:rPr>
          <w:rFonts w:ascii="GHEA Grapalat" w:hAnsi="GHEA Grapalat" w:cs="Sylfaen"/>
          <w:sz w:val="20"/>
          <w:szCs w:val="20"/>
        </w:rPr>
        <w:t>բառերը</w:t>
      </w:r>
      <w:r w:rsidRPr="00712340">
        <w:rPr>
          <w:rFonts w:ascii="GHEA Grapalat" w:hAnsi="GHEA Grapalat"/>
          <w:sz w:val="20"/>
          <w:szCs w:val="20"/>
          <w:lang w:val="af-ZA"/>
        </w:rPr>
        <w:t>.</w:t>
      </w:r>
    </w:p>
    <w:p w:rsidR="00631539" w:rsidRPr="00712340" w:rsidRDefault="00631539" w:rsidP="00631539">
      <w:pPr>
        <w:ind w:firstLine="720"/>
        <w:rPr>
          <w:rFonts w:ascii="GHEA Grapalat" w:hAnsi="GHEA Grapalat"/>
          <w:sz w:val="20"/>
          <w:szCs w:val="20"/>
          <w:lang w:val="af-ZA"/>
        </w:rPr>
      </w:pPr>
      <w:r w:rsidRPr="00712340">
        <w:rPr>
          <w:rFonts w:ascii="GHEA Grapalat" w:hAnsi="GHEA Grapalat"/>
          <w:sz w:val="20"/>
          <w:szCs w:val="20"/>
          <w:lang w:val="af-ZA"/>
        </w:rPr>
        <w:t xml:space="preserve">4)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անունը</w:t>
      </w:r>
      <w:r w:rsidRPr="00712340">
        <w:rPr>
          <w:rFonts w:ascii="GHEA Grapalat" w:hAnsi="GHEA Grapalat"/>
          <w:sz w:val="20"/>
          <w:szCs w:val="20"/>
          <w:lang w:val="af-ZA"/>
        </w:rPr>
        <w:t xml:space="preserve">), </w:t>
      </w:r>
      <w:r w:rsidRPr="00712340">
        <w:rPr>
          <w:rFonts w:ascii="GHEA Grapalat" w:hAnsi="GHEA Grapalat" w:cs="Sylfaen"/>
          <w:sz w:val="20"/>
          <w:szCs w:val="20"/>
        </w:rPr>
        <w:t>գտնվելու</w:t>
      </w:r>
      <w:r w:rsidRPr="00712340">
        <w:rPr>
          <w:rFonts w:ascii="GHEA Grapalat" w:hAnsi="GHEA Grapalat"/>
          <w:sz w:val="20"/>
          <w:szCs w:val="20"/>
          <w:lang w:val="af-ZA"/>
        </w:rPr>
        <w:t xml:space="preserve"> </w:t>
      </w:r>
      <w:r w:rsidRPr="00712340">
        <w:rPr>
          <w:rFonts w:ascii="GHEA Grapalat" w:hAnsi="GHEA Grapalat" w:cs="Sylfaen"/>
          <w:sz w:val="20"/>
          <w:szCs w:val="20"/>
        </w:rPr>
        <w:t>վայրը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cs="Sylfaen"/>
          <w:sz w:val="20"/>
          <w:szCs w:val="20"/>
        </w:rPr>
        <w:t>հեռախոսահամարը</w:t>
      </w:r>
      <w:r w:rsidRPr="00712340">
        <w:rPr>
          <w:rFonts w:ascii="GHEA Grapalat" w:hAnsi="GHEA Grapalat"/>
          <w:sz w:val="20"/>
          <w:szCs w:val="20"/>
          <w:lang w:val="af-ZA"/>
        </w:rPr>
        <w:t>:</w:t>
      </w:r>
    </w:p>
    <w:p w:rsidR="00631539" w:rsidRPr="00712340" w:rsidRDefault="00631539" w:rsidP="00631539">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3.3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հրահանգի</w:t>
      </w:r>
      <w:r w:rsidRPr="00712340">
        <w:rPr>
          <w:rFonts w:ascii="GHEA Grapalat" w:hAnsi="GHEA Grapalat" w:cs="Sylfaen"/>
          <w:sz w:val="20"/>
          <w:szCs w:val="20"/>
          <w:lang w:val="af-ZA"/>
        </w:rPr>
        <w:t xml:space="preserve"> 3.1 </w:t>
      </w:r>
      <w:r w:rsidRPr="00712340">
        <w:rPr>
          <w:rFonts w:ascii="GHEA Grapalat" w:hAnsi="GHEA Grapalat" w:cs="Sylfaen"/>
          <w:sz w:val="20"/>
          <w:szCs w:val="20"/>
        </w:rPr>
        <w:t>և</w:t>
      </w:r>
      <w:r w:rsidRPr="00712340">
        <w:rPr>
          <w:rFonts w:ascii="GHEA Grapalat" w:hAnsi="GHEA Grapalat" w:cs="Sylfaen"/>
          <w:sz w:val="20"/>
          <w:szCs w:val="20"/>
          <w:lang w:val="af-ZA"/>
        </w:rPr>
        <w:t xml:space="preserve"> 3.2 </w:t>
      </w:r>
      <w:r w:rsidRPr="00712340">
        <w:rPr>
          <w:rFonts w:ascii="GHEA Grapalat" w:hAnsi="GHEA Grapalat" w:cs="Sylfaen"/>
          <w:sz w:val="20"/>
          <w:szCs w:val="20"/>
        </w:rPr>
        <w:t>կետերի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պահանջներին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չհամապատասխանող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հանձնաժողովը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բացման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նիստում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մերժում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նույնությամբ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վերադարձնում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ներկայացնողին</w:t>
      </w:r>
      <w:r w:rsidRPr="00712340">
        <w:rPr>
          <w:rFonts w:ascii="GHEA Grapalat" w:hAnsi="GHEA Grapalat" w:cs="Sylfaen"/>
          <w:sz w:val="20"/>
          <w:szCs w:val="20"/>
          <w:lang w:val="af-ZA"/>
        </w:rPr>
        <w:t>:</w:t>
      </w:r>
    </w:p>
    <w:p w:rsidR="00631539" w:rsidRPr="00712340" w:rsidRDefault="00631539" w:rsidP="00631539">
      <w:pPr>
        <w:ind w:firstLine="567"/>
        <w:jc w:val="both"/>
        <w:rPr>
          <w:rFonts w:ascii="GHEA Grapalat" w:hAnsi="GHEA Grapalat"/>
          <w:b/>
          <w:sz w:val="20"/>
          <w:lang w:val="af-ZA"/>
        </w:rPr>
      </w:pPr>
    </w:p>
    <w:p w:rsidR="00631539" w:rsidRPr="00712340" w:rsidRDefault="00631539" w:rsidP="00631539">
      <w:pPr>
        <w:pStyle w:val="norm"/>
        <w:spacing w:line="240" w:lineRule="auto"/>
        <w:ind w:firstLine="284"/>
        <w:jc w:val="right"/>
        <w:rPr>
          <w:rFonts w:ascii="GHEA Grapalat" w:hAnsi="GHEA Grapalat" w:cs="Sylfaen"/>
          <w:b/>
          <w:sz w:val="20"/>
          <w:lang w:val="es-ES"/>
        </w:rPr>
      </w:pPr>
    </w:p>
    <w:p w:rsidR="00C52759" w:rsidRPr="006B1E88" w:rsidRDefault="00C52759" w:rsidP="00631539">
      <w:pPr>
        <w:pStyle w:val="norm"/>
        <w:spacing w:line="240" w:lineRule="auto"/>
        <w:ind w:firstLine="284"/>
        <w:jc w:val="right"/>
        <w:rPr>
          <w:rFonts w:ascii="GHEA Grapalat" w:hAnsi="GHEA Grapalat" w:cs="Sylfaen"/>
          <w:b/>
          <w:sz w:val="20"/>
          <w:lang w:val="af-ZA"/>
        </w:rPr>
      </w:pPr>
    </w:p>
    <w:p w:rsidR="00C52759" w:rsidRPr="006B1E88" w:rsidRDefault="00C52759" w:rsidP="00631539">
      <w:pPr>
        <w:pStyle w:val="norm"/>
        <w:spacing w:line="240" w:lineRule="auto"/>
        <w:ind w:firstLine="284"/>
        <w:jc w:val="right"/>
        <w:rPr>
          <w:rFonts w:ascii="GHEA Grapalat" w:hAnsi="GHEA Grapalat" w:cs="Sylfaen"/>
          <w:b/>
          <w:sz w:val="20"/>
          <w:lang w:val="af-ZA"/>
        </w:rPr>
      </w:pPr>
    </w:p>
    <w:p w:rsidR="00631539" w:rsidRPr="00712340" w:rsidRDefault="00631539" w:rsidP="00631539">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p>
    <w:p w:rsidR="00631539" w:rsidRPr="00712340" w:rsidRDefault="00631539" w:rsidP="00631539">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B04447">
        <w:rPr>
          <w:rFonts w:ascii="GHEA Grapalat" w:hAnsi="GHEA Grapalat"/>
          <w:b/>
          <w:lang w:val="es-ES"/>
        </w:rPr>
        <w:t>ՍՄԳՀ-ԳՀԾՁԲ-19/4-ՏՀ</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631539" w:rsidRPr="00712340" w:rsidRDefault="00631539" w:rsidP="00631539">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 </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631539" w:rsidRPr="00712340" w:rsidRDefault="00631539" w:rsidP="00631539">
      <w:pPr>
        <w:jc w:val="center"/>
        <w:rPr>
          <w:rFonts w:ascii="GHEA Grapalat" w:hAnsi="GHEA Grapalat" w:cs="Sylfaen"/>
          <w:b/>
          <w:lang w:val="es-ES"/>
        </w:rPr>
      </w:pPr>
    </w:p>
    <w:p w:rsidR="00631539" w:rsidRPr="00712340" w:rsidRDefault="00631539" w:rsidP="00631539">
      <w:pPr>
        <w:jc w:val="center"/>
        <w:rPr>
          <w:rFonts w:ascii="GHEA Grapalat" w:hAnsi="GHEA Grapalat" w:cs="Arial"/>
          <w:b/>
          <w:lang w:val="es-ES"/>
        </w:rPr>
      </w:pPr>
      <w:r w:rsidRPr="00712340">
        <w:rPr>
          <w:rFonts w:ascii="GHEA Grapalat" w:hAnsi="GHEA Grapalat" w:cs="Sylfaen"/>
          <w:b/>
          <w:lang w:val="es-ES"/>
        </w:rPr>
        <w:t>ԴԻՄՈՒՄՀԱՅՏԱՐԱՐՈՒԹՅՈՒՆ*</w:t>
      </w:r>
    </w:p>
    <w:p w:rsidR="00631539" w:rsidRPr="00712340" w:rsidRDefault="00631539" w:rsidP="00631539">
      <w:pPr>
        <w:pStyle w:val="Heading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 </w:t>
      </w:r>
      <w:r w:rsidRPr="00712340">
        <w:rPr>
          <w:rFonts w:ascii="GHEA Grapalat" w:hAnsi="GHEA Grapalat" w:cs="Sylfaen"/>
          <w:color w:val="auto"/>
          <w:sz w:val="24"/>
          <w:szCs w:val="24"/>
          <w:lang w:val="es-ES"/>
        </w:rPr>
        <w:t>ն մասնակցելու</w:t>
      </w:r>
      <w:r w:rsidRPr="00712340">
        <w:rPr>
          <w:rFonts w:ascii="GHEA Grapalat" w:hAnsi="GHEA Grapalat" w:cs="Arial"/>
          <w:color w:val="auto"/>
          <w:sz w:val="24"/>
          <w:szCs w:val="24"/>
          <w:lang w:val="es-ES"/>
        </w:rPr>
        <w:t xml:space="preserve">  </w:t>
      </w:r>
    </w:p>
    <w:p w:rsidR="00631539" w:rsidRPr="00712340" w:rsidRDefault="00631539" w:rsidP="00631539">
      <w:pPr>
        <w:rPr>
          <w:lang w:val="es-ES" w:eastAsia="ru-RU"/>
        </w:rPr>
      </w:pPr>
    </w:p>
    <w:p w:rsidR="00631539" w:rsidRPr="00712340" w:rsidRDefault="00631539" w:rsidP="00631539">
      <w:pPr>
        <w:jc w:val="both"/>
        <w:rPr>
          <w:rFonts w:ascii="GHEA Grapalat" w:hAnsi="GHEA Grapalat" w:cs="Arial"/>
          <w:sz w:val="20"/>
          <w:szCs w:val="20"/>
          <w:lang w:val="es-ES"/>
        </w:rPr>
      </w:pPr>
      <w:r w:rsidRPr="00712340">
        <w:rPr>
          <w:rFonts w:ascii="GHEA Grapalat" w:hAnsi="GHEA Grapalat"/>
          <w:sz w:val="22"/>
          <w:szCs w:val="22"/>
          <w:u w:val="single"/>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lang w:val="es-ES"/>
        </w:rPr>
        <w:t xml:space="preserve"> </w:t>
      </w:r>
      <w:proofErr w:type="gramStart"/>
      <w:r w:rsidRPr="00712340">
        <w:rPr>
          <w:rFonts w:ascii="GHEA Grapalat" w:hAnsi="GHEA Grapalat" w:cs="Sylfaen"/>
          <w:sz w:val="20"/>
          <w:szCs w:val="20"/>
          <w:lang w:val="es-ES"/>
        </w:rPr>
        <w:t>հայտնում</w:t>
      </w:r>
      <w:proofErr w:type="gramEnd"/>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որ</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ցանկություն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ունի</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մասնակցել</w:t>
      </w:r>
    </w:p>
    <w:p w:rsidR="00631539" w:rsidRPr="00712340" w:rsidRDefault="00631539" w:rsidP="00631539">
      <w:pPr>
        <w:jc w:val="both"/>
        <w:rPr>
          <w:rFonts w:ascii="GHEA Grapalat" w:hAnsi="GHEA Grapalat"/>
          <w:sz w:val="22"/>
          <w:szCs w:val="22"/>
          <w:vertAlign w:val="superscript"/>
          <w:lang w:val="es-ES"/>
        </w:rPr>
      </w:pPr>
      <w:r w:rsidRPr="00712340">
        <w:rPr>
          <w:rFonts w:ascii="GHEA Grapalat" w:hAnsi="GHEA Grapalat"/>
          <w:vertAlign w:val="superscript"/>
          <w:lang w:val="es-ES"/>
        </w:rPr>
        <w:t xml:space="preserve">               </w:t>
      </w:r>
      <w:r w:rsidRPr="00712340">
        <w:rPr>
          <w:rFonts w:ascii="GHEA Grapalat" w:hAnsi="GHEA Grapalat"/>
          <w:lang w:val="es-ES"/>
        </w:rPr>
        <w:t xml:space="preserve">            </w:t>
      </w:r>
      <w:proofErr w:type="gramStart"/>
      <w:r w:rsidRPr="00712340">
        <w:rPr>
          <w:rFonts w:ascii="GHEA Grapalat" w:hAnsi="GHEA Grapalat" w:cs="Sylfaen"/>
          <w:vertAlign w:val="superscript"/>
          <w:lang w:val="es-ES"/>
        </w:rPr>
        <w:t>մասնակցի</w:t>
      </w:r>
      <w:proofErr w:type="gramEnd"/>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r w:rsidRPr="00712340">
        <w:rPr>
          <w:rFonts w:ascii="GHEA Grapalat" w:hAnsi="GHEA Grapalat" w:cs="Arial"/>
          <w:vertAlign w:val="superscript"/>
          <w:lang w:val="es-ES"/>
        </w:rPr>
        <w:t xml:space="preserve"> </w:t>
      </w:r>
    </w:p>
    <w:p w:rsidR="00631539" w:rsidRPr="00C52759" w:rsidRDefault="00631539" w:rsidP="00631539">
      <w:pPr>
        <w:jc w:val="both"/>
        <w:rPr>
          <w:rFonts w:ascii="GHEA Grapalat" w:hAnsi="GHEA Grapalat"/>
          <w:sz w:val="22"/>
          <w:szCs w:val="22"/>
          <w:u w:val="single"/>
          <w:lang w:val="es-ES"/>
        </w:rPr>
      </w:pP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lang w:val="es-ES"/>
        </w:rPr>
        <w:t>-</w:t>
      </w:r>
      <w:r w:rsidRPr="00712340">
        <w:rPr>
          <w:rFonts w:ascii="GHEA Grapalat" w:hAnsi="GHEA Grapalat" w:cs="Sylfaen"/>
          <w:sz w:val="20"/>
          <w:szCs w:val="20"/>
          <w:lang w:val="es-ES"/>
        </w:rPr>
        <w:t>ի կողմից</w:t>
      </w:r>
      <w:r w:rsidRPr="00712340">
        <w:rPr>
          <w:rFonts w:ascii="GHEA Grapalat" w:hAnsi="GHEA Grapalat"/>
          <w:sz w:val="22"/>
          <w:szCs w:val="22"/>
          <w:u w:val="single"/>
          <w:lang w:val="es-ES"/>
        </w:rPr>
        <w:t xml:space="preserve"> </w:t>
      </w:r>
      <w:r w:rsidR="00B04447">
        <w:rPr>
          <w:rFonts w:ascii="GHEA Grapalat" w:hAnsi="GHEA Grapalat"/>
          <w:lang w:val="es-ES"/>
        </w:rPr>
        <w:t>ՍՄԳՀ-ԳՀԾՁԲ-19/4-ՏՀ</w:t>
      </w:r>
      <w:r w:rsidRPr="00712340">
        <w:rPr>
          <w:rFonts w:ascii="GHEA Grapalat" w:hAnsi="GHEA Grapalat"/>
          <w:sz w:val="20"/>
          <w:szCs w:val="20"/>
          <w:lang w:val="es-ES"/>
        </w:rPr>
        <w:t xml:space="preserve"> </w:t>
      </w:r>
      <w:r w:rsidRPr="00712340">
        <w:rPr>
          <w:rFonts w:ascii="GHEA Grapalat" w:hAnsi="GHEA Grapalat" w:cs="Sylfaen"/>
          <w:sz w:val="20"/>
          <w:szCs w:val="20"/>
          <w:lang w:val="es-ES"/>
        </w:rPr>
        <w:t>ծածկագրով հայտարարված</w:t>
      </w:r>
      <w:r>
        <w:rPr>
          <w:rFonts w:ascii="GHEA Grapalat" w:hAnsi="GHEA Grapalat" w:cs="Sylfaen"/>
          <w:sz w:val="20"/>
          <w:szCs w:val="20"/>
          <w:lang w:val="es-ES"/>
        </w:rPr>
        <w:t xml:space="preserve">գնանշման հարցման </w:t>
      </w:r>
      <w:r w:rsidRPr="00712340">
        <w:rPr>
          <w:rFonts w:ascii="GHEA Grapalat" w:hAnsi="GHEA Grapalat" w:cs="Arial"/>
          <w:sz w:val="16"/>
          <w:szCs w:val="16"/>
          <w:lang w:val="es-ES"/>
        </w:rPr>
        <w:t xml:space="preserve"> </w:t>
      </w:r>
      <w:r w:rsidRPr="00712340">
        <w:rPr>
          <w:rFonts w:ascii="GHEA Grapalat" w:hAnsi="GHEA Grapalat"/>
          <w:u w:val="single"/>
          <w:lang w:val="es-ES"/>
        </w:rPr>
        <w:tab/>
        <w:t xml:space="preserve">    </w:t>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t xml:space="preserve">     </w:t>
      </w:r>
      <w:r w:rsidRPr="00712340">
        <w:rPr>
          <w:rFonts w:ascii="GHEA Grapalat" w:hAnsi="GHEA Grapalat" w:cs="Sylfaen"/>
          <w:sz w:val="20"/>
          <w:szCs w:val="20"/>
          <w:lang w:val="es-ES"/>
        </w:rPr>
        <w:t xml:space="preserve"> չափաբաժնին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չափաբաժիններին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և</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հրավերի պահանջներին համապատասխան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ներկայացնում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հայտ:</w:t>
      </w:r>
    </w:p>
    <w:p w:rsidR="00631539" w:rsidRPr="00712340" w:rsidRDefault="00631539" w:rsidP="00631539">
      <w:pPr>
        <w:jc w:val="both"/>
        <w:rPr>
          <w:rFonts w:ascii="GHEA Grapalat" w:hAnsi="GHEA Grapalat"/>
          <w:sz w:val="12"/>
          <w:szCs w:val="12"/>
          <w:u w:val="single"/>
          <w:lang w:val="es-ES"/>
        </w:rPr>
      </w:pPr>
    </w:p>
    <w:p w:rsidR="00631539" w:rsidRPr="00712340" w:rsidRDefault="00631539" w:rsidP="00631539">
      <w:pPr>
        <w:jc w:val="both"/>
        <w:rPr>
          <w:rFonts w:ascii="GHEA Grapalat" w:hAnsi="GHEA Grapalat" w:cs="Sylfaen"/>
          <w:sz w:val="20"/>
          <w:szCs w:val="20"/>
          <w:lang w:val="es-ES"/>
        </w:rPr>
      </w:pPr>
      <w:r w:rsidRPr="00712340">
        <w:rPr>
          <w:rFonts w:ascii="GHEA Grapalat" w:hAnsi="GHEA Grapalat"/>
          <w:sz w:val="22"/>
          <w:szCs w:val="22"/>
          <w:u w:val="single"/>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lang w:val="es-ES"/>
        </w:rPr>
        <w:t>-</w:t>
      </w:r>
      <w:r w:rsidRPr="00712340">
        <w:rPr>
          <w:rFonts w:ascii="GHEA Grapalat" w:hAnsi="GHEA Grapalat" w:cs="Sylfaen"/>
          <w:sz w:val="20"/>
          <w:szCs w:val="20"/>
          <w:lang w:val="es-ES"/>
        </w:rPr>
        <w:t>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հայտնում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և</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հավաստում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 xml:space="preserve">որ հանդիսանում է </w:t>
      </w:r>
    </w:p>
    <w:p w:rsidR="00631539" w:rsidRPr="00712340" w:rsidRDefault="00631539" w:rsidP="00631539">
      <w:pPr>
        <w:jc w:val="both"/>
        <w:rPr>
          <w:rFonts w:ascii="GHEA Grapalat" w:hAnsi="GHEA Grapalat" w:cs="Sylfaen"/>
          <w:sz w:val="20"/>
          <w:szCs w:val="20"/>
          <w:lang w:val="es-ES"/>
        </w:rPr>
      </w:pPr>
      <w:r w:rsidRPr="00712340">
        <w:rPr>
          <w:rFonts w:ascii="GHEA Grapalat" w:hAnsi="GHEA Grapalat" w:cs="Sylfaen"/>
          <w:vertAlign w:val="superscript"/>
          <w:lang w:val="es-ES"/>
        </w:rPr>
        <w:t xml:space="preserve">                                             </w:t>
      </w:r>
      <w:proofErr w:type="gramStart"/>
      <w:r w:rsidRPr="00712340">
        <w:rPr>
          <w:rFonts w:ascii="GHEA Grapalat" w:hAnsi="GHEA Grapalat" w:cs="Sylfaen"/>
          <w:vertAlign w:val="superscript"/>
          <w:lang w:val="es-ES"/>
        </w:rPr>
        <w:t>մասնակցի</w:t>
      </w:r>
      <w:proofErr w:type="gramEnd"/>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p>
    <w:p w:rsidR="00631539" w:rsidRPr="00712340" w:rsidRDefault="00631539" w:rsidP="00631539">
      <w:pPr>
        <w:jc w:val="both"/>
        <w:rPr>
          <w:rFonts w:ascii="GHEA Grapalat" w:hAnsi="GHEA Grapalat" w:cs="Sylfaen"/>
          <w:sz w:val="20"/>
          <w:szCs w:val="20"/>
          <w:lang w:val="es-ES"/>
        </w:rPr>
      </w:pP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proofErr w:type="gramStart"/>
      <w:r w:rsidRPr="00712340">
        <w:rPr>
          <w:rFonts w:ascii="GHEA Grapalat" w:hAnsi="GHEA Grapalat" w:cs="Sylfaen"/>
          <w:sz w:val="20"/>
          <w:szCs w:val="20"/>
          <w:lang w:val="es-ES"/>
        </w:rPr>
        <w:t>ռեզիդենտ</w:t>
      </w:r>
      <w:proofErr w:type="gramEnd"/>
      <w:r w:rsidRPr="00712340">
        <w:rPr>
          <w:rFonts w:ascii="GHEA Grapalat" w:hAnsi="GHEA Grapalat" w:cs="Sylfaen"/>
          <w:sz w:val="20"/>
          <w:szCs w:val="20"/>
          <w:lang w:val="es-ES"/>
        </w:rPr>
        <w:t xml:space="preserve">:  </w:t>
      </w:r>
    </w:p>
    <w:p w:rsidR="00631539" w:rsidRPr="00712340" w:rsidRDefault="00631539" w:rsidP="00631539">
      <w:pPr>
        <w:jc w:val="both"/>
        <w:rPr>
          <w:rFonts w:ascii="GHEA Grapalat" w:hAnsi="GHEA Grapalat" w:cs="Arial"/>
          <w:vertAlign w:val="superscript"/>
          <w:lang w:val="es-ES"/>
        </w:rPr>
      </w:pPr>
      <w:r w:rsidRPr="00712340">
        <w:rPr>
          <w:rFonts w:ascii="GHEA Grapalat" w:hAnsi="GHEA Grapalat" w:cs="Arial"/>
          <w:vertAlign w:val="superscript"/>
          <w:lang w:val="es-ES"/>
        </w:rPr>
        <w:t xml:space="preserve">                                               </w:t>
      </w:r>
      <w:proofErr w:type="gramStart"/>
      <w:r w:rsidRPr="00712340">
        <w:rPr>
          <w:rFonts w:ascii="GHEA Grapalat" w:hAnsi="GHEA Grapalat" w:cs="Arial"/>
          <w:vertAlign w:val="superscript"/>
          <w:lang w:val="es-ES"/>
        </w:rPr>
        <w:t>երկրի</w:t>
      </w:r>
      <w:proofErr w:type="gramEnd"/>
      <w:r w:rsidRPr="00712340">
        <w:rPr>
          <w:rFonts w:ascii="GHEA Grapalat" w:hAnsi="GHEA Grapalat" w:cs="Arial"/>
          <w:vertAlign w:val="superscript"/>
          <w:lang w:val="es-ES"/>
        </w:rPr>
        <w:t xml:space="preserve"> անվանումը</w:t>
      </w:r>
    </w:p>
    <w:p w:rsidR="00631539" w:rsidRPr="00712340" w:rsidDel="00437CDB" w:rsidRDefault="00631539" w:rsidP="00631539">
      <w:pPr>
        <w:jc w:val="both"/>
        <w:rPr>
          <w:rFonts w:ascii="GHEA Grapalat" w:hAnsi="GHEA Grapalat" w:cs="Sylfaen"/>
          <w:sz w:val="20"/>
          <w:szCs w:val="20"/>
          <w:lang w:val="es-ES"/>
        </w:rPr>
      </w:pPr>
    </w:p>
    <w:p w:rsidR="00631539" w:rsidRPr="00712340" w:rsidRDefault="00631539" w:rsidP="00631539">
      <w:pPr>
        <w:jc w:val="both"/>
        <w:rPr>
          <w:rFonts w:ascii="GHEA Grapalat" w:hAnsi="GHEA Grapalat" w:cs="Sylfaen"/>
          <w:sz w:val="20"/>
          <w:szCs w:val="20"/>
          <w:lang w:val="es-ES"/>
        </w:rPr>
      </w:pPr>
      <w:r w:rsidRPr="00712340">
        <w:rPr>
          <w:rFonts w:ascii="GHEA Grapalat" w:hAnsi="GHEA Grapalat" w:cs="Sylfaen"/>
          <w:sz w:val="20"/>
          <w:szCs w:val="20"/>
          <w:lang w:val="es-ES"/>
        </w:rPr>
        <w:t xml:space="preserve">                </w:t>
      </w:r>
    </w:p>
    <w:p w:rsidR="00631539" w:rsidRDefault="00631539" w:rsidP="00631539">
      <w:pPr>
        <w:jc w:val="both"/>
        <w:rPr>
          <w:rFonts w:ascii="GHEA Grapalat" w:hAnsi="GHEA Grapalat" w:cs="Sylfaen"/>
          <w:sz w:val="20"/>
          <w:szCs w:val="20"/>
          <w:lang w:val="es-ES"/>
        </w:rPr>
      </w:pPr>
      <w:r w:rsidRPr="00712340">
        <w:rPr>
          <w:rFonts w:ascii="GHEA Grapalat" w:hAnsi="GHEA Grapalat"/>
          <w:sz w:val="20"/>
          <w:szCs w:val="20"/>
          <w:u w:val="single"/>
          <w:lang w:val="es-ES"/>
        </w:rPr>
        <w:t xml:space="preserve">                                         </w:t>
      </w:r>
      <w:r w:rsidRPr="00712340">
        <w:rPr>
          <w:rFonts w:ascii="GHEA Grapalat" w:hAnsi="GHEA Grapalat"/>
          <w:sz w:val="20"/>
          <w:szCs w:val="20"/>
          <w:lang w:val="es-ES"/>
        </w:rPr>
        <w:t>-</w:t>
      </w:r>
      <w:r w:rsidRPr="00712340">
        <w:rPr>
          <w:rFonts w:ascii="GHEA Grapalat" w:hAnsi="GHEA Grapalat" w:cs="Sylfaen"/>
          <w:sz w:val="20"/>
          <w:szCs w:val="20"/>
          <w:lang w:val="es-ES"/>
        </w:rPr>
        <w:t>ի</w:t>
      </w:r>
      <w:r>
        <w:rPr>
          <w:rFonts w:ascii="GHEA Grapalat" w:hAnsi="GHEA Grapalat" w:cs="Sylfaen"/>
          <w:sz w:val="20"/>
          <w:szCs w:val="20"/>
          <w:lang w:val="es-ES"/>
        </w:rPr>
        <w:t>՝</w:t>
      </w:r>
    </w:p>
    <w:p w:rsidR="00631539" w:rsidRDefault="00631539" w:rsidP="00631539">
      <w:pPr>
        <w:jc w:val="both"/>
        <w:rPr>
          <w:rFonts w:ascii="GHEA Grapalat" w:hAnsi="GHEA Grapalat" w:cs="Sylfaen"/>
          <w:sz w:val="20"/>
          <w:szCs w:val="20"/>
          <w:lang w:val="es-ES"/>
        </w:rPr>
      </w:pPr>
      <w:r w:rsidRPr="00712340">
        <w:rPr>
          <w:rFonts w:ascii="GHEA Grapalat" w:hAnsi="GHEA Grapalat" w:cs="Sylfaen"/>
          <w:vertAlign w:val="superscript"/>
          <w:lang w:val="es-ES"/>
        </w:rPr>
        <w:t xml:space="preserve">               </w:t>
      </w:r>
      <w:proofErr w:type="gramStart"/>
      <w:r w:rsidRPr="00712340">
        <w:rPr>
          <w:rFonts w:ascii="GHEA Grapalat" w:hAnsi="GHEA Grapalat" w:cs="Sylfaen"/>
          <w:vertAlign w:val="superscript"/>
          <w:lang w:val="es-ES"/>
        </w:rPr>
        <w:t>մասնակցի</w:t>
      </w:r>
      <w:proofErr w:type="gramEnd"/>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r w:rsidRPr="00712340">
        <w:rPr>
          <w:rFonts w:ascii="GHEA Grapalat" w:hAnsi="GHEA Grapalat" w:cs="Arial"/>
          <w:vertAlign w:val="superscript"/>
          <w:lang w:val="es-ES"/>
        </w:rPr>
        <w:t xml:space="preserve">  </w:t>
      </w:r>
    </w:p>
    <w:p w:rsidR="00631539" w:rsidRPr="00712340" w:rsidRDefault="00631539" w:rsidP="00631539">
      <w:pPr>
        <w:numPr>
          <w:ilvl w:val="0"/>
          <w:numId w:val="18"/>
        </w:numPr>
        <w:jc w:val="both"/>
        <w:rPr>
          <w:rFonts w:ascii="GHEA Grapalat" w:hAnsi="GHEA Grapalat" w:cs="Arial"/>
          <w:szCs w:val="22"/>
          <w:u w:val="single"/>
          <w:lang w:val="es-ES"/>
        </w:rPr>
      </w:pPr>
      <w:r w:rsidRPr="00712340">
        <w:rPr>
          <w:rFonts w:ascii="GHEA Grapalat" w:hAnsi="GHEA Grapalat" w:cs="Arial"/>
          <w:sz w:val="20"/>
          <w:szCs w:val="20"/>
          <w:lang w:val="es-ES"/>
        </w:rPr>
        <w:t xml:space="preserve">հարկ վճարողի հաշվառման համարն </w:t>
      </w:r>
      <w:r w:rsidRPr="00712340">
        <w:rPr>
          <w:rFonts w:ascii="GHEA Grapalat" w:hAnsi="GHEA Grapalat" w:cs="Sylfaen"/>
          <w:sz w:val="20"/>
          <w:szCs w:val="20"/>
          <w:lang w:val="es-ES"/>
        </w:rPr>
        <w:t>է</w:t>
      </w:r>
      <w:r w:rsidRPr="00712340">
        <w:rPr>
          <w:rFonts w:ascii="GHEA Grapalat" w:hAnsi="GHEA Grapalat" w:cs="Arial"/>
          <w:sz w:val="20"/>
          <w:szCs w:val="20"/>
          <w:lang w:val="es-ES"/>
        </w:rPr>
        <w:t>`</w:t>
      </w:r>
      <w:r w:rsidRPr="00712340">
        <w:rPr>
          <w:rFonts w:ascii="GHEA Grapalat" w:hAnsi="GHEA Grapalat" w:cs="Arial"/>
          <w:szCs w:val="22"/>
          <w:lang w:val="es-ES"/>
        </w:rPr>
        <w:t xml:space="preserve"> </w:t>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Pr>
          <w:rFonts w:ascii="GHEA Grapalat" w:hAnsi="GHEA Grapalat" w:cs="Arial"/>
          <w:szCs w:val="22"/>
          <w:u w:val="single"/>
          <w:lang w:val="es-ES"/>
        </w:rPr>
        <w:t>.</w:t>
      </w:r>
    </w:p>
    <w:p w:rsidR="00631539" w:rsidRPr="00712340" w:rsidRDefault="00631539" w:rsidP="00631539">
      <w:pPr>
        <w:jc w:val="both"/>
        <w:rPr>
          <w:rFonts w:ascii="GHEA Grapalat" w:hAnsi="GHEA Grapalat" w:cs="Arial"/>
          <w:vertAlign w:val="superscript"/>
          <w:lang w:val="es-ES"/>
        </w:rPr>
      </w:pPr>
      <w:r w:rsidRPr="00712340">
        <w:rPr>
          <w:rFonts w:ascii="GHEA Grapalat" w:hAnsi="GHEA Grapalat" w:cs="Arial"/>
          <w:vertAlign w:val="superscript"/>
          <w:lang w:val="es-ES"/>
        </w:rPr>
        <w:t xml:space="preserve">                                                                                                               </w:t>
      </w:r>
      <w:proofErr w:type="gramStart"/>
      <w:r w:rsidRPr="00712340">
        <w:rPr>
          <w:rFonts w:ascii="GHEA Grapalat" w:hAnsi="GHEA Grapalat" w:cs="Arial"/>
          <w:vertAlign w:val="superscript"/>
          <w:lang w:val="es-ES"/>
        </w:rPr>
        <w:t>հարկի</w:t>
      </w:r>
      <w:proofErr w:type="gramEnd"/>
      <w:r w:rsidRPr="00712340">
        <w:rPr>
          <w:rFonts w:ascii="GHEA Grapalat" w:hAnsi="GHEA Grapalat" w:cs="Arial"/>
          <w:vertAlign w:val="superscript"/>
          <w:lang w:val="es-ES"/>
        </w:rPr>
        <w:t xml:space="preserve"> վճարողի հաշվառման համարը</w:t>
      </w:r>
    </w:p>
    <w:p w:rsidR="00631539" w:rsidRPr="00712340" w:rsidRDefault="00631539" w:rsidP="00631539">
      <w:pPr>
        <w:numPr>
          <w:ilvl w:val="0"/>
          <w:numId w:val="18"/>
        </w:numPr>
        <w:jc w:val="both"/>
        <w:rPr>
          <w:rFonts w:ascii="GHEA Grapalat" w:hAnsi="GHEA Grapalat"/>
          <w:sz w:val="22"/>
          <w:szCs w:val="22"/>
          <w:u w:val="single"/>
          <w:lang w:val="es-ES"/>
        </w:rPr>
      </w:pPr>
      <w:r w:rsidRPr="00712340">
        <w:rPr>
          <w:rFonts w:ascii="GHEA Grapalat" w:hAnsi="GHEA Grapalat" w:cs="Sylfaen"/>
          <w:sz w:val="20"/>
          <w:szCs w:val="20"/>
          <w:lang w:val="es-ES"/>
        </w:rPr>
        <w:t>էլեկտրոնային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փոստի</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հասցեն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w:t>
      </w:r>
      <w:r w:rsidRPr="00712340">
        <w:rPr>
          <w:rFonts w:ascii="GHEA Grapalat" w:hAnsi="GHEA Grapalat" w:cs="Arial"/>
          <w:szCs w:val="22"/>
          <w:lang w:val="es-ES"/>
        </w:rPr>
        <w:t xml:space="preserve"> </w:t>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Pr>
          <w:rFonts w:ascii="GHEA Grapalat" w:hAnsi="GHEA Grapalat"/>
          <w:u w:val="single"/>
          <w:lang w:val="es-ES"/>
        </w:rPr>
        <w:t>.</w:t>
      </w:r>
    </w:p>
    <w:p w:rsidR="00631539" w:rsidRPr="00712340" w:rsidRDefault="00631539" w:rsidP="00631539">
      <w:pPr>
        <w:jc w:val="both"/>
        <w:rPr>
          <w:rFonts w:ascii="GHEA Grapalat" w:hAnsi="GHEA Grapalat"/>
          <w:sz w:val="10"/>
          <w:szCs w:val="10"/>
          <w:lang w:val="es-ES"/>
        </w:rPr>
      </w:pPr>
      <w:r w:rsidRPr="00712340">
        <w:rPr>
          <w:rFonts w:ascii="GHEA Grapalat" w:hAnsi="GHEA Grapalat" w:cs="Arial"/>
          <w:vertAlign w:val="superscript"/>
          <w:lang w:val="es-ES"/>
        </w:rPr>
        <w:t xml:space="preserve">                                                                                                                       </w:t>
      </w:r>
      <w:proofErr w:type="gramStart"/>
      <w:r w:rsidRPr="00712340">
        <w:rPr>
          <w:rFonts w:ascii="GHEA Grapalat" w:hAnsi="GHEA Grapalat" w:cs="Arial"/>
          <w:vertAlign w:val="superscript"/>
          <w:lang w:val="es-ES"/>
        </w:rPr>
        <w:t>էլեկտրոնային</w:t>
      </w:r>
      <w:proofErr w:type="gramEnd"/>
      <w:r w:rsidRPr="00712340">
        <w:rPr>
          <w:rFonts w:ascii="GHEA Grapalat" w:hAnsi="GHEA Grapalat" w:cs="Arial"/>
          <w:vertAlign w:val="superscript"/>
          <w:lang w:val="es-ES"/>
        </w:rPr>
        <w:t xml:space="preserve"> փոստի հասցեն</w:t>
      </w:r>
    </w:p>
    <w:p w:rsidR="00631539" w:rsidRPr="00712340" w:rsidRDefault="00631539" w:rsidP="00631539">
      <w:pPr>
        <w:jc w:val="right"/>
        <w:rPr>
          <w:rFonts w:ascii="GHEA Grapalat" w:hAnsi="GHEA Grapalat"/>
          <w:sz w:val="10"/>
          <w:szCs w:val="10"/>
          <w:lang w:val="es-ES"/>
        </w:rPr>
      </w:pPr>
    </w:p>
    <w:p w:rsidR="00631539" w:rsidRPr="00712340" w:rsidRDefault="00631539" w:rsidP="00631539">
      <w:pPr>
        <w:jc w:val="right"/>
        <w:rPr>
          <w:rFonts w:ascii="GHEA Grapalat" w:hAnsi="GHEA Grapalat"/>
          <w:sz w:val="10"/>
          <w:szCs w:val="10"/>
          <w:lang w:val="es-ES"/>
        </w:rPr>
      </w:pPr>
    </w:p>
    <w:p w:rsidR="00631539" w:rsidRPr="00712340" w:rsidRDefault="00631539" w:rsidP="00631539">
      <w:pPr>
        <w:jc w:val="right"/>
        <w:rPr>
          <w:rFonts w:ascii="GHEA Grapalat" w:hAnsi="GHEA Grapalat"/>
          <w:sz w:val="10"/>
          <w:szCs w:val="10"/>
          <w:lang w:val="es-ES"/>
        </w:rPr>
      </w:pPr>
    </w:p>
    <w:p w:rsidR="00631539" w:rsidRPr="00712340" w:rsidRDefault="00631539" w:rsidP="00631539">
      <w:pPr>
        <w:jc w:val="right"/>
        <w:rPr>
          <w:rFonts w:ascii="GHEA Grapalat" w:hAnsi="GHEA Grapalat"/>
          <w:sz w:val="10"/>
          <w:szCs w:val="10"/>
          <w:lang w:val="hy-AM"/>
        </w:rPr>
      </w:pPr>
    </w:p>
    <w:p w:rsidR="00631539" w:rsidRPr="00E02338" w:rsidRDefault="00631539" w:rsidP="00631539">
      <w:pPr>
        <w:numPr>
          <w:ilvl w:val="0"/>
          <w:numId w:val="18"/>
        </w:numPr>
        <w:jc w:val="both"/>
        <w:rPr>
          <w:rFonts w:ascii="GHEA Grapalat" w:hAnsi="GHEA Grapalat" w:cs="Arial"/>
          <w:vertAlign w:val="superscript"/>
          <w:lang w:val="es-ES"/>
        </w:rPr>
      </w:pPr>
      <w:r w:rsidRPr="00E02338">
        <w:rPr>
          <w:rFonts w:ascii="GHEA Grapalat" w:hAnsi="GHEA Grapalat"/>
          <w:sz w:val="20"/>
          <w:szCs w:val="20"/>
          <w:lang w:val="hy-AM"/>
        </w:rPr>
        <w:t>գործունեության հասցեն է՝ -------------------------------------------------</w:t>
      </w:r>
      <w:r>
        <w:rPr>
          <w:rFonts w:ascii="GHEA Grapalat" w:hAnsi="GHEA Grapalat"/>
          <w:sz w:val="20"/>
          <w:szCs w:val="20"/>
        </w:rPr>
        <w:t>.</w:t>
      </w:r>
      <w:r w:rsidRPr="00E02338">
        <w:rPr>
          <w:rFonts w:ascii="GHEA Grapalat" w:hAnsi="GHEA Grapalat"/>
          <w:sz w:val="20"/>
          <w:szCs w:val="20"/>
          <w:lang w:val="es-ES"/>
        </w:rPr>
        <w:t xml:space="preserve">                                     </w:t>
      </w:r>
    </w:p>
    <w:p w:rsidR="00631539" w:rsidRPr="00E02338" w:rsidRDefault="00631539" w:rsidP="00631539">
      <w:pPr>
        <w:jc w:val="both"/>
        <w:rPr>
          <w:rFonts w:ascii="GHEA Grapalat" w:hAnsi="GHEA Grapalat"/>
          <w:sz w:val="16"/>
          <w:szCs w:val="16"/>
          <w:lang w:val="hy-AM"/>
        </w:rPr>
      </w:pPr>
      <w:r>
        <w:rPr>
          <w:rFonts w:ascii="GHEA Grapalat" w:hAnsi="GHEA Grapalat"/>
          <w:sz w:val="16"/>
          <w:szCs w:val="16"/>
        </w:rPr>
        <w:t xml:space="preserve">                                      </w:t>
      </w:r>
      <w:r w:rsidRPr="00E02338">
        <w:rPr>
          <w:rFonts w:ascii="GHEA Grapalat" w:hAnsi="GHEA Grapalat"/>
          <w:sz w:val="16"/>
          <w:szCs w:val="16"/>
          <w:lang w:val="hy-AM"/>
        </w:rPr>
        <w:t xml:space="preserve">                                               գործունեության հասցեն</w:t>
      </w:r>
    </w:p>
    <w:p w:rsidR="00631539" w:rsidRPr="00E02338" w:rsidRDefault="00631539" w:rsidP="00631539">
      <w:pPr>
        <w:ind w:firstLine="708"/>
        <w:jc w:val="both"/>
        <w:rPr>
          <w:rFonts w:ascii="GHEA Grapalat" w:hAnsi="GHEA Grapalat" w:cs="Arial"/>
          <w:sz w:val="20"/>
          <w:szCs w:val="20"/>
          <w:lang w:val="hy-AM"/>
        </w:rPr>
      </w:pPr>
    </w:p>
    <w:p w:rsidR="00631539" w:rsidRPr="00E02338" w:rsidRDefault="00631539" w:rsidP="00631539">
      <w:pPr>
        <w:numPr>
          <w:ilvl w:val="0"/>
          <w:numId w:val="18"/>
        </w:numPr>
        <w:jc w:val="both"/>
        <w:rPr>
          <w:rFonts w:ascii="GHEA Grapalat" w:hAnsi="GHEA Grapalat" w:cs="Arial"/>
          <w:vertAlign w:val="superscript"/>
          <w:lang w:val="es-ES"/>
        </w:rPr>
      </w:pPr>
      <w:r w:rsidRPr="00E02338">
        <w:rPr>
          <w:rFonts w:ascii="GHEA Grapalat" w:hAnsi="GHEA Grapalat"/>
          <w:sz w:val="20"/>
          <w:szCs w:val="20"/>
          <w:lang w:val="hy-AM"/>
        </w:rPr>
        <w:t>հեռախոսահամարն է՝ -------------------------------------------------</w:t>
      </w:r>
      <w:r>
        <w:rPr>
          <w:rFonts w:ascii="GHEA Grapalat" w:hAnsi="GHEA Grapalat"/>
          <w:sz w:val="20"/>
          <w:szCs w:val="20"/>
        </w:rPr>
        <w:t>.</w:t>
      </w:r>
      <w:r w:rsidRPr="00E02338">
        <w:rPr>
          <w:rFonts w:ascii="GHEA Grapalat" w:hAnsi="GHEA Grapalat"/>
          <w:sz w:val="20"/>
          <w:szCs w:val="20"/>
          <w:lang w:val="es-ES"/>
        </w:rPr>
        <w:t xml:space="preserve">                                     </w:t>
      </w:r>
    </w:p>
    <w:p w:rsidR="00631539" w:rsidRPr="00712340" w:rsidRDefault="00631539" w:rsidP="00631539">
      <w:pPr>
        <w:jc w:val="both"/>
        <w:rPr>
          <w:rFonts w:ascii="GHEA Grapalat" w:hAnsi="GHEA Grapalat"/>
          <w:sz w:val="16"/>
          <w:szCs w:val="16"/>
          <w:lang w:val="hy-AM"/>
        </w:rPr>
      </w:pPr>
      <w:r>
        <w:rPr>
          <w:rFonts w:ascii="GHEA Grapalat" w:hAnsi="GHEA Grapalat"/>
          <w:sz w:val="16"/>
          <w:szCs w:val="16"/>
        </w:rPr>
        <w:t xml:space="preserve">                                    </w:t>
      </w:r>
      <w:r w:rsidRPr="00712340">
        <w:rPr>
          <w:rFonts w:ascii="GHEA Grapalat" w:hAnsi="GHEA Grapalat"/>
          <w:sz w:val="16"/>
          <w:szCs w:val="16"/>
          <w:lang w:val="hy-AM"/>
        </w:rPr>
        <w:t xml:space="preserve">                                       հեռախոսի համարը</w:t>
      </w:r>
    </w:p>
    <w:p w:rsidR="00631539" w:rsidRPr="00712340" w:rsidRDefault="00631539" w:rsidP="00631539">
      <w:pPr>
        <w:ind w:firstLine="709"/>
        <w:jc w:val="both"/>
        <w:rPr>
          <w:rFonts w:ascii="GHEA Grapalat" w:hAnsi="GHEA Grapalat"/>
          <w:sz w:val="20"/>
          <w:lang w:val="es-ES"/>
        </w:rPr>
      </w:pPr>
      <w:r w:rsidRPr="00712340">
        <w:rPr>
          <w:rFonts w:ascii="GHEA Grapalat" w:hAnsi="GHEA Grapalat" w:cs="Arial"/>
          <w:sz w:val="20"/>
          <w:szCs w:val="20"/>
          <w:lang w:val="es-ES"/>
        </w:rPr>
        <w:t>Սույնով</w:t>
      </w:r>
      <w:r w:rsidRPr="00712340">
        <w:rPr>
          <w:rFonts w:ascii="GHEA Grapalat" w:hAnsi="GHEA Grapalat"/>
          <w:sz w:val="20"/>
          <w:lang w:val="hy-AM"/>
        </w:rPr>
        <w:t xml:space="preserve">  </w:t>
      </w:r>
      <w:r w:rsidRPr="00712340">
        <w:rPr>
          <w:rFonts w:ascii="GHEA Grapalat" w:hAnsi="GHEA Grapalat"/>
          <w:sz w:val="20"/>
          <w:u w:val="single"/>
          <w:lang w:val="hy-AM"/>
        </w:rPr>
        <w:t xml:space="preserve">                                                </w:t>
      </w:r>
      <w:r w:rsidRPr="00712340">
        <w:rPr>
          <w:rFonts w:ascii="GHEA Grapalat" w:hAnsi="GHEA Grapalat"/>
          <w:sz w:val="20"/>
          <w:u w:val="single"/>
          <w:lang w:val="es-ES"/>
        </w:rPr>
        <w:t xml:space="preserve">                         </w:t>
      </w:r>
      <w:r w:rsidRPr="00712340">
        <w:rPr>
          <w:rFonts w:ascii="GHEA Grapalat" w:hAnsi="GHEA Grapalat"/>
          <w:sz w:val="20"/>
          <w:u w:val="single"/>
          <w:lang w:val="hy-AM"/>
        </w:rPr>
        <w:t xml:space="preserve">          </w:t>
      </w:r>
      <w:r w:rsidRPr="00712340">
        <w:rPr>
          <w:rFonts w:ascii="GHEA Grapalat" w:hAnsi="GHEA Grapalat"/>
          <w:lang w:val="hy-AM"/>
        </w:rPr>
        <w:t>-</w:t>
      </w:r>
      <w:r w:rsidRPr="00712340">
        <w:rPr>
          <w:rFonts w:ascii="GHEA Grapalat" w:hAnsi="GHEA Grapalat" w:cs="Arial"/>
          <w:sz w:val="20"/>
          <w:szCs w:val="20"/>
          <w:lang w:val="es-ES"/>
        </w:rPr>
        <w:t>ն հայտարարում և հավաստում է, որ՝</w:t>
      </w:r>
      <w:r w:rsidRPr="00712340">
        <w:rPr>
          <w:rFonts w:ascii="GHEA Grapalat" w:hAnsi="GHEA Grapalat" w:cs="Arial"/>
          <w:lang w:val="hy-AM"/>
        </w:rPr>
        <w:t xml:space="preserve"> </w:t>
      </w:r>
    </w:p>
    <w:p w:rsidR="00631539" w:rsidRPr="00712340" w:rsidRDefault="00631539" w:rsidP="00631539">
      <w:pPr>
        <w:jc w:val="both"/>
        <w:rPr>
          <w:rFonts w:ascii="GHEA Grapalat" w:hAnsi="GHEA Grapalat"/>
          <w:i/>
          <w:sz w:val="16"/>
          <w:vertAlign w:val="superscript"/>
          <w:lang w:val="es-ES"/>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es-ES"/>
        </w:rPr>
        <w:t xml:space="preserve">                                    </w:t>
      </w:r>
      <w:r w:rsidRPr="00712340">
        <w:rPr>
          <w:rFonts w:ascii="GHEA Grapalat" w:hAnsi="GHEA Grapalat" w:cs="Sylfaen"/>
          <w:vertAlign w:val="superscript"/>
          <w:lang w:val="hy-AM"/>
        </w:rPr>
        <w:t>մասնակցի անվանում</w:t>
      </w:r>
    </w:p>
    <w:p w:rsidR="00631539" w:rsidRDefault="00631539" w:rsidP="00631539">
      <w:pPr>
        <w:ind w:firstLine="708"/>
        <w:jc w:val="both"/>
        <w:rPr>
          <w:rFonts w:ascii="GHEA Grapalat" w:hAnsi="GHEA Grapalat" w:cs="Sylfaen"/>
          <w:sz w:val="20"/>
          <w:lang w:val="hy-AM"/>
        </w:rPr>
      </w:pPr>
      <w:r w:rsidRPr="00712340">
        <w:rPr>
          <w:rFonts w:ascii="GHEA Grapalat" w:hAnsi="GHEA Grapalat" w:cs="Arial"/>
          <w:sz w:val="20"/>
          <w:szCs w:val="20"/>
          <w:lang w:val="es-ES"/>
        </w:rPr>
        <w:t>1) բավարարում է «</w:t>
      </w:r>
      <w:r w:rsidR="00B04447">
        <w:rPr>
          <w:rFonts w:ascii="GHEA Grapalat" w:hAnsi="GHEA Grapalat" w:cs="Arial"/>
          <w:sz w:val="20"/>
          <w:szCs w:val="20"/>
          <w:lang w:val="es-ES"/>
        </w:rPr>
        <w:t>ՍՄԳՀ-ԳՀԾՁԲ-19/4-ՏՀ</w:t>
      </w:r>
      <w:r w:rsidRPr="00712340">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712340">
        <w:rPr>
          <w:rFonts w:ascii="GHEA Grapalat" w:hAnsi="GHEA Grapalat" w:cs="Arial"/>
          <w:sz w:val="20"/>
          <w:szCs w:val="20"/>
          <w:lang w:val="es-ES"/>
        </w:rPr>
        <w:t xml:space="preserve"> հրավերով սահմանված մասնակցության իրավունքի պահանջներին </w:t>
      </w:r>
      <w:r w:rsidRPr="00712340">
        <w:rPr>
          <w:rFonts w:ascii="GHEA Grapalat" w:hAnsi="GHEA Grapalat" w:cs="Arial"/>
          <w:sz w:val="20"/>
          <w:szCs w:val="20"/>
          <w:lang w:val="hy-AM"/>
        </w:rPr>
        <w:t xml:space="preserve"> և </w:t>
      </w:r>
      <w:r w:rsidRPr="00712340">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sidRPr="00631539">
        <w:rPr>
          <w:rFonts w:ascii="GHEA Grapalat" w:hAnsi="GHEA Grapalat" w:cs="Sylfaen"/>
          <w:sz w:val="20"/>
          <w:lang w:val="es-ES"/>
        </w:rPr>
        <w:t>.</w:t>
      </w:r>
      <w:r w:rsidRPr="00712340">
        <w:rPr>
          <w:rFonts w:ascii="GHEA Grapalat" w:hAnsi="GHEA Grapalat" w:cs="Sylfaen"/>
          <w:sz w:val="20"/>
          <w:lang w:val="hy-AM"/>
        </w:rPr>
        <w:t xml:space="preserve"> </w:t>
      </w:r>
    </w:p>
    <w:p w:rsidR="00631539" w:rsidRPr="00712340" w:rsidRDefault="00631539" w:rsidP="00631539">
      <w:pPr>
        <w:ind w:firstLine="708"/>
        <w:jc w:val="both"/>
        <w:rPr>
          <w:rFonts w:ascii="GHEA Grapalat" w:hAnsi="GHEA Grapalat" w:cs="Arial"/>
          <w:sz w:val="22"/>
          <w:szCs w:val="22"/>
          <w:lang w:val="es-ES"/>
        </w:rPr>
      </w:pPr>
      <w:r w:rsidRPr="00712340">
        <w:rPr>
          <w:rFonts w:ascii="GHEA Grapalat" w:hAnsi="GHEA Grapalat" w:cs="Arial"/>
          <w:sz w:val="20"/>
          <w:szCs w:val="20"/>
          <w:lang w:val="hy-AM"/>
        </w:rPr>
        <w:t>2</w:t>
      </w:r>
      <w:r w:rsidRPr="00712340">
        <w:rPr>
          <w:rFonts w:ascii="GHEA Grapalat" w:hAnsi="GHEA Grapalat" w:cs="Arial"/>
          <w:sz w:val="20"/>
          <w:szCs w:val="20"/>
          <w:lang w:val="es-ES"/>
        </w:rPr>
        <w:t xml:space="preserve">) </w:t>
      </w:r>
      <w:r w:rsidRPr="00712340">
        <w:rPr>
          <w:rFonts w:ascii="GHEA Grapalat" w:hAnsi="GHEA Grapalat"/>
          <w:lang w:val="es-ES"/>
        </w:rPr>
        <w:t>«</w:t>
      </w:r>
      <w:r w:rsidR="00B04447">
        <w:rPr>
          <w:rFonts w:ascii="GHEA Grapalat" w:hAnsi="GHEA Grapalat" w:cs="Sylfaen"/>
          <w:sz w:val="22"/>
          <w:szCs w:val="22"/>
          <w:lang w:val="hy-AM"/>
        </w:rPr>
        <w:t>ՍՄԳՀ-ԳՀԾՁԲ-19/4-ՏՀ</w:t>
      </w:r>
      <w:r w:rsidRPr="00712340">
        <w:rPr>
          <w:rFonts w:ascii="GHEA Grapalat" w:hAnsi="GHEA Grapalat"/>
          <w:lang w:val="es-ES"/>
        </w:rPr>
        <w:t>»</w:t>
      </w:r>
      <w:r w:rsidRPr="00712340">
        <w:rPr>
          <w:rFonts w:ascii="GHEA Grapalat" w:hAnsi="GHEA Grapalat" w:cs="Sylfaen"/>
          <w:sz w:val="22"/>
          <w:szCs w:val="22"/>
          <w:lang w:val="hy-AM"/>
        </w:rPr>
        <w:t xml:space="preserve">*  </w:t>
      </w:r>
      <w:r w:rsidRPr="00712340">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 </w:t>
      </w:r>
      <w:r w:rsidRPr="00712340">
        <w:rPr>
          <w:rFonts w:ascii="GHEA Grapalat" w:hAnsi="GHEA Grapalat" w:cs="Arial"/>
          <w:sz w:val="20"/>
          <w:szCs w:val="20"/>
          <w:lang w:val="es-ES"/>
        </w:rPr>
        <w:t>ն մասնակցելու շրջանակում`</w:t>
      </w:r>
      <w:r w:rsidRPr="00712340">
        <w:rPr>
          <w:rFonts w:ascii="GHEA Grapalat" w:hAnsi="GHEA Grapalat" w:cs="Sylfaen"/>
          <w:sz w:val="22"/>
          <w:szCs w:val="22"/>
          <w:lang w:val="es-ES"/>
        </w:rPr>
        <w:t xml:space="preserve">  </w:t>
      </w:r>
    </w:p>
    <w:p w:rsidR="00631539" w:rsidRPr="00712340" w:rsidRDefault="00631539" w:rsidP="00631539">
      <w:pPr>
        <w:numPr>
          <w:ilvl w:val="0"/>
          <w:numId w:val="18"/>
        </w:numPr>
        <w:ind w:left="0" w:firstLine="720"/>
        <w:jc w:val="both"/>
        <w:rPr>
          <w:rFonts w:ascii="GHEA Grapalat" w:hAnsi="GHEA Grapalat" w:cs="Arial"/>
          <w:sz w:val="20"/>
          <w:szCs w:val="20"/>
          <w:lang w:val="es-ES"/>
        </w:rPr>
      </w:pPr>
      <w:r w:rsidRPr="00712340">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31539" w:rsidRPr="00712340" w:rsidRDefault="00631539" w:rsidP="00631539">
      <w:pPr>
        <w:numPr>
          <w:ilvl w:val="0"/>
          <w:numId w:val="18"/>
        </w:numPr>
        <w:ind w:left="0" w:firstLine="720"/>
        <w:jc w:val="both"/>
        <w:rPr>
          <w:rFonts w:ascii="GHEA Grapalat" w:hAnsi="GHEA Grapalat"/>
          <w:sz w:val="22"/>
          <w:szCs w:val="22"/>
          <w:lang w:val="es-ES"/>
        </w:rPr>
      </w:pPr>
      <w:r w:rsidRPr="00712340">
        <w:rPr>
          <w:rFonts w:ascii="GHEA Grapalat" w:hAnsi="GHEA Grapalat" w:cs="Arial"/>
          <w:sz w:val="20"/>
          <w:szCs w:val="20"/>
          <w:lang w:val="es-ES"/>
        </w:rPr>
        <w:t>բացակայում է հրավերով սահմանված`</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cs="Arial"/>
          <w:sz w:val="20"/>
          <w:szCs w:val="20"/>
          <w:lang w:val="es-ES"/>
        </w:rPr>
        <w:t>-ին</w:t>
      </w:r>
      <w:r w:rsidRPr="00712340">
        <w:rPr>
          <w:rFonts w:ascii="GHEA Grapalat" w:hAnsi="GHEA Grapalat"/>
          <w:sz w:val="22"/>
          <w:szCs w:val="22"/>
          <w:lang w:val="es-ES"/>
        </w:rPr>
        <w:t xml:space="preserve"> </w:t>
      </w:r>
    </w:p>
    <w:p w:rsidR="00631539" w:rsidRPr="00712340" w:rsidRDefault="00631539" w:rsidP="00631539">
      <w:pPr>
        <w:jc w:val="both"/>
        <w:rPr>
          <w:rFonts w:ascii="GHEA Grapalat" w:hAnsi="GHEA Grapalat" w:cs="Arial"/>
          <w:vertAlign w:val="superscript"/>
          <w:lang w:val="hy-AM"/>
        </w:rPr>
      </w:pPr>
      <w:r w:rsidRPr="00712340">
        <w:rPr>
          <w:rFonts w:ascii="GHEA Grapalat" w:hAnsi="GHEA Grapalat"/>
          <w:vertAlign w:val="superscript"/>
          <w:lang w:val="es-ES"/>
        </w:rPr>
        <w:t xml:space="preserve"> </w:t>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t xml:space="preserve">      </w:t>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r w:rsidRPr="00712340">
        <w:rPr>
          <w:rFonts w:ascii="GHEA Grapalat" w:hAnsi="GHEA Grapalat" w:cs="Arial"/>
          <w:vertAlign w:val="superscript"/>
          <w:lang w:val="hy-AM"/>
        </w:rPr>
        <w:t xml:space="preserve"> </w:t>
      </w:r>
    </w:p>
    <w:p w:rsidR="00631539" w:rsidRPr="00712340" w:rsidRDefault="00631539" w:rsidP="00631539">
      <w:pPr>
        <w:jc w:val="both"/>
        <w:rPr>
          <w:rFonts w:ascii="GHEA Grapalat" w:hAnsi="GHEA Grapalat"/>
          <w:sz w:val="22"/>
          <w:szCs w:val="22"/>
          <w:u w:val="single"/>
          <w:lang w:val="es-ES"/>
        </w:rPr>
      </w:pPr>
      <w:proofErr w:type="gramStart"/>
      <w:r w:rsidRPr="00712340">
        <w:rPr>
          <w:rFonts w:ascii="GHEA Grapalat" w:hAnsi="GHEA Grapalat" w:cs="Arial"/>
          <w:sz w:val="20"/>
          <w:szCs w:val="20"/>
          <w:lang w:val="es-ES"/>
        </w:rPr>
        <w:t>փոխկապակցված</w:t>
      </w:r>
      <w:proofErr w:type="gramEnd"/>
      <w:r w:rsidRPr="00712340">
        <w:rPr>
          <w:rFonts w:ascii="GHEA Grapalat" w:hAnsi="GHEA Grapalat" w:cs="Arial"/>
          <w:sz w:val="20"/>
          <w:szCs w:val="20"/>
          <w:lang w:val="es-ES"/>
        </w:rPr>
        <w:t xml:space="preserve"> անձանց և (կամ)</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cs="Arial"/>
          <w:sz w:val="20"/>
          <w:szCs w:val="20"/>
          <w:lang w:val="es-ES"/>
        </w:rPr>
        <w:t>-ի</w:t>
      </w:r>
      <w:r w:rsidRPr="00712340">
        <w:rPr>
          <w:rFonts w:ascii="GHEA Grapalat" w:hAnsi="GHEA Grapalat"/>
          <w:sz w:val="22"/>
          <w:szCs w:val="22"/>
          <w:u w:val="single"/>
          <w:lang w:val="es-ES"/>
        </w:rPr>
        <w:t xml:space="preserve">  </w:t>
      </w:r>
    </w:p>
    <w:p w:rsidR="00631539" w:rsidRPr="00712340" w:rsidRDefault="00631539" w:rsidP="00631539">
      <w:pPr>
        <w:jc w:val="both"/>
        <w:rPr>
          <w:rFonts w:ascii="GHEA Grapalat" w:hAnsi="GHEA Grapalat"/>
          <w:sz w:val="22"/>
          <w:szCs w:val="22"/>
          <w:u w:val="single"/>
          <w:lang w:val="es-ES"/>
        </w:rPr>
      </w:pP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p>
    <w:p w:rsidR="00631539" w:rsidRPr="00712340" w:rsidRDefault="00631539" w:rsidP="00631539">
      <w:pPr>
        <w:jc w:val="both"/>
        <w:rPr>
          <w:rFonts w:ascii="GHEA Grapalat" w:hAnsi="GHEA Grapalat"/>
          <w:sz w:val="22"/>
          <w:szCs w:val="22"/>
          <w:u w:val="single"/>
          <w:lang w:val="es-ES"/>
        </w:rPr>
      </w:pPr>
      <w:proofErr w:type="gramStart"/>
      <w:r w:rsidRPr="00712340">
        <w:rPr>
          <w:rFonts w:ascii="GHEA Grapalat" w:hAnsi="GHEA Grapalat" w:cs="Arial"/>
          <w:sz w:val="20"/>
          <w:szCs w:val="20"/>
          <w:lang w:val="es-ES"/>
        </w:rPr>
        <w:t>կողմից</w:t>
      </w:r>
      <w:proofErr w:type="gramEnd"/>
      <w:r w:rsidRPr="00712340">
        <w:rPr>
          <w:rFonts w:ascii="GHEA Grapalat" w:hAnsi="GHEA Grapalat" w:cs="Arial"/>
          <w:sz w:val="20"/>
          <w:szCs w:val="20"/>
          <w:lang w:val="es-ES"/>
        </w:rPr>
        <w:t xml:space="preserve"> հիմնադրված կամ ավելի քան հիսուն տոկոս</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cs="Arial"/>
          <w:sz w:val="20"/>
          <w:szCs w:val="20"/>
          <w:lang w:val="es-ES"/>
        </w:rPr>
        <w:t>-ին</w:t>
      </w:r>
    </w:p>
    <w:p w:rsidR="00631539" w:rsidRPr="00712340" w:rsidRDefault="00631539" w:rsidP="00631539">
      <w:pPr>
        <w:jc w:val="both"/>
        <w:rPr>
          <w:rFonts w:ascii="GHEA Grapalat" w:hAnsi="GHEA Grapalat"/>
          <w:sz w:val="22"/>
          <w:szCs w:val="22"/>
          <w:lang w:val="es-ES"/>
        </w:rPr>
      </w:pPr>
      <w:r w:rsidRPr="00712340">
        <w:rPr>
          <w:rFonts w:ascii="GHEA Grapalat" w:hAnsi="GHEA Grapalat" w:cs="Sylfaen"/>
          <w:vertAlign w:val="superscript"/>
          <w:lang w:val="es-ES"/>
        </w:rPr>
        <w:t xml:space="preserve">                                                                     </w:t>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p>
    <w:p w:rsidR="00631539" w:rsidRPr="00712340" w:rsidRDefault="00631539" w:rsidP="00631539">
      <w:pPr>
        <w:jc w:val="both"/>
        <w:rPr>
          <w:rFonts w:ascii="GHEA Grapalat" w:hAnsi="GHEA Grapalat" w:cs="Arial"/>
          <w:sz w:val="20"/>
          <w:szCs w:val="20"/>
          <w:lang w:val="es-ES"/>
        </w:rPr>
      </w:pPr>
      <w:proofErr w:type="gramStart"/>
      <w:r w:rsidRPr="00712340">
        <w:rPr>
          <w:rFonts w:ascii="GHEA Grapalat" w:hAnsi="GHEA Grapalat" w:cs="Arial"/>
          <w:sz w:val="20"/>
          <w:szCs w:val="20"/>
          <w:lang w:val="es-ES"/>
        </w:rPr>
        <w:t>պատկանող</w:t>
      </w:r>
      <w:proofErr w:type="gramEnd"/>
      <w:r w:rsidRPr="00712340">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631539" w:rsidRPr="00712340" w:rsidRDefault="00631539" w:rsidP="00631539">
      <w:pPr>
        <w:numPr>
          <w:ilvl w:val="0"/>
          <w:numId w:val="18"/>
        </w:numPr>
        <w:ind w:left="0" w:firstLine="720"/>
        <w:jc w:val="both"/>
        <w:rPr>
          <w:rFonts w:ascii="GHEA Grapalat" w:hAnsi="GHEA Grapalat" w:cs="Sylfaen"/>
          <w:sz w:val="20"/>
          <w:lang w:val="es-ES"/>
        </w:rPr>
      </w:pPr>
      <w:r w:rsidRPr="00712340">
        <w:rPr>
          <w:rFonts w:ascii="GHEA Grapalat" w:hAnsi="GHEA Grapalat" w:cs="Arial"/>
          <w:sz w:val="20"/>
          <w:szCs w:val="20"/>
          <w:lang w:val="es-ES"/>
        </w:rPr>
        <w:t>ստորև ներկայացնում է հայտը ներկայացնելու օրվա դրությամբ ա</w:t>
      </w:r>
      <w:r w:rsidRPr="00712340">
        <w:rPr>
          <w:rFonts w:ascii="GHEA Grapalat" w:hAnsi="GHEA Grapalat" w:cs="Sylfaen"/>
          <w:sz w:val="20"/>
        </w:rPr>
        <w:t>յն</w:t>
      </w:r>
      <w:r w:rsidRPr="00712340">
        <w:rPr>
          <w:rFonts w:ascii="GHEA Grapalat" w:hAnsi="GHEA Grapalat" w:cs="Sylfaen"/>
          <w:sz w:val="20"/>
          <w:lang w:val="es-ES"/>
        </w:rPr>
        <w:t xml:space="preserve"> </w:t>
      </w:r>
      <w:r w:rsidRPr="00712340">
        <w:rPr>
          <w:rFonts w:ascii="GHEA Grapalat" w:hAnsi="GHEA Grapalat" w:cs="Sylfaen"/>
          <w:sz w:val="20"/>
        </w:rPr>
        <w:t>ֆիզիկական</w:t>
      </w:r>
      <w:r w:rsidRPr="00712340">
        <w:rPr>
          <w:rFonts w:ascii="GHEA Grapalat" w:hAnsi="GHEA Grapalat" w:cs="Sylfaen"/>
          <w:sz w:val="20"/>
          <w:lang w:val="es-ES"/>
        </w:rPr>
        <w:t xml:space="preserve"> </w:t>
      </w:r>
      <w:r w:rsidRPr="00712340">
        <w:rPr>
          <w:rFonts w:ascii="GHEA Grapalat" w:hAnsi="GHEA Grapalat" w:cs="Sylfaen"/>
          <w:sz w:val="20"/>
        </w:rPr>
        <w:t>անձի</w:t>
      </w:r>
      <w:r w:rsidRPr="00712340">
        <w:rPr>
          <w:rFonts w:ascii="GHEA Grapalat" w:hAnsi="GHEA Grapalat" w:cs="Sylfaen"/>
          <w:sz w:val="20"/>
          <w:lang w:val="es-ES"/>
        </w:rPr>
        <w:t xml:space="preserve"> (</w:t>
      </w:r>
      <w:r w:rsidRPr="00712340">
        <w:rPr>
          <w:rFonts w:ascii="GHEA Grapalat" w:hAnsi="GHEA Grapalat" w:cs="Sylfaen"/>
          <w:sz w:val="20"/>
        </w:rPr>
        <w:t>անձանց</w:t>
      </w:r>
      <w:r w:rsidRPr="00712340">
        <w:rPr>
          <w:rFonts w:ascii="GHEA Grapalat" w:hAnsi="GHEA Grapalat" w:cs="Sylfaen"/>
          <w:sz w:val="20"/>
          <w:lang w:val="es-ES"/>
        </w:rPr>
        <w:t xml:space="preserve">) </w:t>
      </w:r>
      <w:r w:rsidRPr="00712340">
        <w:rPr>
          <w:rFonts w:ascii="GHEA Grapalat" w:hAnsi="GHEA Grapalat" w:cs="Sylfaen"/>
          <w:sz w:val="20"/>
        </w:rPr>
        <w:t>տվյալները</w:t>
      </w:r>
      <w:r w:rsidRPr="00712340">
        <w:rPr>
          <w:rFonts w:ascii="GHEA Grapalat" w:hAnsi="GHEA Grapalat" w:cs="Sylfaen"/>
          <w:sz w:val="20"/>
          <w:lang w:val="es-ES"/>
        </w:rPr>
        <w:t xml:space="preserve">, </w:t>
      </w:r>
      <w:r w:rsidRPr="00712340">
        <w:rPr>
          <w:rFonts w:ascii="GHEA Grapalat" w:hAnsi="GHEA Grapalat" w:cs="Sylfaen"/>
          <w:sz w:val="20"/>
        </w:rPr>
        <w:t>ով</w:t>
      </w:r>
      <w:r w:rsidRPr="00712340">
        <w:rPr>
          <w:rFonts w:ascii="GHEA Grapalat" w:hAnsi="GHEA Grapalat" w:cs="Sylfaen"/>
          <w:sz w:val="20"/>
          <w:lang w:val="es-ES"/>
        </w:rPr>
        <w:t xml:space="preserve"> </w:t>
      </w:r>
      <w:r w:rsidRPr="00712340">
        <w:rPr>
          <w:rFonts w:ascii="GHEA Grapalat" w:hAnsi="GHEA Grapalat" w:cs="Sylfaen"/>
          <w:sz w:val="20"/>
        </w:rPr>
        <w:t>ուղղակի</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անուղղակի</w:t>
      </w:r>
      <w:r w:rsidRPr="00712340">
        <w:rPr>
          <w:rFonts w:ascii="GHEA Grapalat" w:hAnsi="GHEA Grapalat" w:cs="Sylfaen"/>
          <w:sz w:val="20"/>
          <w:lang w:val="es-ES"/>
        </w:rPr>
        <w:t xml:space="preserve"> </w:t>
      </w:r>
      <w:r w:rsidRPr="00712340">
        <w:rPr>
          <w:rFonts w:ascii="GHEA Grapalat" w:hAnsi="GHEA Grapalat" w:cs="Sylfaen"/>
          <w:sz w:val="20"/>
        </w:rPr>
        <w:t>ունի</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կանոնադրական</w:t>
      </w:r>
      <w:r w:rsidRPr="00712340">
        <w:rPr>
          <w:rFonts w:ascii="GHEA Grapalat" w:hAnsi="GHEA Grapalat" w:cs="Sylfaen"/>
          <w:sz w:val="20"/>
          <w:lang w:val="es-ES"/>
        </w:rPr>
        <w:t xml:space="preserve"> </w:t>
      </w:r>
      <w:r w:rsidRPr="00712340">
        <w:rPr>
          <w:rFonts w:ascii="GHEA Grapalat" w:hAnsi="GHEA Grapalat" w:cs="Sylfaen"/>
          <w:sz w:val="20"/>
        </w:rPr>
        <w:t>կապիտալում</w:t>
      </w:r>
      <w:r w:rsidRPr="00712340">
        <w:rPr>
          <w:rFonts w:ascii="GHEA Grapalat" w:hAnsi="GHEA Grapalat" w:cs="Sylfaen"/>
          <w:sz w:val="20"/>
          <w:lang w:val="es-ES"/>
        </w:rPr>
        <w:t xml:space="preserve"> </w:t>
      </w:r>
      <w:r w:rsidRPr="00712340">
        <w:rPr>
          <w:rFonts w:ascii="GHEA Grapalat" w:hAnsi="GHEA Grapalat" w:cs="Sylfaen"/>
          <w:sz w:val="20"/>
        </w:rPr>
        <w:t>քվեարկող</w:t>
      </w:r>
      <w:r w:rsidRPr="00712340">
        <w:rPr>
          <w:rFonts w:ascii="GHEA Grapalat" w:hAnsi="GHEA Grapalat" w:cs="Sylfaen"/>
          <w:sz w:val="20"/>
          <w:lang w:val="es-ES"/>
        </w:rPr>
        <w:t xml:space="preserve"> </w:t>
      </w:r>
      <w:r w:rsidRPr="00712340">
        <w:rPr>
          <w:rFonts w:ascii="GHEA Grapalat" w:hAnsi="GHEA Grapalat" w:cs="Sylfaen"/>
          <w:sz w:val="20"/>
        </w:rPr>
        <w:t>բաժնետոմսերի</w:t>
      </w:r>
      <w:r w:rsidRPr="00712340">
        <w:rPr>
          <w:rFonts w:ascii="GHEA Grapalat" w:hAnsi="GHEA Grapalat" w:cs="Sylfaen"/>
          <w:sz w:val="20"/>
          <w:lang w:val="es-ES"/>
        </w:rPr>
        <w:t xml:space="preserve"> (</w:t>
      </w:r>
      <w:r w:rsidRPr="00712340">
        <w:rPr>
          <w:rFonts w:ascii="GHEA Grapalat" w:hAnsi="GHEA Grapalat" w:cs="Sylfaen"/>
          <w:sz w:val="20"/>
        </w:rPr>
        <w:t>բաժնեմասերի</w:t>
      </w:r>
      <w:r w:rsidRPr="00712340">
        <w:rPr>
          <w:rFonts w:ascii="GHEA Grapalat" w:hAnsi="GHEA Grapalat" w:cs="Sylfaen"/>
          <w:sz w:val="20"/>
          <w:lang w:val="es-ES"/>
        </w:rPr>
        <w:t xml:space="preserve">, </w:t>
      </w:r>
      <w:r w:rsidRPr="00712340">
        <w:rPr>
          <w:rFonts w:ascii="GHEA Grapalat" w:hAnsi="GHEA Grapalat" w:cs="Sylfaen"/>
          <w:sz w:val="20"/>
        </w:rPr>
        <w:t>փայերի</w:t>
      </w:r>
      <w:r w:rsidRPr="00712340">
        <w:rPr>
          <w:rFonts w:ascii="GHEA Grapalat" w:hAnsi="GHEA Grapalat" w:cs="Sylfaen"/>
          <w:sz w:val="20"/>
          <w:lang w:val="es-ES"/>
        </w:rPr>
        <w:t xml:space="preserve">) </w:t>
      </w:r>
      <w:r w:rsidRPr="00712340">
        <w:rPr>
          <w:rFonts w:ascii="GHEA Grapalat" w:hAnsi="GHEA Grapalat" w:cs="Sylfaen"/>
          <w:sz w:val="20"/>
        </w:rPr>
        <w:t>ավել</w:t>
      </w:r>
      <w:r w:rsidRPr="00712340">
        <w:rPr>
          <w:rFonts w:ascii="GHEA Grapalat" w:hAnsi="GHEA Grapalat" w:cs="Sylfaen"/>
          <w:sz w:val="20"/>
          <w:lang w:val="es-ES"/>
        </w:rPr>
        <w:t xml:space="preserve"> </w:t>
      </w:r>
      <w:r w:rsidRPr="00712340">
        <w:rPr>
          <w:rFonts w:ascii="GHEA Grapalat" w:hAnsi="GHEA Grapalat" w:cs="Sylfaen"/>
          <w:sz w:val="20"/>
        </w:rPr>
        <w:t>քան</w:t>
      </w:r>
      <w:r w:rsidRPr="00712340">
        <w:rPr>
          <w:rFonts w:ascii="GHEA Grapalat" w:hAnsi="GHEA Grapalat" w:cs="Sylfaen"/>
          <w:sz w:val="20"/>
          <w:lang w:val="es-ES"/>
        </w:rPr>
        <w:t xml:space="preserve"> </w:t>
      </w:r>
      <w:r w:rsidRPr="00712340">
        <w:rPr>
          <w:rFonts w:ascii="GHEA Grapalat" w:hAnsi="GHEA Grapalat" w:cs="Sylfaen"/>
          <w:sz w:val="20"/>
        </w:rPr>
        <w:t>տաս</w:t>
      </w:r>
      <w:r w:rsidRPr="00712340">
        <w:rPr>
          <w:rFonts w:ascii="GHEA Grapalat" w:hAnsi="GHEA Grapalat" w:cs="Sylfaen"/>
          <w:sz w:val="20"/>
          <w:lang w:val="es-ES"/>
        </w:rPr>
        <w:t xml:space="preserve"> </w:t>
      </w:r>
      <w:r w:rsidRPr="00712340">
        <w:rPr>
          <w:rFonts w:ascii="GHEA Grapalat" w:hAnsi="GHEA Grapalat" w:cs="Sylfaen"/>
          <w:sz w:val="20"/>
        </w:rPr>
        <w:t>տոկոսը</w:t>
      </w:r>
      <w:r w:rsidRPr="00712340">
        <w:rPr>
          <w:rFonts w:ascii="GHEA Grapalat" w:hAnsi="GHEA Grapalat" w:cs="Sylfaen"/>
          <w:sz w:val="20"/>
          <w:lang w:val="es-ES"/>
        </w:rPr>
        <w:t xml:space="preserve">, </w:t>
      </w:r>
      <w:r w:rsidRPr="00712340">
        <w:rPr>
          <w:rFonts w:ascii="GHEA Grapalat" w:hAnsi="GHEA Grapalat" w:cs="Sylfaen"/>
          <w:sz w:val="20"/>
        </w:rPr>
        <w:t>ներառյալ</w:t>
      </w:r>
      <w:r w:rsidRPr="00712340">
        <w:rPr>
          <w:rFonts w:ascii="GHEA Grapalat" w:hAnsi="GHEA Grapalat" w:cs="Sylfaen"/>
          <w:sz w:val="20"/>
          <w:lang w:val="es-ES"/>
        </w:rPr>
        <w:t xml:space="preserve"> </w:t>
      </w:r>
      <w:r w:rsidRPr="00712340">
        <w:rPr>
          <w:rFonts w:ascii="GHEA Grapalat" w:hAnsi="GHEA Grapalat" w:cs="Sylfaen"/>
          <w:sz w:val="20"/>
        </w:rPr>
        <w:t>ըստ</w:t>
      </w:r>
      <w:r w:rsidRPr="00712340">
        <w:rPr>
          <w:rFonts w:ascii="GHEA Grapalat" w:hAnsi="GHEA Grapalat" w:cs="Sylfaen"/>
          <w:sz w:val="20"/>
          <w:lang w:val="es-ES"/>
        </w:rPr>
        <w:t xml:space="preserve"> </w:t>
      </w:r>
      <w:r w:rsidRPr="00712340">
        <w:rPr>
          <w:rFonts w:ascii="GHEA Grapalat" w:hAnsi="GHEA Grapalat" w:cs="Sylfaen"/>
          <w:sz w:val="20"/>
        </w:rPr>
        <w:t>ներկայացնողի</w:t>
      </w:r>
      <w:r w:rsidRPr="00712340">
        <w:rPr>
          <w:rFonts w:ascii="GHEA Grapalat" w:hAnsi="GHEA Grapalat" w:cs="Sylfaen"/>
          <w:sz w:val="20"/>
          <w:lang w:val="es-ES"/>
        </w:rPr>
        <w:t xml:space="preserve"> </w:t>
      </w:r>
      <w:r w:rsidRPr="00712340">
        <w:rPr>
          <w:rFonts w:ascii="GHEA Grapalat" w:hAnsi="GHEA Grapalat" w:cs="Sylfaen"/>
          <w:sz w:val="20"/>
        </w:rPr>
        <w:t>բաժնետոմսերը</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այն</w:t>
      </w:r>
      <w:r w:rsidRPr="00712340">
        <w:rPr>
          <w:rFonts w:ascii="GHEA Grapalat" w:hAnsi="GHEA Grapalat" w:cs="Sylfaen"/>
          <w:sz w:val="20"/>
          <w:lang w:val="es-ES"/>
        </w:rPr>
        <w:t xml:space="preserve"> </w:t>
      </w:r>
      <w:r w:rsidRPr="00712340">
        <w:rPr>
          <w:rFonts w:ascii="GHEA Grapalat" w:hAnsi="GHEA Grapalat" w:cs="Sylfaen"/>
          <w:sz w:val="20"/>
        </w:rPr>
        <w:t>անձի</w:t>
      </w:r>
      <w:r w:rsidRPr="00712340">
        <w:rPr>
          <w:rFonts w:ascii="GHEA Grapalat" w:hAnsi="GHEA Grapalat" w:cs="Sylfaen"/>
          <w:sz w:val="20"/>
          <w:lang w:val="es-ES"/>
        </w:rPr>
        <w:t xml:space="preserve"> (</w:t>
      </w:r>
      <w:r w:rsidRPr="00712340">
        <w:rPr>
          <w:rFonts w:ascii="GHEA Grapalat" w:hAnsi="GHEA Grapalat" w:cs="Sylfaen"/>
          <w:sz w:val="20"/>
        </w:rPr>
        <w:t>անձանց</w:t>
      </w:r>
      <w:r w:rsidRPr="00712340">
        <w:rPr>
          <w:rFonts w:ascii="GHEA Grapalat" w:hAnsi="GHEA Grapalat" w:cs="Sylfaen"/>
          <w:sz w:val="20"/>
          <w:lang w:val="es-ES"/>
        </w:rPr>
        <w:t xml:space="preserve">) </w:t>
      </w:r>
      <w:r w:rsidRPr="00712340">
        <w:rPr>
          <w:rFonts w:ascii="GHEA Grapalat" w:hAnsi="GHEA Grapalat" w:cs="Sylfaen"/>
          <w:sz w:val="20"/>
        </w:rPr>
        <w:t>տվյալները</w:t>
      </w:r>
      <w:r w:rsidRPr="00712340">
        <w:rPr>
          <w:rFonts w:ascii="GHEA Grapalat" w:hAnsi="GHEA Grapalat" w:cs="Sylfaen"/>
          <w:sz w:val="20"/>
          <w:lang w:val="es-ES"/>
        </w:rPr>
        <w:t xml:space="preserve">, </w:t>
      </w:r>
      <w:r w:rsidRPr="00712340">
        <w:rPr>
          <w:rFonts w:ascii="GHEA Grapalat" w:hAnsi="GHEA Grapalat" w:cs="Sylfaen"/>
          <w:sz w:val="20"/>
        </w:rPr>
        <w:t>ով</w:t>
      </w:r>
      <w:r w:rsidRPr="00712340">
        <w:rPr>
          <w:rFonts w:ascii="GHEA Grapalat" w:hAnsi="GHEA Grapalat" w:cs="Sylfaen"/>
          <w:sz w:val="20"/>
          <w:lang w:val="es-ES"/>
        </w:rPr>
        <w:t xml:space="preserve"> </w:t>
      </w:r>
      <w:r w:rsidRPr="00712340">
        <w:rPr>
          <w:rFonts w:ascii="GHEA Grapalat" w:hAnsi="GHEA Grapalat" w:cs="Sylfaen"/>
          <w:sz w:val="20"/>
        </w:rPr>
        <w:t>իրավունք</w:t>
      </w:r>
      <w:r w:rsidRPr="00712340">
        <w:rPr>
          <w:rFonts w:ascii="GHEA Grapalat" w:hAnsi="GHEA Grapalat" w:cs="Sylfaen"/>
          <w:sz w:val="20"/>
          <w:lang w:val="es-ES"/>
        </w:rPr>
        <w:t xml:space="preserve"> </w:t>
      </w:r>
      <w:r w:rsidRPr="00712340">
        <w:rPr>
          <w:rFonts w:ascii="GHEA Grapalat" w:hAnsi="GHEA Grapalat" w:cs="Sylfaen"/>
          <w:sz w:val="20"/>
        </w:rPr>
        <w:t>ունի</w:t>
      </w:r>
      <w:r w:rsidRPr="00712340">
        <w:rPr>
          <w:rFonts w:ascii="GHEA Grapalat" w:hAnsi="GHEA Grapalat" w:cs="Sylfaen"/>
          <w:sz w:val="20"/>
          <w:lang w:val="es-ES"/>
        </w:rPr>
        <w:t xml:space="preserve"> </w:t>
      </w:r>
      <w:r w:rsidRPr="00712340">
        <w:rPr>
          <w:rFonts w:ascii="GHEA Grapalat" w:hAnsi="GHEA Grapalat" w:cs="Sylfaen"/>
          <w:sz w:val="20"/>
        </w:rPr>
        <w:t>նշանակելու</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ազատելու</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գործադիր</w:t>
      </w:r>
      <w:r w:rsidRPr="00712340">
        <w:rPr>
          <w:rFonts w:ascii="GHEA Grapalat" w:hAnsi="GHEA Grapalat" w:cs="Sylfaen"/>
          <w:sz w:val="20"/>
          <w:lang w:val="es-ES"/>
        </w:rPr>
        <w:t xml:space="preserve"> </w:t>
      </w:r>
      <w:r w:rsidRPr="00712340">
        <w:rPr>
          <w:rFonts w:ascii="GHEA Grapalat" w:hAnsi="GHEA Grapalat" w:cs="Sylfaen"/>
          <w:sz w:val="20"/>
        </w:rPr>
        <w:t>մարմնի</w:t>
      </w:r>
      <w:r w:rsidRPr="00712340">
        <w:rPr>
          <w:rFonts w:ascii="GHEA Grapalat" w:hAnsi="GHEA Grapalat" w:cs="Sylfaen"/>
          <w:sz w:val="20"/>
          <w:lang w:val="es-ES"/>
        </w:rPr>
        <w:t xml:space="preserve"> </w:t>
      </w:r>
      <w:r w:rsidRPr="00712340">
        <w:rPr>
          <w:rFonts w:ascii="GHEA Grapalat" w:hAnsi="GHEA Grapalat" w:cs="Sylfaen"/>
          <w:sz w:val="20"/>
        </w:rPr>
        <w:t>անդամներին</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ստանում</w:t>
      </w:r>
      <w:r w:rsidRPr="00712340">
        <w:rPr>
          <w:rFonts w:ascii="GHEA Grapalat" w:hAnsi="GHEA Grapalat" w:cs="Sylfaen"/>
          <w:sz w:val="20"/>
          <w:lang w:val="es-ES"/>
        </w:rPr>
        <w:t xml:space="preserve"> </w:t>
      </w:r>
      <w:r w:rsidRPr="00712340">
        <w:rPr>
          <w:rFonts w:ascii="GHEA Grapalat" w:hAnsi="GHEA Grapalat" w:cs="Sylfaen"/>
          <w:sz w:val="20"/>
        </w:rPr>
        <w:t>է</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կողմից</w:t>
      </w:r>
      <w:r w:rsidRPr="00712340">
        <w:rPr>
          <w:rFonts w:ascii="GHEA Grapalat" w:hAnsi="GHEA Grapalat" w:cs="Sylfaen"/>
          <w:sz w:val="20"/>
          <w:lang w:val="es-ES"/>
        </w:rPr>
        <w:t xml:space="preserve"> </w:t>
      </w:r>
      <w:r w:rsidRPr="00712340">
        <w:rPr>
          <w:rFonts w:ascii="GHEA Grapalat" w:hAnsi="GHEA Grapalat" w:cs="Sylfaen"/>
          <w:sz w:val="20"/>
        </w:rPr>
        <w:t>իրականացվող</w:t>
      </w:r>
      <w:r w:rsidRPr="00712340">
        <w:rPr>
          <w:rFonts w:ascii="GHEA Grapalat" w:hAnsi="GHEA Grapalat" w:cs="Sylfaen"/>
          <w:sz w:val="20"/>
          <w:lang w:val="es-ES"/>
        </w:rPr>
        <w:t xml:space="preserve"> </w:t>
      </w:r>
      <w:r w:rsidRPr="00712340">
        <w:rPr>
          <w:rFonts w:ascii="GHEA Grapalat" w:hAnsi="GHEA Grapalat" w:cs="Sylfaen"/>
          <w:sz w:val="20"/>
        </w:rPr>
        <w:t>ձեռնարկատիրական</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այլ</w:t>
      </w:r>
      <w:r w:rsidRPr="00712340">
        <w:rPr>
          <w:rFonts w:ascii="GHEA Grapalat" w:hAnsi="GHEA Grapalat" w:cs="Sylfaen"/>
          <w:sz w:val="20"/>
          <w:lang w:val="es-ES"/>
        </w:rPr>
        <w:t xml:space="preserve"> </w:t>
      </w:r>
      <w:r w:rsidRPr="00712340">
        <w:rPr>
          <w:rFonts w:ascii="GHEA Grapalat" w:hAnsi="GHEA Grapalat" w:cs="Sylfaen"/>
          <w:sz w:val="20"/>
        </w:rPr>
        <w:t>գործունեության</w:t>
      </w:r>
      <w:r w:rsidRPr="00712340">
        <w:rPr>
          <w:rFonts w:ascii="GHEA Grapalat" w:hAnsi="GHEA Grapalat" w:cs="Sylfaen"/>
          <w:sz w:val="20"/>
          <w:lang w:val="es-ES"/>
        </w:rPr>
        <w:t xml:space="preserve"> </w:t>
      </w:r>
      <w:r w:rsidRPr="00712340">
        <w:rPr>
          <w:rFonts w:ascii="GHEA Grapalat" w:hAnsi="GHEA Grapalat" w:cs="Sylfaen"/>
          <w:sz w:val="20"/>
        </w:rPr>
        <w:t>արդյունքում</w:t>
      </w:r>
      <w:r w:rsidRPr="00712340">
        <w:rPr>
          <w:rFonts w:ascii="GHEA Grapalat" w:hAnsi="GHEA Grapalat" w:cs="Sylfaen"/>
          <w:sz w:val="20"/>
          <w:lang w:val="es-ES"/>
        </w:rPr>
        <w:t xml:space="preserve"> </w:t>
      </w:r>
      <w:r w:rsidRPr="00712340">
        <w:rPr>
          <w:rFonts w:ascii="GHEA Grapalat" w:hAnsi="GHEA Grapalat" w:cs="Sylfaen"/>
          <w:sz w:val="20"/>
        </w:rPr>
        <w:t>ստացված</w:t>
      </w:r>
      <w:r w:rsidRPr="00712340">
        <w:rPr>
          <w:rFonts w:ascii="GHEA Grapalat" w:hAnsi="GHEA Grapalat" w:cs="Sylfaen"/>
          <w:sz w:val="20"/>
          <w:lang w:val="es-ES"/>
        </w:rPr>
        <w:t xml:space="preserve"> </w:t>
      </w:r>
      <w:r w:rsidRPr="00712340">
        <w:rPr>
          <w:rFonts w:ascii="GHEA Grapalat" w:hAnsi="GHEA Grapalat" w:cs="Sylfaen"/>
          <w:sz w:val="20"/>
        </w:rPr>
        <w:t>շահույթի</w:t>
      </w:r>
      <w:r w:rsidRPr="00712340">
        <w:rPr>
          <w:rFonts w:ascii="GHEA Grapalat" w:hAnsi="GHEA Grapalat" w:cs="Sylfaen"/>
          <w:sz w:val="20"/>
          <w:lang w:val="es-ES"/>
        </w:rPr>
        <w:t xml:space="preserve"> </w:t>
      </w:r>
      <w:r w:rsidRPr="00712340">
        <w:rPr>
          <w:rFonts w:ascii="GHEA Grapalat" w:hAnsi="GHEA Grapalat" w:cs="Sylfaen"/>
          <w:sz w:val="20"/>
        </w:rPr>
        <w:t>տասնհինգ</w:t>
      </w:r>
      <w:r w:rsidRPr="00712340">
        <w:rPr>
          <w:rFonts w:ascii="GHEA Grapalat" w:hAnsi="GHEA Grapalat" w:cs="Sylfaen"/>
          <w:sz w:val="20"/>
          <w:lang w:val="es-ES"/>
        </w:rPr>
        <w:t xml:space="preserve"> </w:t>
      </w:r>
      <w:r w:rsidRPr="00712340">
        <w:rPr>
          <w:rFonts w:ascii="GHEA Grapalat" w:hAnsi="GHEA Grapalat" w:cs="Sylfaen"/>
          <w:sz w:val="20"/>
        </w:rPr>
        <w:t>տոկոսից</w:t>
      </w:r>
      <w:r w:rsidRPr="00712340">
        <w:rPr>
          <w:rFonts w:ascii="GHEA Grapalat" w:hAnsi="GHEA Grapalat" w:cs="Sylfaen"/>
          <w:sz w:val="20"/>
          <w:lang w:val="es-ES"/>
        </w:rPr>
        <w:t xml:space="preserve"> </w:t>
      </w:r>
      <w:r w:rsidRPr="00712340">
        <w:rPr>
          <w:rFonts w:ascii="GHEA Grapalat" w:hAnsi="GHEA Grapalat" w:cs="Sylfaen"/>
          <w:sz w:val="20"/>
        </w:rPr>
        <w:t>ավելին</w:t>
      </w:r>
      <w:r w:rsidRPr="00712340">
        <w:rPr>
          <w:rFonts w:ascii="GHEA Grapalat" w:hAnsi="GHEA Grapalat" w:cs="Sylfaen"/>
          <w:sz w:val="20"/>
          <w:lang w:val="es-ES"/>
        </w:rPr>
        <w:t xml:space="preserve"> (</w:t>
      </w:r>
      <w:r w:rsidRPr="00712340">
        <w:rPr>
          <w:rFonts w:ascii="GHEA Grapalat" w:hAnsi="GHEA Grapalat" w:cs="Sylfaen"/>
          <w:sz w:val="20"/>
        </w:rPr>
        <w:t>իրական</w:t>
      </w:r>
      <w:r w:rsidRPr="00712340">
        <w:rPr>
          <w:rFonts w:ascii="GHEA Grapalat" w:hAnsi="GHEA Grapalat" w:cs="Sylfaen"/>
          <w:sz w:val="20"/>
          <w:lang w:val="es-ES"/>
        </w:rPr>
        <w:t xml:space="preserve"> </w:t>
      </w:r>
      <w:r w:rsidRPr="00712340">
        <w:rPr>
          <w:rFonts w:ascii="GHEA Grapalat" w:hAnsi="GHEA Grapalat" w:cs="Sylfaen"/>
          <w:sz w:val="20"/>
        </w:rPr>
        <w:t>շահառուներ</w:t>
      </w:r>
      <w:r w:rsidRPr="00712340">
        <w:rPr>
          <w:rFonts w:ascii="GHEA Grapalat" w:hAnsi="GHEA Grapalat" w:cs="Sylfaen"/>
          <w:sz w:val="20"/>
          <w:lang w:val="es-ES"/>
        </w:rPr>
        <w:t xml:space="preserve">)** և </w:t>
      </w:r>
      <w:r w:rsidRPr="00712340">
        <w:rPr>
          <w:rFonts w:ascii="GHEA Grapalat" w:hAnsi="GHEA Grapalat" w:cs="Sylfaen"/>
          <w:sz w:val="20"/>
          <w:lang w:val="es-ES"/>
        </w:rPr>
        <w:lastRenderedPageBreak/>
        <w:t xml:space="preserve">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31539" w:rsidRPr="006B1E88" w:rsidTr="00016C3E">
        <w:trPr>
          <w:jc w:val="center"/>
        </w:trPr>
        <w:tc>
          <w:tcPr>
            <w:tcW w:w="2570" w:type="dxa"/>
            <w:vAlign w:val="center"/>
          </w:tcPr>
          <w:p w:rsidR="00631539" w:rsidRPr="00712340" w:rsidRDefault="00631539" w:rsidP="00016C3E">
            <w:pPr>
              <w:pStyle w:val="BodyTextIndent3"/>
              <w:spacing w:line="240" w:lineRule="auto"/>
              <w:ind w:firstLine="0"/>
              <w:jc w:val="center"/>
              <w:rPr>
                <w:rFonts w:ascii="GHEA Grapalat" w:hAnsi="GHEA Grapalat"/>
                <w:sz w:val="28"/>
                <w:vertAlign w:val="superscript"/>
                <w:lang w:val="es-ES"/>
              </w:rPr>
            </w:pPr>
            <w:r w:rsidRPr="00712340">
              <w:rPr>
                <w:rFonts w:ascii="GHEA Grapalat" w:hAnsi="GHEA Grapalat"/>
                <w:sz w:val="28"/>
                <w:vertAlign w:val="superscript"/>
              </w:rPr>
              <w:t>Անունը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Ազգանունը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Հայրանունը</w:t>
            </w:r>
          </w:p>
        </w:tc>
        <w:tc>
          <w:tcPr>
            <w:tcW w:w="3960" w:type="dxa"/>
            <w:vAlign w:val="center"/>
          </w:tcPr>
          <w:p w:rsidR="00631539" w:rsidRPr="00712340" w:rsidRDefault="00631539" w:rsidP="00016C3E">
            <w:pPr>
              <w:pStyle w:val="BodyTextIndent3"/>
              <w:spacing w:line="240" w:lineRule="auto"/>
              <w:ind w:firstLine="0"/>
              <w:jc w:val="center"/>
              <w:rPr>
                <w:rFonts w:ascii="GHEA Grapalat" w:hAnsi="GHEA Grapalat"/>
                <w:sz w:val="28"/>
                <w:vertAlign w:val="superscript"/>
                <w:lang w:val="es-ES"/>
              </w:rPr>
            </w:pPr>
            <w:r w:rsidRPr="00712340">
              <w:rPr>
                <w:rFonts w:ascii="GHEA Grapalat" w:hAnsi="GHEA Grapalat"/>
                <w:sz w:val="28"/>
                <w:vertAlign w:val="superscript"/>
              </w:rPr>
              <w:t>ՀՀ</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քաղաքացիների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համար</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նույնականացման</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քարտի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կամ</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անձնագրի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կամ</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ՀՀ</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օրենսդրությամբ</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նախատեսված</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անձը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հաստատող</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փաստաթղթի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տեսակը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և</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համարը</w:t>
            </w:r>
            <w:r w:rsidRPr="00712340">
              <w:rPr>
                <w:rFonts w:ascii="GHEA Grapalat" w:hAnsi="GHEA Grapalat"/>
                <w:sz w:val="28"/>
                <w:vertAlign w:val="superscript"/>
                <w:lang w:val="es-ES"/>
              </w:rPr>
              <w:t xml:space="preserve"> </w:t>
            </w:r>
          </w:p>
        </w:tc>
        <w:tc>
          <w:tcPr>
            <w:tcW w:w="3370" w:type="dxa"/>
          </w:tcPr>
          <w:p w:rsidR="00631539" w:rsidRPr="00712340" w:rsidRDefault="00631539" w:rsidP="00016C3E">
            <w:pPr>
              <w:pStyle w:val="BodyTextIndent3"/>
              <w:spacing w:line="240" w:lineRule="auto"/>
              <w:ind w:firstLine="0"/>
              <w:jc w:val="center"/>
              <w:rPr>
                <w:rFonts w:ascii="GHEA Grapalat" w:hAnsi="GHEA Grapalat"/>
                <w:sz w:val="28"/>
                <w:vertAlign w:val="superscript"/>
                <w:lang w:val="es-ES"/>
              </w:rPr>
            </w:pPr>
            <w:r w:rsidRPr="00712340">
              <w:rPr>
                <w:rFonts w:ascii="GHEA Grapalat" w:hAnsi="GHEA Grapalat"/>
                <w:sz w:val="28"/>
                <w:vertAlign w:val="superscript"/>
              </w:rPr>
              <w:t>Օտարերկրյա</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քաղաքացիների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համար</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համապատասխան</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երկրի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օրենսդրությամբ</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նախատեսված</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անձը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հաստատող</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փաստաթղթի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տեսակը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և</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համարը</w:t>
            </w:r>
            <w:r w:rsidRPr="00712340">
              <w:rPr>
                <w:rFonts w:ascii="GHEA Grapalat" w:hAnsi="GHEA Grapalat"/>
                <w:sz w:val="28"/>
                <w:vertAlign w:val="superscript"/>
                <w:lang w:val="es-ES"/>
              </w:rPr>
              <w:t xml:space="preserve"> </w:t>
            </w:r>
          </w:p>
        </w:tc>
      </w:tr>
      <w:tr w:rsidR="00631539" w:rsidRPr="006B1E88" w:rsidTr="00016C3E">
        <w:trPr>
          <w:jc w:val="center"/>
        </w:trPr>
        <w:tc>
          <w:tcPr>
            <w:tcW w:w="2570" w:type="dxa"/>
            <w:vAlign w:val="center"/>
          </w:tcPr>
          <w:p w:rsidR="00631539" w:rsidRPr="00712340" w:rsidRDefault="00631539" w:rsidP="00016C3E">
            <w:pPr>
              <w:pStyle w:val="BodyTextIndent3"/>
              <w:spacing w:line="240" w:lineRule="auto"/>
              <w:ind w:firstLine="0"/>
              <w:jc w:val="center"/>
              <w:rPr>
                <w:rFonts w:ascii="Sylfaen" w:hAnsi="Sylfaen"/>
                <w:sz w:val="26"/>
                <w:vertAlign w:val="superscript"/>
                <w:lang w:val="hy-AM"/>
              </w:rPr>
            </w:pPr>
          </w:p>
        </w:tc>
        <w:tc>
          <w:tcPr>
            <w:tcW w:w="3960" w:type="dxa"/>
            <w:vAlign w:val="center"/>
          </w:tcPr>
          <w:p w:rsidR="00631539" w:rsidRPr="00712340" w:rsidRDefault="00631539" w:rsidP="00016C3E">
            <w:pPr>
              <w:pStyle w:val="BodyTextIndent3"/>
              <w:spacing w:line="240" w:lineRule="auto"/>
              <w:ind w:firstLine="0"/>
              <w:jc w:val="center"/>
              <w:rPr>
                <w:rFonts w:ascii="GHEA Grapalat" w:hAnsi="GHEA Grapalat"/>
                <w:sz w:val="26"/>
                <w:vertAlign w:val="superscript"/>
                <w:lang w:val="es-ES"/>
              </w:rPr>
            </w:pPr>
          </w:p>
        </w:tc>
        <w:tc>
          <w:tcPr>
            <w:tcW w:w="3370" w:type="dxa"/>
          </w:tcPr>
          <w:p w:rsidR="00631539" w:rsidRPr="00712340" w:rsidRDefault="00631539" w:rsidP="00016C3E">
            <w:pPr>
              <w:pStyle w:val="BodyTextIndent3"/>
              <w:spacing w:line="240" w:lineRule="auto"/>
              <w:ind w:firstLine="0"/>
              <w:jc w:val="center"/>
              <w:rPr>
                <w:rFonts w:ascii="GHEA Grapalat" w:hAnsi="GHEA Grapalat"/>
                <w:sz w:val="26"/>
                <w:vertAlign w:val="superscript"/>
                <w:lang w:val="es-ES"/>
              </w:rPr>
            </w:pPr>
          </w:p>
        </w:tc>
      </w:tr>
      <w:tr w:rsidR="00631539" w:rsidRPr="006B1E88" w:rsidTr="00016C3E">
        <w:trPr>
          <w:jc w:val="center"/>
        </w:trPr>
        <w:tc>
          <w:tcPr>
            <w:tcW w:w="2570" w:type="dxa"/>
            <w:vAlign w:val="center"/>
          </w:tcPr>
          <w:p w:rsidR="00631539" w:rsidRPr="00712340" w:rsidRDefault="00631539" w:rsidP="00016C3E">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631539" w:rsidRPr="00712340" w:rsidRDefault="00631539" w:rsidP="00016C3E">
            <w:pPr>
              <w:pStyle w:val="BodyTextIndent3"/>
              <w:spacing w:line="240" w:lineRule="auto"/>
              <w:ind w:firstLine="0"/>
              <w:jc w:val="center"/>
              <w:rPr>
                <w:rFonts w:ascii="GHEA Grapalat" w:hAnsi="GHEA Grapalat"/>
                <w:sz w:val="26"/>
                <w:vertAlign w:val="superscript"/>
                <w:lang w:val="es-ES"/>
              </w:rPr>
            </w:pPr>
          </w:p>
        </w:tc>
        <w:tc>
          <w:tcPr>
            <w:tcW w:w="3370" w:type="dxa"/>
          </w:tcPr>
          <w:p w:rsidR="00631539" w:rsidRPr="00712340" w:rsidRDefault="00631539" w:rsidP="00016C3E">
            <w:pPr>
              <w:pStyle w:val="BodyTextIndent3"/>
              <w:spacing w:line="240" w:lineRule="auto"/>
              <w:ind w:firstLine="0"/>
              <w:jc w:val="center"/>
              <w:rPr>
                <w:rFonts w:ascii="GHEA Grapalat" w:hAnsi="GHEA Grapalat"/>
                <w:sz w:val="26"/>
                <w:vertAlign w:val="superscript"/>
                <w:lang w:val="es-ES"/>
              </w:rPr>
            </w:pPr>
          </w:p>
        </w:tc>
      </w:tr>
      <w:tr w:rsidR="00631539" w:rsidRPr="006B1E88" w:rsidTr="00016C3E">
        <w:trPr>
          <w:jc w:val="center"/>
        </w:trPr>
        <w:tc>
          <w:tcPr>
            <w:tcW w:w="2570" w:type="dxa"/>
            <w:vAlign w:val="center"/>
          </w:tcPr>
          <w:p w:rsidR="00631539" w:rsidRPr="00712340" w:rsidRDefault="00631539" w:rsidP="00016C3E">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631539" w:rsidRPr="00712340" w:rsidRDefault="00631539" w:rsidP="00016C3E">
            <w:pPr>
              <w:pStyle w:val="BodyTextIndent3"/>
              <w:spacing w:line="240" w:lineRule="auto"/>
              <w:ind w:firstLine="0"/>
              <w:jc w:val="center"/>
              <w:rPr>
                <w:rFonts w:ascii="GHEA Grapalat" w:hAnsi="GHEA Grapalat"/>
                <w:sz w:val="26"/>
                <w:vertAlign w:val="superscript"/>
                <w:lang w:val="es-ES"/>
              </w:rPr>
            </w:pPr>
          </w:p>
        </w:tc>
        <w:tc>
          <w:tcPr>
            <w:tcW w:w="3370" w:type="dxa"/>
          </w:tcPr>
          <w:p w:rsidR="00631539" w:rsidRPr="00712340" w:rsidRDefault="00631539" w:rsidP="00016C3E">
            <w:pPr>
              <w:pStyle w:val="BodyTextIndent3"/>
              <w:spacing w:line="240" w:lineRule="auto"/>
              <w:ind w:firstLine="0"/>
              <w:jc w:val="center"/>
              <w:rPr>
                <w:rFonts w:ascii="GHEA Grapalat" w:hAnsi="GHEA Grapalat"/>
                <w:sz w:val="26"/>
                <w:vertAlign w:val="superscript"/>
                <w:lang w:val="es-ES"/>
              </w:rPr>
            </w:pPr>
          </w:p>
        </w:tc>
      </w:tr>
    </w:tbl>
    <w:p w:rsidR="00631539" w:rsidRPr="00712340" w:rsidRDefault="00631539" w:rsidP="00631539">
      <w:pPr>
        <w:jc w:val="right"/>
        <w:rPr>
          <w:rFonts w:ascii="GHEA Grapalat" w:hAnsi="GHEA Grapalat"/>
          <w:sz w:val="10"/>
          <w:szCs w:val="10"/>
          <w:lang w:val="es-ES"/>
        </w:rPr>
      </w:pPr>
    </w:p>
    <w:p w:rsidR="00631539" w:rsidRPr="00712340" w:rsidRDefault="00631539" w:rsidP="00631539">
      <w:pPr>
        <w:ind w:firstLine="708"/>
        <w:jc w:val="both"/>
        <w:rPr>
          <w:rFonts w:ascii="GHEA Grapalat" w:hAnsi="GHEA Grapalat"/>
          <w:sz w:val="20"/>
          <w:lang w:val="es-ES"/>
        </w:rPr>
      </w:pPr>
    </w:p>
    <w:p w:rsidR="00631539" w:rsidRPr="00712340" w:rsidRDefault="00631539" w:rsidP="00631539">
      <w:pPr>
        <w:ind w:firstLine="708"/>
        <w:jc w:val="both"/>
        <w:rPr>
          <w:rFonts w:ascii="GHEA Grapalat" w:hAnsi="GHEA Grapalat"/>
          <w:sz w:val="20"/>
          <w:lang w:val="es-ES"/>
        </w:rPr>
      </w:pPr>
    </w:p>
    <w:p w:rsidR="00631539" w:rsidRPr="00712340" w:rsidRDefault="00631539" w:rsidP="00631539">
      <w:pPr>
        <w:jc w:val="both"/>
        <w:rPr>
          <w:rFonts w:ascii="GHEA Grapalat" w:hAnsi="GHEA Grapalat"/>
          <w:sz w:val="20"/>
          <w:lang w:val="es-ES"/>
        </w:rPr>
      </w:pPr>
    </w:p>
    <w:p w:rsidR="00631539" w:rsidRPr="00712340" w:rsidRDefault="00631539" w:rsidP="00631539">
      <w:pPr>
        <w:jc w:val="both"/>
        <w:rPr>
          <w:rFonts w:ascii="GHEA Grapalat" w:hAnsi="GHEA Grapalat"/>
          <w:sz w:val="20"/>
          <w:lang w:val="es-ES"/>
        </w:rPr>
      </w:pPr>
    </w:p>
    <w:p w:rsidR="00631539" w:rsidRPr="00712340" w:rsidRDefault="00631539" w:rsidP="00631539">
      <w:pPr>
        <w:jc w:val="both"/>
        <w:rPr>
          <w:rFonts w:ascii="GHEA Grapalat" w:hAnsi="GHEA Grapalat" w:cs="Arial"/>
          <w:sz w:val="20"/>
          <w:vertAlign w:val="superscript"/>
          <w:lang w:val="es-ES"/>
        </w:rPr>
      </w:pPr>
      <w:r w:rsidRPr="00712340">
        <w:rPr>
          <w:rFonts w:ascii="GHEA Grapalat" w:hAnsi="GHEA Grapalat"/>
          <w:sz w:val="20"/>
          <w:lang w:val="es-ES"/>
        </w:rPr>
        <w:t xml:space="preserve">   </w:t>
      </w:r>
      <w:r w:rsidRPr="00712340">
        <w:rPr>
          <w:rFonts w:ascii="GHEA Grapalat" w:hAnsi="GHEA Grapalat"/>
          <w:sz w:val="20"/>
          <w:lang w:val="hy-AM"/>
        </w:rPr>
        <w:t xml:space="preserve">___________________________________________________ </w:t>
      </w:r>
      <w:r w:rsidRPr="00712340">
        <w:rPr>
          <w:rFonts w:ascii="GHEA Grapalat" w:hAnsi="GHEA Grapalat"/>
          <w:sz w:val="20"/>
          <w:lang w:val="hy-AM"/>
        </w:rPr>
        <w:tab/>
        <w:t xml:space="preserve">                _____________</w:t>
      </w:r>
      <w:r w:rsidRPr="00712340">
        <w:rPr>
          <w:rFonts w:ascii="GHEA Grapalat" w:hAnsi="GHEA Grapalat"/>
          <w:sz w:val="20"/>
          <w:u w:val="single"/>
          <w:lang w:val="es-ES"/>
        </w:rPr>
        <w:tab/>
      </w:r>
      <w:r w:rsidRPr="00712340">
        <w:rPr>
          <w:rFonts w:ascii="GHEA Grapalat" w:hAnsi="GHEA Grapalat"/>
          <w:sz w:val="20"/>
          <w:u w:val="single"/>
          <w:lang w:val="es-ES"/>
        </w:rPr>
        <w:tab/>
      </w:r>
      <w:r w:rsidRPr="00712340">
        <w:rPr>
          <w:rFonts w:ascii="GHEA Grapalat" w:hAnsi="GHEA Grapalat"/>
          <w:sz w:val="20"/>
          <w:lang w:val="es-ES"/>
        </w:rPr>
        <w:tab/>
      </w:r>
      <w:r w:rsidRPr="00712340">
        <w:rPr>
          <w:rFonts w:ascii="GHEA Grapalat" w:hAnsi="GHEA Grapalat"/>
          <w:sz w:val="20"/>
          <w:lang w:val="es-ES"/>
        </w:rPr>
        <w:tab/>
      </w:r>
      <w:r w:rsidRPr="00712340">
        <w:rPr>
          <w:rFonts w:ascii="GHEA Grapalat" w:hAnsi="GHEA Grapalat"/>
          <w:sz w:val="20"/>
          <w:lang w:val="hy-AM"/>
        </w:rPr>
        <w:t xml:space="preserve"> </w:t>
      </w:r>
      <w:r w:rsidRPr="00712340">
        <w:rPr>
          <w:rFonts w:ascii="GHEA Grapalat" w:hAnsi="GHEA Grapalat" w:cs="Sylfaen"/>
          <w:sz w:val="20"/>
          <w:vertAlign w:val="superscript"/>
          <w:lang w:val="hy-AM"/>
        </w:rPr>
        <w:t>Մասնակցի</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lang w:val="hy-AM"/>
        </w:rPr>
        <w:t>անվանումը</w:t>
      </w:r>
      <w:r w:rsidRPr="00712340">
        <w:rPr>
          <w:rFonts w:ascii="GHEA Grapalat" w:hAnsi="GHEA Grapalat" w:cs="Arial"/>
          <w:sz w:val="20"/>
          <w:vertAlign w:val="superscript"/>
          <w:lang w:val="hy-AM"/>
        </w:rPr>
        <w:t xml:space="preserve"> </w:t>
      </w:r>
      <w:r w:rsidRPr="00712340">
        <w:rPr>
          <w:rFonts w:ascii="GHEA Grapalat" w:hAnsi="GHEA Grapalat"/>
          <w:sz w:val="20"/>
          <w:vertAlign w:val="superscript"/>
          <w:lang w:val="hy-AM"/>
        </w:rPr>
        <w:t xml:space="preserve"> (</w:t>
      </w:r>
      <w:r w:rsidRPr="00712340">
        <w:rPr>
          <w:rFonts w:ascii="GHEA Grapalat" w:hAnsi="GHEA Grapalat" w:cs="Sylfaen"/>
          <w:sz w:val="20"/>
          <w:vertAlign w:val="superscript"/>
          <w:lang w:val="hy-AM"/>
        </w:rPr>
        <w:t>ղեկավարի</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lang w:val="hy-AM"/>
        </w:rPr>
        <w:t>պաշտոնը</w:t>
      </w:r>
      <w:r w:rsidRPr="00712340">
        <w:rPr>
          <w:rFonts w:ascii="GHEA Grapalat" w:hAnsi="GHEA Grapalat" w:cs="Arial"/>
          <w:sz w:val="20"/>
          <w:vertAlign w:val="superscript"/>
          <w:lang w:val="hy-AM"/>
        </w:rPr>
        <w:t xml:space="preserve">, </w:t>
      </w:r>
      <w:r w:rsidRPr="00712340">
        <w:rPr>
          <w:rFonts w:ascii="GHEA Grapalat" w:hAnsi="GHEA Grapalat" w:cs="Arial"/>
          <w:sz w:val="20"/>
          <w:vertAlign w:val="superscript"/>
        </w:rPr>
        <w:t>ա</w:t>
      </w:r>
      <w:r w:rsidRPr="00712340">
        <w:rPr>
          <w:rFonts w:ascii="GHEA Grapalat" w:hAnsi="GHEA Grapalat" w:cs="Sylfaen"/>
          <w:sz w:val="20"/>
          <w:vertAlign w:val="superscript"/>
          <w:lang w:val="hy-AM"/>
        </w:rPr>
        <w:t>նուն</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rPr>
        <w:t>ա</w:t>
      </w:r>
      <w:r w:rsidRPr="00712340">
        <w:rPr>
          <w:rFonts w:ascii="GHEA Grapalat" w:hAnsi="GHEA Grapalat" w:cs="Sylfaen"/>
          <w:sz w:val="20"/>
          <w:vertAlign w:val="superscript"/>
          <w:lang w:val="hy-AM"/>
        </w:rPr>
        <w:t>զգանունը</w:t>
      </w:r>
      <w:r w:rsidRPr="00712340">
        <w:rPr>
          <w:rFonts w:ascii="GHEA Grapalat" w:hAnsi="GHEA Grapalat" w:cs="Arial"/>
          <w:sz w:val="20"/>
          <w:vertAlign w:val="superscript"/>
          <w:lang w:val="hy-AM"/>
        </w:rPr>
        <w:t xml:space="preserve">)                                             </w:t>
      </w:r>
      <w:r w:rsidRPr="00712340">
        <w:rPr>
          <w:rFonts w:ascii="GHEA Grapalat" w:hAnsi="GHEA Grapalat" w:cs="Arial"/>
          <w:sz w:val="20"/>
          <w:vertAlign w:val="superscript"/>
          <w:lang w:val="es-ES"/>
        </w:rPr>
        <w:t xml:space="preserve">               </w:t>
      </w:r>
      <w:r w:rsidRPr="00712340">
        <w:rPr>
          <w:rFonts w:ascii="GHEA Grapalat" w:hAnsi="GHEA Grapalat" w:cs="Sylfaen"/>
          <w:sz w:val="20"/>
          <w:vertAlign w:val="superscript"/>
          <w:lang w:val="hy-AM"/>
        </w:rPr>
        <w:t>ստորագրությունը</w:t>
      </w:r>
      <w:r w:rsidRPr="00712340">
        <w:rPr>
          <w:rFonts w:ascii="GHEA Grapalat" w:hAnsi="GHEA Grapalat" w:cs="Arial"/>
          <w:sz w:val="20"/>
          <w:vertAlign w:val="superscript"/>
          <w:lang w:val="hy-AM"/>
        </w:rPr>
        <w:t>)</w:t>
      </w:r>
    </w:p>
    <w:p w:rsidR="00631539" w:rsidRPr="00712340" w:rsidRDefault="00631539" w:rsidP="00631539">
      <w:pPr>
        <w:jc w:val="both"/>
        <w:rPr>
          <w:rFonts w:ascii="GHEA Grapalat" w:hAnsi="GHEA Grapalat" w:cs="Arial"/>
          <w:sz w:val="20"/>
          <w:vertAlign w:val="superscript"/>
          <w:lang w:val="es-ES"/>
        </w:rPr>
      </w:pPr>
    </w:p>
    <w:p w:rsidR="00631539" w:rsidRPr="00712340" w:rsidRDefault="00631539" w:rsidP="00631539">
      <w:pPr>
        <w:jc w:val="both"/>
        <w:rPr>
          <w:rFonts w:ascii="GHEA Grapalat" w:hAnsi="GHEA Grapalat"/>
          <w:sz w:val="20"/>
          <w:lang w:val="hy-AM"/>
        </w:rPr>
      </w:pPr>
      <w:r w:rsidRPr="00712340">
        <w:rPr>
          <w:rFonts w:ascii="GHEA Grapalat" w:hAnsi="GHEA Grapalat"/>
          <w:sz w:val="20"/>
          <w:lang w:val="hy-AM"/>
        </w:rPr>
        <w:t xml:space="preserve">    </w:t>
      </w:r>
    </w:p>
    <w:p w:rsidR="00631539" w:rsidRPr="00712340" w:rsidRDefault="00631539" w:rsidP="00631539">
      <w:pPr>
        <w:jc w:val="right"/>
        <w:rPr>
          <w:rFonts w:ascii="GHEA Grapalat" w:hAnsi="GHEA Grapalat" w:cs="Arial"/>
          <w:sz w:val="20"/>
          <w:lang w:val="hy-AM"/>
        </w:rPr>
      </w:pPr>
      <w:r w:rsidRPr="00712340">
        <w:rPr>
          <w:rFonts w:ascii="GHEA Grapalat" w:hAnsi="GHEA Grapalat" w:cs="Sylfaen"/>
          <w:sz w:val="20"/>
          <w:lang w:val="hy-AM"/>
        </w:rPr>
        <w:t>Կ</w:t>
      </w:r>
      <w:r w:rsidRPr="00712340">
        <w:rPr>
          <w:rFonts w:ascii="GHEA Grapalat" w:hAnsi="GHEA Grapalat" w:cs="Arial"/>
          <w:sz w:val="20"/>
          <w:lang w:val="hy-AM"/>
        </w:rPr>
        <w:t xml:space="preserve">. </w:t>
      </w:r>
      <w:r w:rsidRPr="00712340">
        <w:rPr>
          <w:rFonts w:ascii="GHEA Grapalat" w:hAnsi="GHEA Grapalat" w:cs="Sylfaen"/>
          <w:sz w:val="20"/>
          <w:lang w:val="hy-AM"/>
        </w:rPr>
        <w:t>Տ</w:t>
      </w:r>
      <w:r w:rsidRPr="00712340">
        <w:rPr>
          <w:rFonts w:ascii="GHEA Grapalat" w:hAnsi="GHEA Grapalat" w:cs="Arial"/>
          <w:sz w:val="20"/>
          <w:lang w:val="hy-AM"/>
        </w:rPr>
        <w:t>.</w:t>
      </w:r>
      <w:r w:rsidRPr="00712340">
        <w:rPr>
          <w:rStyle w:val="FootnoteReference"/>
          <w:rFonts w:ascii="GHEA Grapalat" w:hAnsi="GHEA Grapalat" w:cs="Arial"/>
          <w:color w:val="FFFFFF"/>
          <w:sz w:val="20"/>
          <w:lang w:val="hy-AM"/>
        </w:rPr>
        <w:footnoteReference w:id="10"/>
      </w:r>
      <w:r w:rsidRPr="00712340">
        <w:rPr>
          <w:rFonts w:ascii="GHEA Grapalat" w:hAnsi="GHEA Grapalat" w:cs="Arial"/>
          <w:sz w:val="20"/>
          <w:lang w:val="hy-AM"/>
        </w:rPr>
        <w:tab/>
      </w:r>
      <w:r w:rsidRPr="00712340">
        <w:rPr>
          <w:rFonts w:ascii="GHEA Grapalat" w:hAnsi="GHEA Grapalat" w:cs="Arial"/>
          <w:sz w:val="20"/>
          <w:lang w:val="hy-AM"/>
        </w:rPr>
        <w:tab/>
        <w:t xml:space="preserve"> </w:t>
      </w:r>
    </w:p>
    <w:p w:rsidR="00631539" w:rsidRPr="00712340" w:rsidRDefault="00631539" w:rsidP="00631539">
      <w:pPr>
        <w:pStyle w:val="BodyTextIndent3"/>
        <w:spacing w:line="240" w:lineRule="auto"/>
        <w:jc w:val="right"/>
        <w:rPr>
          <w:rFonts w:ascii="GHEA Grapalat" w:hAnsi="GHEA Grapalat"/>
          <w:b/>
          <w:lang w:val="hy-AM"/>
        </w:rPr>
      </w:pPr>
    </w:p>
    <w:p w:rsidR="00631539" w:rsidRPr="00712340" w:rsidRDefault="00631539" w:rsidP="00631539">
      <w:pPr>
        <w:pStyle w:val="BodyTextIndent3"/>
        <w:spacing w:line="240" w:lineRule="auto"/>
        <w:jc w:val="right"/>
        <w:rPr>
          <w:rFonts w:ascii="GHEA Grapalat" w:hAnsi="GHEA Grapalat"/>
          <w:b/>
          <w:lang w:val="hy-AM"/>
        </w:rPr>
      </w:pPr>
    </w:p>
    <w:p w:rsidR="00631539" w:rsidRPr="00712340" w:rsidRDefault="00631539" w:rsidP="00631539">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br w:type="page"/>
      </w:r>
      <w:r w:rsidRPr="00712340">
        <w:rPr>
          <w:rFonts w:ascii="GHEA Grapalat" w:hAnsi="GHEA Grapalat" w:cs="Sylfaen"/>
          <w:b/>
          <w:lang w:val="hy-AM"/>
        </w:rPr>
        <w:lastRenderedPageBreak/>
        <w:t xml:space="preserve"> </w:t>
      </w:r>
    </w:p>
    <w:p w:rsidR="00631539" w:rsidRPr="00631539" w:rsidRDefault="00631539" w:rsidP="00631539">
      <w:pPr>
        <w:pStyle w:val="BodyTextIndent3"/>
        <w:spacing w:line="240" w:lineRule="auto"/>
        <w:ind w:firstLine="0"/>
        <w:jc w:val="right"/>
        <w:rPr>
          <w:rFonts w:ascii="GHEA Grapalat" w:hAnsi="GHEA Grapalat" w:cs="Arial"/>
          <w:b/>
          <w:lang w:val="hy-AM"/>
        </w:rPr>
      </w:pPr>
      <w:r w:rsidRPr="00712340">
        <w:rPr>
          <w:rFonts w:ascii="GHEA Grapalat" w:hAnsi="GHEA Grapalat" w:cs="Sylfaen"/>
          <w:b/>
          <w:lang w:val="hy-AM"/>
        </w:rPr>
        <w:t>Հավելված</w:t>
      </w:r>
      <w:r w:rsidRPr="00712340">
        <w:rPr>
          <w:rFonts w:ascii="GHEA Grapalat" w:hAnsi="GHEA Grapalat" w:cs="Arial"/>
          <w:b/>
          <w:lang w:val="hy-AM"/>
        </w:rPr>
        <w:t xml:space="preserve"> </w:t>
      </w:r>
      <w:r w:rsidRPr="00631539">
        <w:rPr>
          <w:rFonts w:ascii="GHEA Grapalat" w:hAnsi="GHEA Grapalat" w:cs="Arial"/>
          <w:b/>
          <w:lang w:val="hy-AM"/>
        </w:rPr>
        <w:t>2</w:t>
      </w:r>
    </w:p>
    <w:p w:rsidR="00631539" w:rsidRPr="00712340" w:rsidRDefault="00631539" w:rsidP="00631539">
      <w:pPr>
        <w:pStyle w:val="BodyTextIndent3"/>
        <w:spacing w:line="240" w:lineRule="auto"/>
        <w:jc w:val="right"/>
        <w:rPr>
          <w:rFonts w:ascii="GHEA Grapalat" w:hAnsi="GHEA Grapalat" w:cs="Arial"/>
          <w:b/>
          <w:lang w:val="hy-AM"/>
        </w:rPr>
      </w:pPr>
      <w:r w:rsidRPr="00712340">
        <w:rPr>
          <w:rFonts w:ascii="GHEA Grapalat" w:hAnsi="GHEA Grapalat"/>
          <w:sz w:val="24"/>
          <w:szCs w:val="24"/>
          <w:lang w:val="hy-AM"/>
        </w:rPr>
        <w:t>«</w:t>
      </w:r>
      <w:r w:rsidR="00B04447">
        <w:rPr>
          <w:rFonts w:ascii="GHEA Grapalat" w:hAnsi="GHEA Grapalat"/>
          <w:b/>
          <w:lang w:val="hy-AM"/>
        </w:rPr>
        <w:t>ՍՄԳՀ-ԳՀԾՁԲ-19/4-ՏՀ</w:t>
      </w:r>
      <w:r w:rsidRPr="00712340">
        <w:rPr>
          <w:rFonts w:ascii="GHEA Grapalat" w:hAnsi="GHEA Grapalat"/>
          <w:sz w:val="24"/>
          <w:szCs w:val="24"/>
          <w:lang w:val="hy-AM"/>
        </w:rPr>
        <w:t>»</w:t>
      </w:r>
      <w:r w:rsidRPr="00712340">
        <w:rPr>
          <w:rFonts w:ascii="GHEA Grapalat" w:hAnsi="GHEA Grapalat" w:cs="Sylfaen"/>
          <w:b/>
          <w:lang w:val="hy-AM"/>
        </w:rPr>
        <w:t>*</w:t>
      </w:r>
      <w:r w:rsidRPr="00712340">
        <w:rPr>
          <w:rFonts w:ascii="GHEA Grapalat" w:hAnsi="GHEA Grapalat"/>
          <w:b/>
          <w:lang w:val="hy-AM"/>
        </w:rPr>
        <w:t xml:space="preserve">  </w:t>
      </w:r>
      <w:r w:rsidRPr="00712340">
        <w:rPr>
          <w:rFonts w:ascii="GHEA Grapalat" w:hAnsi="GHEA Grapalat" w:cs="Sylfaen"/>
          <w:b/>
          <w:lang w:val="hy-AM"/>
        </w:rPr>
        <w:t>ծածկագրով</w:t>
      </w:r>
    </w:p>
    <w:p w:rsidR="00631539" w:rsidRPr="00712340" w:rsidRDefault="00631539" w:rsidP="00631539">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712340">
        <w:rPr>
          <w:rFonts w:ascii="GHEA Grapalat" w:hAnsi="GHEA Grapalat" w:cs="Arial"/>
          <w:b/>
          <w:lang w:val="hy-AM"/>
        </w:rPr>
        <w:t xml:space="preserve"> </w:t>
      </w:r>
      <w:r w:rsidRPr="00712340">
        <w:rPr>
          <w:rFonts w:ascii="GHEA Grapalat" w:hAnsi="GHEA Grapalat" w:cs="Sylfaen"/>
          <w:b/>
          <w:lang w:val="hy-AM"/>
        </w:rPr>
        <w:t>հրավերի</w:t>
      </w:r>
    </w:p>
    <w:p w:rsidR="00631539" w:rsidRPr="00712340" w:rsidRDefault="00631539" w:rsidP="00631539">
      <w:pPr>
        <w:rPr>
          <w:rFonts w:ascii="GHEA Grapalat" w:hAnsi="GHEA Grapalat"/>
          <w:lang w:val="hy-AM"/>
        </w:rPr>
      </w:pPr>
    </w:p>
    <w:p w:rsidR="00631539" w:rsidRPr="00712340" w:rsidRDefault="00631539" w:rsidP="00631539">
      <w:pPr>
        <w:ind w:firstLine="567"/>
        <w:jc w:val="center"/>
        <w:rPr>
          <w:rFonts w:ascii="GHEA Grapalat" w:hAnsi="GHEA Grapalat"/>
          <w:sz w:val="20"/>
          <w:lang w:val="hy-AM"/>
        </w:rPr>
      </w:pPr>
    </w:p>
    <w:p w:rsidR="00631539" w:rsidRPr="00712340" w:rsidRDefault="00631539" w:rsidP="00631539">
      <w:pPr>
        <w:ind w:left="-66"/>
        <w:jc w:val="center"/>
        <w:rPr>
          <w:rFonts w:ascii="GHEA Grapalat" w:hAnsi="GHEA Grapalat"/>
          <w:b/>
          <w:sz w:val="20"/>
          <w:lang w:val="hy-AM"/>
        </w:rPr>
      </w:pPr>
      <w:r w:rsidRPr="00712340">
        <w:rPr>
          <w:rFonts w:ascii="GHEA Grapalat" w:hAnsi="GHEA Grapalat"/>
          <w:b/>
          <w:sz w:val="20"/>
          <w:lang w:val="hy-AM"/>
        </w:rPr>
        <w:t>Գ Ն Ա Յ Ի Ն   Ա Ռ Ա Ջ Ա Ր Կ</w:t>
      </w:r>
    </w:p>
    <w:p w:rsidR="00631539" w:rsidRPr="00712340" w:rsidRDefault="00631539" w:rsidP="00631539">
      <w:pPr>
        <w:ind w:firstLine="567"/>
        <w:rPr>
          <w:rFonts w:ascii="GHEA Grapalat" w:hAnsi="GHEA Grapalat"/>
          <w:lang w:val="hy-AM"/>
        </w:rPr>
      </w:pPr>
    </w:p>
    <w:p w:rsidR="00631539" w:rsidRPr="00712340" w:rsidRDefault="00631539" w:rsidP="00631539">
      <w:pPr>
        <w:ind w:firstLine="567"/>
        <w:jc w:val="both"/>
        <w:rPr>
          <w:rFonts w:ascii="GHEA Grapalat" w:hAnsi="GHEA Grapalat" w:cs="Arial"/>
          <w:lang w:val="hy-AM"/>
        </w:rPr>
      </w:pPr>
      <w:r w:rsidRPr="00712340">
        <w:rPr>
          <w:rFonts w:ascii="GHEA Grapalat" w:hAnsi="GHEA Grapalat" w:cs="Arial"/>
          <w:sz w:val="20"/>
          <w:szCs w:val="20"/>
          <w:lang w:val="es-ES"/>
        </w:rPr>
        <w:t xml:space="preserve">Ուսումնասիրելով </w:t>
      </w:r>
      <w:r w:rsidR="00B04447">
        <w:rPr>
          <w:rFonts w:ascii="GHEA Grapalat" w:hAnsi="GHEA Grapalat" w:cs="Arial"/>
          <w:sz w:val="20"/>
          <w:szCs w:val="20"/>
          <w:lang w:val="es-ES"/>
        </w:rPr>
        <w:t>ՍՄԳՀ-ԳՀԾՁԲ-19/4-ՏՀ</w:t>
      </w:r>
      <w:r w:rsidRPr="00712340">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712340">
        <w:rPr>
          <w:rFonts w:ascii="GHEA Grapalat" w:hAnsi="GHEA Grapalat" w:cs="Arial"/>
          <w:sz w:val="20"/>
          <w:szCs w:val="20"/>
          <w:lang w:val="es-ES"/>
        </w:rPr>
        <w:t xml:space="preserve"> հրավերը, այդ թվում կնքվելիք  պայմանագրի նախագիծը</w:t>
      </w:r>
      <w:r w:rsidRPr="00712340">
        <w:rPr>
          <w:rFonts w:ascii="GHEA Grapalat" w:hAnsi="GHEA Grapalat" w:cs="Arial"/>
          <w:lang w:val="hy-AM"/>
        </w:rPr>
        <w:t xml:space="preserve">, </w:t>
      </w:r>
      <w:r w:rsidRPr="00712340">
        <w:rPr>
          <w:rFonts w:ascii="GHEA Grapalat" w:hAnsi="GHEA Grapalat"/>
          <w:sz w:val="20"/>
          <w:u w:val="single"/>
          <w:lang w:val="hy-AM"/>
        </w:rPr>
        <w:t xml:space="preserve">                  </w:t>
      </w:r>
      <w:r w:rsidRPr="00712340">
        <w:rPr>
          <w:rFonts w:ascii="GHEA Grapalat" w:hAnsi="GHEA Grapalat"/>
          <w:sz w:val="20"/>
          <w:u w:val="single"/>
          <w:lang w:val="hy-AM"/>
        </w:rPr>
        <w:tab/>
      </w:r>
      <w:r w:rsidRPr="00712340">
        <w:rPr>
          <w:rFonts w:ascii="GHEA Grapalat" w:hAnsi="GHEA Grapalat"/>
          <w:sz w:val="20"/>
          <w:u w:val="single"/>
          <w:lang w:val="hy-AM"/>
        </w:rPr>
        <w:tab/>
      </w:r>
      <w:r w:rsidRPr="00712340">
        <w:rPr>
          <w:rFonts w:ascii="GHEA Grapalat" w:hAnsi="GHEA Grapalat"/>
          <w:sz w:val="20"/>
          <w:u w:val="single"/>
          <w:lang w:val="hy-AM"/>
        </w:rPr>
        <w:tab/>
      </w:r>
      <w:r w:rsidRPr="00712340">
        <w:rPr>
          <w:rFonts w:ascii="GHEA Grapalat" w:hAnsi="GHEA Grapalat"/>
          <w:sz w:val="20"/>
          <w:u w:val="single"/>
          <w:lang w:val="hy-AM"/>
        </w:rPr>
        <w:tab/>
        <w:t xml:space="preserve">     </w:t>
      </w:r>
      <w:r w:rsidRPr="00712340">
        <w:rPr>
          <w:rFonts w:ascii="GHEA Grapalat" w:hAnsi="GHEA Grapalat"/>
          <w:sz w:val="20"/>
          <w:u w:val="single"/>
          <w:lang w:val="hy-AM"/>
        </w:rPr>
        <w:tab/>
      </w:r>
      <w:r w:rsidRPr="00712340">
        <w:rPr>
          <w:rFonts w:ascii="GHEA Grapalat" w:hAnsi="GHEA Grapalat"/>
          <w:sz w:val="20"/>
          <w:u w:val="single"/>
          <w:lang w:val="hy-AM"/>
        </w:rPr>
        <w:tab/>
        <w:t xml:space="preserve">           </w:t>
      </w:r>
      <w:r w:rsidRPr="00712340">
        <w:rPr>
          <w:rFonts w:ascii="GHEA Grapalat" w:hAnsi="GHEA Grapalat" w:cs="Arial"/>
          <w:sz w:val="20"/>
          <w:szCs w:val="20"/>
          <w:lang w:val="es-ES"/>
        </w:rPr>
        <w:t>-ն առաջարկում է</w:t>
      </w:r>
      <w:r w:rsidRPr="00712340">
        <w:rPr>
          <w:rFonts w:ascii="GHEA Grapalat" w:hAnsi="GHEA Grapalat" w:cs="Arial"/>
          <w:lang w:val="hy-AM"/>
        </w:rPr>
        <w:t xml:space="preserve">   </w:t>
      </w:r>
    </w:p>
    <w:p w:rsidR="00631539" w:rsidRPr="00712340" w:rsidRDefault="00631539" w:rsidP="00631539">
      <w:pPr>
        <w:ind w:firstLine="567"/>
        <w:jc w:val="both"/>
        <w:rPr>
          <w:rFonts w:ascii="GHEA Grapalat" w:hAnsi="GHEA Grapalat" w:cs="Arial"/>
        </w:rPr>
      </w:pPr>
      <w:bookmarkStart w:id="13" w:name="_Hlk23147299"/>
      <w:r w:rsidRPr="00712340">
        <w:rPr>
          <w:rFonts w:ascii="GHEA Grapalat" w:hAnsi="GHEA Grapalat" w:cs="Sylfaen"/>
          <w:vertAlign w:val="superscript"/>
          <w:lang w:val="hy-AM"/>
        </w:rPr>
        <w:t xml:space="preserve">                                                                                     մասնակցի անվանումը</w:t>
      </w:r>
    </w:p>
    <w:bookmarkEnd w:id="13"/>
    <w:p w:rsidR="00631539" w:rsidRPr="00712340" w:rsidRDefault="00631539" w:rsidP="00631539">
      <w:pPr>
        <w:jc w:val="both"/>
        <w:rPr>
          <w:rFonts w:ascii="GHEA Grapalat" w:hAnsi="GHEA Grapalat"/>
          <w:sz w:val="20"/>
          <w:lang w:val="hy-AM"/>
        </w:rPr>
      </w:pPr>
      <w:proofErr w:type="gramStart"/>
      <w:r w:rsidRPr="00712340">
        <w:rPr>
          <w:rFonts w:ascii="GHEA Grapalat" w:hAnsi="GHEA Grapalat" w:cs="Arial"/>
          <w:sz w:val="20"/>
          <w:szCs w:val="20"/>
          <w:lang w:val="es-ES"/>
        </w:rPr>
        <w:t>պայմանագիրը</w:t>
      </w:r>
      <w:proofErr w:type="gramEnd"/>
      <w:r w:rsidRPr="00712340">
        <w:rPr>
          <w:rFonts w:ascii="GHEA Grapalat" w:hAnsi="GHEA Grapalat" w:cs="Arial"/>
          <w:sz w:val="20"/>
          <w:szCs w:val="20"/>
          <w:lang w:val="es-ES"/>
        </w:rPr>
        <w:t xml:space="preserve"> կատարել ներքոհիշյալ ընդհանուր գներով.</w:t>
      </w:r>
    </w:p>
    <w:p w:rsidR="00631539" w:rsidRPr="00712340" w:rsidRDefault="00631539" w:rsidP="00631539">
      <w:pPr>
        <w:jc w:val="center"/>
        <w:rPr>
          <w:rFonts w:ascii="GHEA Grapalat" w:hAnsi="GHEA Grapalat"/>
          <w:sz w:val="20"/>
          <w:lang w:val="hy-AM"/>
        </w:rPr>
      </w:pPr>
      <w:r w:rsidRPr="00712340">
        <w:rPr>
          <w:rFonts w:ascii="GHEA Grapalat" w:hAnsi="GHEA Grapalat"/>
          <w:sz w:val="20"/>
          <w:szCs w:val="20"/>
          <w:lang w:val="es-ES"/>
        </w:rPr>
        <w:t xml:space="preserve">                                                                                                                                   </w:t>
      </w:r>
      <w:r w:rsidRPr="00712340">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631539" w:rsidRPr="006B1E88" w:rsidTr="00016C3E">
        <w:trPr>
          <w:cantSplit/>
          <w:trHeight w:val="916"/>
          <w:jc w:val="center"/>
        </w:trPr>
        <w:tc>
          <w:tcPr>
            <w:tcW w:w="1136" w:type="dxa"/>
            <w:tcBorders>
              <w:top w:val="single" w:sz="4" w:space="0" w:color="auto"/>
              <w:left w:val="single" w:sz="4" w:space="0" w:color="auto"/>
              <w:right w:val="single" w:sz="4" w:space="0" w:color="auto"/>
            </w:tcBorders>
            <w:vAlign w:val="center"/>
          </w:tcPr>
          <w:p w:rsidR="00631539" w:rsidRPr="00712340" w:rsidRDefault="00631539" w:rsidP="00016C3E">
            <w:pPr>
              <w:jc w:val="center"/>
              <w:rPr>
                <w:rFonts w:ascii="GHEA Grapalat" w:hAnsi="GHEA Grapalat"/>
                <w:b/>
                <w:bCs/>
                <w:sz w:val="16"/>
                <w:szCs w:val="18"/>
                <w:lang w:val="es-ES"/>
              </w:rPr>
            </w:pPr>
            <w:r w:rsidRPr="00712340">
              <w:rPr>
                <w:rFonts w:ascii="GHEA Grapalat" w:hAnsi="GHEA Grapalat"/>
                <w:b/>
                <w:bCs/>
                <w:sz w:val="16"/>
                <w:szCs w:val="18"/>
                <w:lang w:val="es-ES"/>
              </w:rPr>
              <w:t>Չափա-</w:t>
            </w:r>
          </w:p>
          <w:p w:rsidR="00631539" w:rsidRPr="00712340" w:rsidRDefault="00631539" w:rsidP="00016C3E">
            <w:pPr>
              <w:jc w:val="center"/>
              <w:rPr>
                <w:rFonts w:ascii="GHEA Grapalat" w:hAnsi="GHEA Grapalat"/>
                <w:b/>
                <w:bCs/>
                <w:sz w:val="16"/>
                <w:lang w:val="es-ES"/>
              </w:rPr>
            </w:pPr>
            <w:r w:rsidRPr="0071234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631539" w:rsidRPr="00712340" w:rsidRDefault="00631539" w:rsidP="00016C3E">
            <w:pPr>
              <w:jc w:val="center"/>
              <w:rPr>
                <w:rFonts w:ascii="GHEA Grapalat" w:hAnsi="GHEA Grapalat"/>
                <w:b/>
                <w:bCs/>
                <w:sz w:val="16"/>
                <w:szCs w:val="18"/>
                <w:lang w:val="es-ES"/>
              </w:rPr>
            </w:pPr>
            <w:r w:rsidRPr="00712340">
              <w:rPr>
                <w:rFonts w:ascii="GHEA Grapalat" w:hAnsi="GHEA Grapalat"/>
                <w:b/>
                <w:bCs/>
                <w:sz w:val="16"/>
                <w:szCs w:val="18"/>
                <w:lang w:val="es-ES"/>
              </w:rPr>
              <w:t>Ծառայության անվանումը</w:t>
            </w:r>
          </w:p>
        </w:tc>
        <w:tc>
          <w:tcPr>
            <w:tcW w:w="1191" w:type="dxa"/>
            <w:tcBorders>
              <w:top w:val="single" w:sz="4" w:space="0" w:color="auto"/>
              <w:left w:val="single" w:sz="4" w:space="0" w:color="auto"/>
              <w:right w:val="single" w:sz="4" w:space="0" w:color="auto"/>
            </w:tcBorders>
            <w:vAlign w:val="center"/>
          </w:tcPr>
          <w:p w:rsidR="00631539" w:rsidRPr="00712340" w:rsidRDefault="00631539" w:rsidP="00016C3E">
            <w:pPr>
              <w:jc w:val="center"/>
              <w:rPr>
                <w:rFonts w:ascii="GHEA Grapalat" w:hAnsi="GHEA Grapalat"/>
                <w:b/>
                <w:bCs/>
                <w:sz w:val="16"/>
                <w:szCs w:val="18"/>
                <w:lang w:val="es-ES"/>
              </w:rPr>
            </w:pPr>
            <w:r w:rsidRPr="00712340">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631539" w:rsidRPr="00712340" w:rsidRDefault="00631539" w:rsidP="00016C3E">
            <w:pPr>
              <w:jc w:val="center"/>
              <w:rPr>
                <w:rFonts w:ascii="GHEA Grapalat" w:hAnsi="GHEA Grapalat"/>
                <w:b/>
                <w:bCs/>
                <w:sz w:val="16"/>
                <w:szCs w:val="18"/>
                <w:lang w:val="es-ES"/>
              </w:rPr>
            </w:pPr>
            <w:r w:rsidRPr="00712340">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631539" w:rsidRPr="00712340" w:rsidRDefault="00631539" w:rsidP="00016C3E">
            <w:pPr>
              <w:jc w:val="center"/>
              <w:rPr>
                <w:rFonts w:ascii="GHEA Grapalat" w:hAnsi="GHEA Grapalat"/>
                <w:b/>
                <w:bCs/>
                <w:sz w:val="16"/>
                <w:szCs w:val="18"/>
                <w:lang w:val="es-ES"/>
              </w:rPr>
            </w:pPr>
            <w:r w:rsidRPr="00712340">
              <w:rPr>
                <w:rFonts w:ascii="GHEA Grapalat" w:hAnsi="GHEA Grapalat"/>
                <w:b/>
                <w:bCs/>
                <w:sz w:val="16"/>
                <w:szCs w:val="18"/>
                <w:lang w:val="es-ES"/>
              </w:rPr>
              <w:t>ԱԱՀ**</w:t>
            </w:r>
          </w:p>
          <w:p w:rsidR="00631539" w:rsidRPr="00712340" w:rsidRDefault="00631539" w:rsidP="00016C3E">
            <w:pPr>
              <w:jc w:val="center"/>
              <w:rPr>
                <w:rFonts w:ascii="GHEA Grapalat" w:hAnsi="GHEA Grapalat"/>
                <w:b/>
                <w:bCs/>
                <w:sz w:val="16"/>
                <w:szCs w:val="18"/>
                <w:lang w:val="es-ES"/>
              </w:rPr>
            </w:pPr>
            <w:r w:rsidRPr="00712340">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631539" w:rsidRPr="00712340" w:rsidRDefault="00631539" w:rsidP="00016C3E">
            <w:pPr>
              <w:jc w:val="center"/>
              <w:rPr>
                <w:rFonts w:ascii="GHEA Grapalat" w:hAnsi="GHEA Grapalat"/>
                <w:b/>
                <w:bCs/>
                <w:sz w:val="16"/>
                <w:szCs w:val="18"/>
                <w:lang w:val="es-ES"/>
              </w:rPr>
            </w:pPr>
            <w:r w:rsidRPr="00712340">
              <w:rPr>
                <w:rFonts w:ascii="GHEA Grapalat" w:hAnsi="GHEA Grapalat"/>
                <w:b/>
                <w:bCs/>
                <w:sz w:val="16"/>
                <w:szCs w:val="18"/>
                <w:lang w:val="es-ES"/>
              </w:rPr>
              <w:t>Ընդհանուր գինը</w:t>
            </w:r>
          </w:p>
          <w:p w:rsidR="00631539" w:rsidRPr="00712340" w:rsidRDefault="00631539" w:rsidP="00016C3E">
            <w:pPr>
              <w:jc w:val="center"/>
              <w:rPr>
                <w:rFonts w:ascii="GHEA Grapalat" w:hAnsi="GHEA Grapalat"/>
                <w:b/>
                <w:bCs/>
                <w:sz w:val="16"/>
                <w:szCs w:val="18"/>
                <w:lang w:val="es-ES"/>
              </w:rPr>
            </w:pPr>
            <w:r w:rsidRPr="00712340">
              <w:rPr>
                <w:rFonts w:ascii="GHEA Grapalat" w:hAnsi="GHEA Grapalat"/>
                <w:b/>
                <w:bCs/>
                <w:sz w:val="16"/>
                <w:szCs w:val="18"/>
                <w:lang w:val="es-ES"/>
              </w:rPr>
              <w:t xml:space="preserve"> /տառերով և թվերով/</w:t>
            </w:r>
          </w:p>
        </w:tc>
      </w:tr>
      <w:tr w:rsidR="00631539" w:rsidRPr="00712340" w:rsidTr="00016C3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631539" w:rsidRPr="00712340" w:rsidRDefault="00631539" w:rsidP="00016C3E">
            <w:pPr>
              <w:jc w:val="center"/>
              <w:rPr>
                <w:rFonts w:ascii="GHEA Grapalat" w:hAnsi="GHEA Grapalat"/>
                <w:b/>
                <w:i/>
                <w:sz w:val="16"/>
                <w:lang w:val="es-ES"/>
              </w:rPr>
            </w:pPr>
            <w:r w:rsidRPr="0071234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631539" w:rsidRPr="00712340" w:rsidRDefault="00631539" w:rsidP="00016C3E">
            <w:pPr>
              <w:jc w:val="center"/>
              <w:rPr>
                <w:rFonts w:ascii="GHEA Grapalat" w:hAnsi="GHEA Grapalat"/>
                <w:b/>
                <w:i/>
                <w:sz w:val="16"/>
                <w:lang w:val="es-ES"/>
              </w:rPr>
            </w:pPr>
            <w:r w:rsidRPr="00712340">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631539" w:rsidRPr="00712340" w:rsidRDefault="00631539" w:rsidP="00016C3E">
            <w:pPr>
              <w:jc w:val="center"/>
              <w:rPr>
                <w:rFonts w:ascii="GHEA Grapalat" w:hAnsi="GHEA Grapalat"/>
                <w:i/>
                <w:sz w:val="16"/>
                <w:lang w:val="es-ES"/>
              </w:rPr>
            </w:pPr>
            <w:r w:rsidRPr="00712340">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631539" w:rsidRPr="00712340" w:rsidRDefault="00631539" w:rsidP="00016C3E">
            <w:pPr>
              <w:jc w:val="center"/>
              <w:rPr>
                <w:rFonts w:ascii="GHEA Grapalat" w:hAnsi="GHEA Grapalat"/>
                <w:i/>
                <w:sz w:val="16"/>
                <w:lang w:val="es-ES"/>
              </w:rPr>
            </w:pPr>
            <w:r w:rsidRPr="00712340">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631539" w:rsidRPr="00712340" w:rsidRDefault="00631539" w:rsidP="00016C3E">
            <w:pPr>
              <w:jc w:val="center"/>
              <w:rPr>
                <w:rFonts w:ascii="GHEA Grapalat" w:hAnsi="GHEA Grapalat"/>
                <w:i/>
                <w:sz w:val="16"/>
                <w:lang w:val="es-ES"/>
              </w:rPr>
            </w:pPr>
            <w:r w:rsidRPr="00712340">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631539" w:rsidRPr="00712340" w:rsidRDefault="00631539" w:rsidP="00016C3E">
            <w:pPr>
              <w:jc w:val="center"/>
              <w:rPr>
                <w:rFonts w:ascii="GHEA Grapalat" w:hAnsi="GHEA Grapalat"/>
                <w:i/>
                <w:sz w:val="16"/>
                <w:lang w:val="es-ES"/>
              </w:rPr>
            </w:pPr>
            <w:r w:rsidRPr="00712340">
              <w:rPr>
                <w:rFonts w:ascii="GHEA Grapalat" w:hAnsi="GHEA Grapalat"/>
                <w:b/>
                <w:i/>
                <w:sz w:val="16"/>
                <w:lang w:val="es-ES"/>
              </w:rPr>
              <w:t>6=3+4+5</w:t>
            </w:r>
          </w:p>
        </w:tc>
      </w:tr>
      <w:tr w:rsidR="00631539" w:rsidRPr="006B1E88" w:rsidTr="00016C3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jc w:val="center"/>
              <w:rPr>
                <w:rFonts w:ascii="GHEA Grapalat" w:hAnsi="GHEA Grapalat"/>
                <w:b/>
                <w:bCs/>
                <w:sz w:val="18"/>
                <w:lang w:val="es-ES"/>
              </w:rPr>
            </w:pPr>
            <w:r w:rsidRPr="0071234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rPr>
                <w:rFonts w:ascii="GHEA Grapalat" w:hAnsi="GHEA Grapalat"/>
                <w:sz w:val="18"/>
                <w:lang w:val="es-ES"/>
              </w:rPr>
            </w:pPr>
            <w:r w:rsidRPr="00712340">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r>
      <w:tr w:rsidR="00631539" w:rsidRPr="006B1E88" w:rsidTr="00016C3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jc w:val="center"/>
              <w:rPr>
                <w:rFonts w:ascii="GHEA Grapalat" w:hAnsi="GHEA Grapalat"/>
                <w:b/>
                <w:bCs/>
                <w:sz w:val="18"/>
                <w:lang w:val="es-ES"/>
              </w:rPr>
            </w:pPr>
            <w:r w:rsidRPr="0071234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rPr>
                <w:rFonts w:ascii="GHEA Grapalat" w:hAnsi="GHEA Grapalat"/>
                <w:sz w:val="18"/>
                <w:lang w:val="es-ES"/>
              </w:rPr>
            </w:pPr>
            <w:r w:rsidRPr="00712340">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rPr>
                <w:rFonts w:ascii="GHEA Grapalat" w:hAnsi="GHEA Grapalat"/>
                <w:lang w:val="es-ES"/>
              </w:rPr>
            </w:pPr>
          </w:p>
        </w:tc>
      </w:tr>
      <w:tr w:rsidR="00631539" w:rsidRPr="006B1E88" w:rsidTr="00016C3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jc w:val="center"/>
              <w:rPr>
                <w:rFonts w:ascii="GHEA Grapalat" w:hAnsi="GHEA Grapalat"/>
                <w:b/>
                <w:bCs/>
                <w:sz w:val="18"/>
                <w:lang w:val="es-ES"/>
              </w:rPr>
            </w:pPr>
            <w:r w:rsidRPr="0071234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rPr>
                <w:rFonts w:ascii="GHEA Grapalat" w:hAnsi="GHEA Grapalat"/>
                <w:sz w:val="18"/>
                <w:lang w:val="es-ES"/>
              </w:rPr>
            </w:pPr>
            <w:r w:rsidRPr="00712340">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r>
      <w:tr w:rsidR="00631539" w:rsidRPr="00712340" w:rsidTr="00016C3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jc w:val="center"/>
              <w:rPr>
                <w:rFonts w:ascii="GHEA Grapalat" w:hAnsi="GHEA Grapalat"/>
                <w:b/>
                <w:bCs/>
                <w:sz w:val="18"/>
                <w:lang w:val="es-ES"/>
              </w:rPr>
            </w:pPr>
            <w:r w:rsidRPr="0071234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rPr>
                <w:rFonts w:ascii="GHEA Grapalat" w:hAnsi="GHEA Grapalat"/>
                <w:sz w:val="18"/>
                <w:lang w:val="es-ES"/>
              </w:rPr>
            </w:pPr>
            <w:r w:rsidRPr="00712340">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631539" w:rsidRPr="00712340" w:rsidRDefault="00631539" w:rsidP="00016C3E">
            <w:pPr>
              <w:jc w:val="center"/>
              <w:rPr>
                <w:rFonts w:ascii="GHEA Grapalat" w:hAnsi="GHEA Grapalat"/>
                <w:lang w:val="es-ES"/>
              </w:rPr>
            </w:pPr>
          </w:p>
        </w:tc>
      </w:tr>
      <w:tr w:rsidR="00631539" w:rsidRPr="00712340" w:rsidTr="00016C3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jc w:val="center"/>
              <w:rPr>
                <w:rFonts w:ascii="GHEA Grapalat" w:hAnsi="GHEA Grapalat"/>
                <w:b/>
                <w:bCs/>
                <w:sz w:val="18"/>
                <w:lang w:val="es-ES"/>
              </w:rPr>
            </w:pPr>
            <w:r w:rsidRPr="0071234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rPr>
                <w:rFonts w:ascii="GHEA Grapalat" w:hAnsi="GHEA Grapalat"/>
                <w:sz w:val="18"/>
                <w:lang w:val="es-ES"/>
              </w:rPr>
            </w:pPr>
            <w:r w:rsidRPr="00712340">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631539" w:rsidRPr="00712340" w:rsidRDefault="00631539" w:rsidP="00016C3E">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31539" w:rsidRPr="00712340" w:rsidRDefault="00631539" w:rsidP="00016C3E">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631539" w:rsidRPr="00712340" w:rsidRDefault="00631539" w:rsidP="00016C3E">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631539" w:rsidRPr="00712340" w:rsidRDefault="00631539" w:rsidP="00016C3E">
            <w:pPr>
              <w:jc w:val="center"/>
              <w:rPr>
                <w:rFonts w:ascii="GHEA Grapalat" w:hAnsi="GHEA Grapalat"/>
                <w:sz w:val="20"/>
                <w:lang w:val="es-ES"/>
              </w:rPr>
            </w:pPr>
          </w:p>
        </w:tc>
      </w:tr>
    </w:tbl>
    <w:p w:rsidR="00631539" w:rsidRPr="00712340" w:rsidRDefault="00631539" w:rsidP="00631539">
      <w:pPr>
        <w:rPr>
          <w:rFonts w:ascii="GHEA Grapalat" w:hAnsi="GHEA Grapalat"/>
          <w:sz w:val="18"/>
          <w:szCs w:val="18"/>
          <w:lang w:val="es-ES"/>
        </w:rPr>
      </w:pPr>
    </w:p>
    <w:p w:rsidR="00631539" w:rsidRPr="00712340" w:rsidRDefault="00631539" w:rsidP="00631539">
      <w:pPr>
        <w:rPr>
          <w:rFonts w:ascii="GHEA Grapalat" w:hAnsi="GHEA Grapalat"/>
          <w:sz w:val="18"/>
          <w:szCs w:val="18"/>
          <w:lang w:val="es-ES"/>
        </w:rPr>
      </w:pPr>
    </w:p>
    <w:p w:rsidR="00631539" w:rsidRPr="00712340" w:rsidRDefault="00631539" w:rsidP="00631539">
      <w:pPr>
        <w:rPr>
          <w:rFonts w:ascii="GHEA Grapalat" w:hAnsi="GHEA Grapalat"/>
          <w:sz w:val="18"/>
          <w:szCs w:val="18"/>
          <w:lang w:val="hy-AM"/>
        </w:rPr>
      </w:pPr>
    </w:p>
    <w:p w:rsidR="00631539" w:rsidRPr="00712340" w:rsidRDefault="00631539" w:rsidP="00631539">
      <w:pPr>
        <w:ind w:left="720" w:firstLine="720"/>
        <w:jc w:val="both"/>
        <w:rPr>
          <w:rFonts w:ascii="GHEA Grapalat" w:hAnsi="GHEA Grapalat"/>
          <w:sz w:val="20"/>
          <w:lang w:val="hy-AM"/>
        </w:rPr>
      </w:pPr>
      <w:r w:rsidRPr="00712340">
        <w:rPr>
          <w:rFonts w:ascii="GHEA Grapalat" w:hAnsi="GHEA Grapalat"/>
          <w:sz w:val="20"/>
        </w:rPr>
        <w:t xml:space="preserve">     </w:t>
      </w:r>
      <w:r w:rsidRPr="00712340">
        <w:rPr>
          <w:rFonts w:ascii="GHEA Grapalat" w:hAnsi="GHEA Grapalat"/>
          <w:sz w:val="20"/>
          <w:lang w:val="hy-AM"/>
        </w:rPr>
        <w:t xml:space="preserve">___________________________________________ </w:t>
      </w:r>
      <w:r w:rsidRPr="00712340">
        <w:rPr>
          <w:rFonts w:ascii="GHEA Grapalat" w:hAnsi="GHEA Grapalat"/>
          <w:sz w:val="20"/>
          <w:lang w:val="hy-AM"/>
        </w:rPr>
        <w:tab/>
        <w:t xml:space="preserve">                </w:t>
      </w:r>
      <w:r w:rsidRPr="00712340">
        <w:rPr>
          <w:rFonts w:ascii="GHEA Grapalat" w:hAnsi="GHEA Grapalat"/>
          <w:sz w:val="20"/>
        </w:rPr>
        <w:t xml:space="preserve">       </w:t>
      </w:r>
      <w:r w:rsidRPr="00712340">
        <w:rPr>
          <w:rFonts w:ascii="GHEA Grapalat" w:hAnsi="GHEA Grapalat"/>
          <w:sz w:val="20"/>
          <w:lang w:val="hy-AM"/>
        </w:rPr>
        <w:t xml:space="preserve">_____________ </w:t>
      </w:r>
    </w:p>
    <w:p w:rsidR="00631539" w:rsidRPr="00712340" w:rsidRDefault="00631539" w:rsidP="00631539">
      <w:pPr>
        <w:jc w:val="both"/>
        <w:rPr>
          <w:rFonts w:ascii="GHEA Grapalat" w:hAnsi="GHEA Grapalat"/>
          <w:sz w:val="20"/>
          <w:vertAlign w:val="superscript"/>
          <w:lang w:val="hy-AM"/>
        </w:rPr>
      </w:pPr>
      <w:r w:rsidRPr="0071234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712340">
        <w:rPr>
          <w:rFonts w:ascii="GHEA Grapalat" w:hAnsi="GHEA Grapalat"/>
          <w:sz w:val="20"/>
          <w:vertAlign w:val="superscript"/>
          <w:lang w:val="hy-AM"/>
        </w:rPr>
        <w:tab/>
      </w:r>
    </w:p>
    <w:p w:rsidR="00631539" w:rsidRPr="00712340" w:rsidRDefault="00631539" w:rsidP="00631539">
      <w:pPr>
        <w:jc w:val="right"/>
        <w:rPr>
          <w:rFonts w:ascii="GHEA Grapalat" w:hAnsi="GHEA Grapalat"/>
          <w:sz w:val="20"/>
          <w:lang w:val="hy-AM"/>
        </w:rPr>
      </w:pPr>
      <w:r w:rsidRPr="00712340">
        <w:rPr>
          <w:rFonts w:ascii="GHEA Grapalat" w:hAnsi="GHEA Grapalat"/>
          <w:sz w:val="20"/>
          <w:lang w:val="hy-AM"/>
        </w:rPr>
        <w:t xml:space="preserve">    </w:t>
      </w:r>
    </w:p>
    <w:p w:rsidR="00631539" w:rsidRPr="00712340" w:rsidRDefault="00631539" w:rsidP="00631539">
      <w:pPr>
        <w:jc w:val="right"/>
        <w:rPr>
          <w:rFonts w:ascii="GHEA Grapalat" w:hAnsi="GHEA Grapalat"/>
          <w:sz w:val="20"/>
          <w:lang w:val="hy-AM"/>
        </w:rPr>
      </w:pPr>
      <w:r w:rsidRPr="00712340">
        <w:rPr>
          <w:rFonts w:ascii="GHEA Grapalat" w:hAnsi="GHEA Grapalat"/>
          <w:sz w:val="20"/>
          <w:lang w:val="hy-AM"/>
        </w:rPr>
        <w:t>Կ. Տ.</w:t>
      </w:r>
      <w:r w:rsidRPr="00712340">
        <w:rPr>
          <w:rStyle w:val="FootnoteReference"/>
          <w:rFonts w:ascii="GHEA Grapalat" w:hAnsi="GHEA Grapalat"/>
          <w:color w:val="FFFFFF"/>
          <w:sz w:val="20"/>
          <w:lang w:val="hy-AM"/>
        </w:rPr>
        <w:footnoteReference w:id="11"/>
      </w:r>
      <w:r w:rsidRPr="00712340">
        <w:rPr>
          <w:rFonts w:ascii="GHEA Grapalat" w:hAnsi="GHEA Grapalat"/>
          <w:sz w:val="20"/>
          <w:lang w:val="hy-AM"/>
        </w:rPr>
        <w:tab/>
      </w:r>
      <w:r w:rsidRPr="00712340">
        <w:rPr>
          <w:rFonts w:ascii="GHEA Grapalat" w:hAnsi="GHEA Grapalat"/>
          <w:sz w:val="20"/>
          <w:lang w:val="hy-AM"/>
        </w:rPr>
        <w:tab/>
        <w:t xml:space="preserve"> </w:t>
      </w:r>
    </w:p>
    <w:p w:rsidR="00631539" w:rsidRPr="00712340" w:rsidRDefault="00631539" w:rsidP="00631539">
      <w:pPr>
        <w:jc w:val="right"/>
        <w:rPr>
          <w:rFonts w:ascii="GHEA Grapalat" w:hAnsi="GHEA Grapalat"/>
          <w:sz w:val="20"/>
          <w:lang w:val="hy-AM"/>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rPr>
          <w:rFonts w:ascii="GHEA Grapalat" w:hAnsi="GHEA Grapalat" w:cs="Sylfaen"/>
          <w:i/>
          <w:sz w:val="16"/>
          <w:szCs w:val="16"/>
          <w:lang w:val="hy-AM" w:eastAsia="ru-RU"/>
        </w:rPr>
      </w:pPr>
    </w:p>
    <w:p w:rsidR="00631539" w:rsidRPr="00712340" w:rsidRDefault="00631539" w:rsidP="00631539">
      <w:pPr>
        <w:pStyle w:val="BodyTextIndent3"/>
        <w:spacing w:line="240" w:lineRule="auto"/>
        <w:jc w:val="right"/>
        <w:rPr>
          <w:rFonts w:ascii="GHEA Grapalat" w:hAnsi="GHEA Grapalat"/>
          <w:i/>
          <w:lang w:val="hy-AM"/>
        </w:rPr>
      </w:pPr>
    </w:p>
    <w:p w:rsidR="00631539" w:rsidRPr="00712340" w:rsidRDefault="00631539" w:rsidP="00631539">
      <w:pPr>
        <w:pStyle w:val="BodyTextIndent3"/>
        <w:spacing w:line="240" w:lineRule="auto"/>
        <w:jc w:val="right"/>
        <w:rPr>
          <w:rFonts w:ascii="GHEA Grapalat" w:hAnsi="GHEA Grapalat"/>
          <w:i/>
          <w:lang w:val="hy-AM"/>
        </w:rPr>
      </w:pPr>
    </w:p>
    <w:p w:rsidR="00631539" w:rsidRPr="00712340" w:rsidRDefault="00631539" w:rsidP="00631539">
      <w:pPr>
        <w:pStyle w:val="BodyTextIndent3"/>
        <w:spacing w:line="240" w:lineRule="auto"/>
        <w:jc w:val="right"/>
        <w:rPr>
          <w:rFonts w:ascii="GHEA Grapalat" w:hAnsi="GHEA Grapalat"/>
          <w:i/>
          <w:lang w:val="hy-AM"/>
        </w:rPr>
      </w:pPr>
    </w:p>
    <w:p w:rsidR="00631539" w:rsidRPr="00712340" w:rsidRDefault="00631539" w:rsidP="00631539">
      <w:pPr>
        <w:pStyle w:val="BodyTextIndent3"/>
        <w:spacing w:line="240" w:lineRule="auto"/>
        <w:jc w:val="right"/>
        <w:rPr>
          <w:rFonts w:ascii="GHEA Grapalat" w:hAnsi="GHEA Grapalat"/>
          <w:i/>
          <w:lang w:val="es-ES" w:eastAsia="ru-RU"/>
        </w:rPr>
      </w:pPr>
    </w:p>
    <w:p w:rsidR="00631539" w:rsidRPr="00712340" w:rsidDel="000B1088" w:rsidRDefault="00631539" w:rsidP="00631539">
      <w:pPr>
        <w:pStyle w:val="BodyTextIndent3"/>
        <w:spacing w:line="240" w:lineRule="auto"/>
        <w:jc w:val="right"/>
        <w:rPr>
          <w:rFonts w:ascii="GHEA Grapalat" w:hAnsi="GHEA Grapalat"/>
          <w:i/>
          <w:lang w:val="es-ES" w:eastAsia="ru-RU"/>
        </w:rPr>
      </w:pPr>
      <w:r w:rsidRPr="00712340">
        <w:rPr>
          <w:rFonts w:ascii="GHEA Grapalat" w:hAnsi="GHEA Grapalat"/>
          <w:i/>
          <w:lang w:val="es-ES" w:eastAsia="ru-RU"/>
        </w:rPr>
        <w:br w:type="page"/>
      </w:r>
    </w:p>
    <w:p w:rsidR="00631539" w:rsidRPr="00A6367E" w:rsidRDefault="00631539" w:rsidP="00631539">
      <w:pPr>
        <w:pStyle w:val="BodyTextIndent3"/>
        <w:spacing w:line="240" w:lineRule="auto"/>
        <w:jc w:val="right"/>
        <w:rPr>
          <w:rFonts w:ascii="GHEA Grapalat" w:hAnsi="GHEA Grapalat" w:cs="Arial"/>
          <w:b/>
          <w:sz w:val="18"/>
          <w:szCs w:val="18"/>
          <w:lang w:val="hy-AM"/>
        </w:rPr>
      </w:pPr>
      <w:r w:rsidRPr="00A6367E">
        <w:rPr>
          <w:rFonts w:ascii="GHEA Grapalat" w:hAnsi="GHEA Grapalat" w:cs="Sylfaen"/>
          <w:b/>
          <w:sz w:val="18"/>
          <w:szCs w:val="18"/>
          <w:lang w:val="hy-AM"/>
        </w:rPr>
        <w:lastRenderedPageBreak/>
        <w:t>Հավելված</w:t>
      </w:r>
      <w:r w:rsidRPr="00A6367E">
        <w:rPr>
          <w:rFonts w:ascii="GHEA Grapalat" w:hAnsi="GHEA Grapalat" w:cs="Arial"/>
          <w:b/>
          <w:sz w:val="18"/>
          <w:szCs w:val="18"/>
          <w:lang w:val="hy-AM"/>
        </w:rPr>
        <w:t xml:space="preserve"> 4</w:t>
      </w:r>
    </w:p>
    <w:p w:rsidR="00631539" w:rsidRPr="00A6367E" w:rsidRDefault="00631539" w:rsidP="00631539">
      <w:pPr>
        <w:pStyle w:val="BodyTextIndent3"/>
        <w:spacing w:line="240" w:lineRule="auto"/>
        <w:jc w:val="right"/>
        <w:rPr>
          <w:rFonts w:ascii="GHEA Grapalat" w:hAnsi="GHEA Grapalat" w:cs="Arial"/>
          <w:b/>
          <w:sz w:val="18"/>
          <w:szCs w:val="18"/>
          <w:lang w:val="hy-AM"/>
        </w:rPr>
      </w:pPr>
      <w:r w:rsidRPr="00A6367E">
        <w:rPr>
          <w:rFonts w:ascii="GHEA Grapalat" w:hAnsi="GHEA Grapalat"/>
          <w:sz w:val="18"/>
          <w:szCs w:val="18"/>
          <w:lang w:val="hy-AM"/>
        </w:rPr>
        <w:t>«</w:t>
      </w:r>
      <w:r w:rsidR="00B04447">
        <w:rPr>
          <w:rFonts w:ascii="GHEA Grapalat" w:hAnsi="GHEA Grapalat"/>
          <w:b/>
          <w:sz w:val="18"/>
          <w:szCs w:val="18"/>
          <w:lang w:val="hy-AM"/>
        </w:rPr>
        <w:t>ՍՄԳՀ-ԳՀԾՁԲ-19/4-ՏՀ</w:t>
      </w:r>
      <w:r w:rsidRPr="00A6367E">
        <w:rPr>
          <w:rFonts w:ascii="GHEA Grapalat" w:hAnsi="GHEA Grapalat"/>
          <w:sz w:val="18"/>
          <w:szCs w:val="18"/>
          <w:lang w:val="hy-AM"/>
        </w:rPr>
        <w:t>»</w:t>
      </w:r>
      <w:r w:rsidRPr="00A6367E">
        <w:rPr>
          <w:rFonts w:ascii="GHEA Grapalat" w:hAnsi="GHEA Grapalat" w:cs="Sylfaen"/>
          <w:b/>
          <w:sz w:val="18"/>
          <w:szCs w:val="18"/>
          <w:lang w:val="es-ES"/>
        </w:rPr>
        <w:t>*</w:t>
      </w:r>
      <w:r w:rsidRPr="00A6367E">
        <w:rPr>
          <w:rFonts w:ascii="GHEA Grapalat" w:hAnsi="GHEA Grapalat"/>
          <w:b/>
          <w:sz w:val="18"/>
          <w:szCs w:val="18"/>
          <w:lang w:val="hy-AM"/>
        </w:rPr>
        <w:t xml:space="preserve">  </w:t>
      </w:r>
      <w:r w:rsidRPr="00A6367E">
        <w:rPr>
          <w:rFonts w:ascii="GHEA Grapalat" w:hAnsi="GHEA Grapalat" w:cs="Sylfaen"/>
          <w:b/>
          <w:sz w:val="18"/>
          <w:szCs w:val="18"/>
          <w:lang w:val="hy-AM"/>
        </w:rPr>
        <w:t>ծածկագրով</w:t>
      </w:r>
    </w:p>
    <w:p w:rsidR="00631539" w:rsidRPr="00A6367E" w:rsidRDefault="00631539" w:rsidP="00631539">
      <w:pPr>
        <w:pStyle w:val="BodyTextIndent3"/>
        <w:spacing w:line="240" w:lineRule="auto"/>
        <w:jc w:val="right"/>
        <w:rPr>
          <w:rFonts w:ascii="GHEA Grapalat" w:hAnsi="GHEA Grapalat" w:cs="Sylfaen"/>
          <w:b/>
          <w:sz w:val="18"/>
          <w:szCs w:val="18"/>
          <w:lang w:val="hy-AM"/>
        </w:rPr>
      </w:pPr>
      <w:r w:rsidRPr="00A6367E">
        <w:rPr>
          <w:rFonts w:ascii="GHEA Grapalat" w:hAnsi="GHEA Grapalat" w:cs="Sylfaen"/>
          <w:b/>
          <w:sz w:val="18"/>
          <w:szCs w:val="18"/>
          <w:lang w:val="hy-AM"/>
        </w:rPr>
        <w:t xml:space="preserve">գնանշման հարցման </w:t>
      </w:r>
      <w:r w:rsidRPr="00A6367E">
        <w:rPr>
          <w:rFonts w:ascii="GHEA Grapalat" w:hAnsi="GHEA Grapalat" w:cs="Arial"/>
          <w:b/>
          <w:sz w:val="18"/>
          <w:szCs w:val="18"/>
          <w:lang w:val="hy-AM"/>
        </w:rPr>
        <w:t xml:space="preserve"> </w:t>
      </w:r>
      <w:r w:rsidRPr="00A6367E">
        <w:rPr>
          <w:rFonts w:ascii="GHEA Grapalat" w:hAnsi="GHEA Grapalat" w:cs="Sylfaen"/>
          <w:b/>
          <w:sz w:val="18"/>
          <w:szCs w:val="18"/>
          <w:lang w:val="hy-AM"/>
        </w:rPr>
        <w:t>հրավերի</w:t>
      </w:r>
    </w:p>
    <w:p w:rsidR="00631539" w:rsidRPr="00A6367E" w:rsidRDefault="00631539" w:rsidP="00631539">
      <w:pPr>
        <w:pStyle w:val="BodyTextIndent3"/>
        <w:spacing w:line="240" w:lineRule="auto"/>
        <w:jc w:val="right"/>
        <w:rPr>
          <w:rFonts w:ascii="GHEA Grapalat" w:hAnsi="GHEA Grapalat"/>
          <w:sz w:val="18"/>
          <w:szCs w:val="18"/>
          <w:lang w:val="hy-AM"/>
        </w:rPr>
      </w:pPr>
    </w:p>
    <w:p w:rsidR="00631539" w:rsidRPr="00A6367E" w:rsidRDefault="00631539" w:rsidP="00631539">
      <w:pPr>
        <w:pStyle w:val="NormalWeb"/>
        <w:shd w:val="clear" w:color="auto" w:fill="FFFFFF"/>
        <w:spacing w:before="0" w:beforeAutospacing="0" w:after="0" w:afterAutospacing="0"/>
        <w:ind w:firstLine="375"/>
        <w:jc w:val="center"/>
        <w:rPr>
          <w:rStyle w:val="Strong"/>
          <w:rFonts w:ascii="GHEA Grapalat" w:hAnsi="GHEA Grapalat"/>
          <w:color w:val="000000"/>
          <w:sz w:val="18"/>
          <w:szCs w:val="18"/>
          <w:lang w:val="hy-AM"/>
        </w:rPr>
      </w:pPr>
      <w:r w:rsidRPr="00A6367E">
        <w:rPr>
          <w:rStyle w:val="Strong"/>
          <w:rFonts w:ascii="GHEA Grapalat" w:hAnsi="GHEA Grapalat"/>
          <w:color w:val="000000"/>
          <w:sz w:val="18"/>
          <w:szCs w:val="18"/>
          <w:lang w:val="hy-AM"/>
        </w:rPr>
        <w:t>ԵՐԱՇԽԻՔ N __________</w:t>
      </w:r>
    </w:p>
    <w:p w:rsidR="00631539" w:rsidRPr="00A6367E" w:rsidRDefault="00631539" w:rsidP="00631539">
      <w:pPr>
        <w:pStyle w:val="NormalWeb"/>
        <w:shd w:val="clear" w:color="auto" w:fill="FFFFFF"/>
        <w:spacing w:before="0" w:beforeAutospacing="0" w:after="0" w:afterAutospacing="0"/>
        <w:ind w:firstLine="375"/>
        <w:jc w:val="center"/>
        <w:rPr>
          <w:rStyle w:val="Strong"/>
          <w:rFonts w:ascii="GHEA Grapalat" w:hAnsi="GHEA Grapalat"/>
          <w:color w:val="000000"/>
          <w:sz w:val="18"/>
          <w:szCs w:val="18"/>
          <w:lang w:val="hy-AM"/>
        </w:rPr>
      </w:pPr>
      <w:r w:rsidRPr="00A6367E">
        <w:rPr>
          <w:rStyle w:val="Strong"/>
          <w:rFonts w:ascii="GHEA Grapalat" w:hAnsi="GHEA Grapalat"/>
          <w:color w:val="000000"/>
          <w:sz w:val="18"/>
          <w:szCs w:val="18"/>
          <w:lang w:val="hy-AM"/>
        </w:rPr>
        <w:t>(որակավորման ապահովում)</w:t>
      </w:r>
    </w:p>
    <w:p w:rsidR="00631539" w:rsidRPr="00A6367E" w:rsidRDefault="00631539" w:rsidP="00631539">
      <w:pPr>
        <w:pStyle w:val="NormalWeb"/>
        <w:shd w:val="clear" w:color="auto" w:fill="FFFFFF"/>
        <w:spacing w:before="0" w:beforeAutospacing="0" w:after="0" w:afterAutospacing="0"/>
        <w:ind w:firstLine="375"/>
        <w:rPr>
          <w:rStyle w:val="Strong"/>
          <w:sz w:val="18"/>
          <w:szCs w:val="18"/>
          <w:lang w:val="hy-AM"/>
        </w:rPr>
      </w:pPr>
    </w:p>
    <w:p w:rsidR="00631539" w:rsidRPr="00A6367E" w:rsidRDefault="00631539" w:rsidP="00631539">
      <w:pPr>
        <w:pStyle w:val="NormalWeb"/>
        <w:shd w:val="clear" w:color="auto" w:fill="FFFFFF"/>
        <w:spacing w:before="0" w:beforeAutospacing="0" w:after="0" w:afterAutospacing="0"/>
        <w:ind w:firstLine="375"/>
        <w:rPr>
          <w:rStyle w:val="Strong"/>
          <w:rFonts w:ascii="GHEA Grapalat" w:hAnsi="GHEA Grapalat"/>
          <w:b w:val="0"/>
          <w:bCs w:val="0"/>
          <w:sz w:val="18"/>
          <w:szCs w:val="18"/>
          <w:u w:val="single"/>
          <w:lang w:val="hy-AM"/>
        </w:rPr>
      </w:pPr>
      <w:r w:rsidRPr="00A6367E">
        <w:rPr>
          <w:rStyle w:val="Strong"/>
          <w:rFonts w:ascii="GHEA Grapalat" w:hAnsi="GHEA Grapalat"/>
          <w:b w:val="0"/>
          <w:bCs w:val="0"/>
          <w:sz w:val="18"/>
          <w:szCs w:val="18"/>
          <w:lang w:val="hy-AM"/>
        </w:rPr>
        <w:tab/>
        <w:t xml:space="preserve">1.Սույն երաշխիքը (այսուհետ՝ երաշխիք) հանդիսանում է </w:t>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p>
    <w:p w:rsidR="00631539" w:rsidRPr="00A6367E" w:rsidRDefault="00631539" w:rsidP="00631539">
      <w:pPr>
        <w:pStyle w:val="NormalWeb"/>
        <w:shd w:val="clear" w:color="auto" w:fill="FFFFFF"/>
        <w:spacing w:before="0" w:beforeAutospacing="0" w:after="0" w:afterAutospacing="0"/>
        <w:ind w:left="5664" w:firstLine="708"/>
        <w:rPr>
          <w:rStyle w:val="Strong"/>
          <w:sz w:val="18"/>
          <w:szCs w:val="18"/>
          <w:lang w:val="hy-AM"/>
        </w:rPr>
      </w:pPr>
      <w:r w:rsidRPr="00A6367E">
        <w:rPr>
          <w:rFonts w:ascii="GHEA Grapalat" w:hAnsi="GHEA Grapalat" w:cs="Sylfaen"/>
          <w:sz w:val="18"/>
          <w:szCs w:val="18"/>
          <w:vertAlign w:val="superscript"/>
          <w:lang w:val="hy-AM"/>
        </w:rPr>
        <w:t xml:space="preserve">          պատվիրատուի անվանումը</w:t>
      </w:r>
    </w:p>
    <w:p w:rsidR="00631539" w:rsidRPr="00A6367E" w:rsidRDefault="00631539" w:rsidP="00631539">
      <w:pPr>
        <w:pStyle w:val="NormalWeb"/>
        <w:shd w:val="clear" w:color="auto" w:fill="FFFFFF"/>
        <w:spacing w:before="0" w:beforeAutospacing="0" w:after="0" w:afterAutospacing="0"/>
        <w:rPr>
          <w:rFonts w:ascii="GHEA Grapalat" w:hAnsi="GHEA Grapalat" w:cs="Sylfaen"/>
          <w:sz w:val="18"/>
          <w:szCs w:val="18"/>
          <w:vertAlign w:val="superscript"/>
          <w:lang w:val="hy-AM"/>
        </w:rPr>
      </w:pPr>
      <w:r w:rsidRPr="00A6367E">
        <w:rPr>
          <w:rStyle w:val="Strong"/>
          <w:rFonts w:ascii="GHEA Grapalat" w:hAnsi="GHEA Grapalat"/>
          <w:b w:val="0"/>
          <w:bCs w:val="0"/>
          <w:sz w:val="18"/>
          <w:szCs w:val="18"/>
          <w:lang w:val="hy-AM"/>
        </w:rPr>
        <w:t xml:space="preserve">(այսուհետ՝ բենեֆիցիար) կողմից </w:t>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lang w:val="hy-AM"/>
        </w:rPr>
        <w:t xml:space="preserve"> ծածկագրով կազմակերպված</w:t>
      </w:r>
      <w:r w:rsidRPr="00A6367E">
        <w:rPr>
          <w:rFonts w:cs="Sylfaen"/>
          <w:sz w:val="18"/>
          <w:szCs w:val="18"/>
          <w:vertAlign w:val="superscript"/>
          <w:lang w:val="hy-AM"/>
        </w:rPr>
        <w:t xml:space="preserve">                       </w:t>
      </w:r>
      <w:r w:rsidRPr="00A6367E">
        <w:rPr>
          <w:rFonts w:cs="Sylfaen"/>
          <w:sz w:val="18"/>
          <w:szCs w:val="18"/>
          <w:vertAlign w:val="superscript"/>
          <w:lang w:val="hy-AM"/>
        </w:rPr>
        <w:tab/>
      </w:r>
      <w:r w:rsidRPr="00A6367E">
        <w:rPr>
          <w:rFonts w:cs="Sylfaen"/>
          <w:sz w:val="18"/>
          <w:szCs w:val="18"/>
          <w:vertAlign w:val="superscript"/>
          <w:lang w:val="hy-AM"/>
        </w:rPr>
        <w:tab/>
      </w:r>
      <w:r w:rsidRPr="00A6367E">
        <w:rPr>
          <w:rFonts w:cs="Sylfaen"/>
          <w:sz w:val="18"/>
          <w:szCs w:val="18"/>
          <w:vertAlign w:val="superscript"/>
          <w:lang w:val="hy-AM"/>
        </w:rPr>
        <w:tab/>
      </w:r>
      <w:r w:rsidRPr="00A6367E">
        <w:rPr>
          <w:rFonts w:cs="Sylfaen"/>
          <w:sz w:val="18"/>
          <w:szCs w:val="18"/>
          <w:vertAlign w:val="superscript"/>
          <w:lang w:val="hy-AM"/>
        </w:rPr>
        <w:tab/>
      </w:r>
      <w:r w:rsidRPr="00A6367E">
        <w:rPr>
          <w:rFonts w:cs="Sylfaen"/>
          <w:sz w:val="18"/>
          <w:szCs w:val="18"/>
          <w:vertAlign w:val="superscript"/>
          <w:lang w:val="hy-AM"/>
        </w:rPr>
        <w:tab/>
      </w:r>
      <w:r w:rsidRPr="00A6367E">
        <w:rPr>
          <w:rFonts w:cs="Sylfaen"/>
          <w:sz w:val="18"/>
          <w:szCs w:val="18"/>
          <w:vertAlign w:val="superscript"/>
          <w:lang w:val="hy-AM"/>
        </w:rPr>
        <w:tab/>
      </w:r>
      <w:r w:rsidRPr="00A6367E">
        <w:rPr>
          <w:rFonts w:ascii="GHEA Grapalat" w:hAnsi="GHEA Grapalat" w:cs="Sylfaen"/>
          <w:sz w:val="18"/>
          <w:szCs w:val="18"/>
          <w:vertAlign w:val="superscript"/>
          <w:lang w:val="hy-AM"/>
        </w:rPr>
        <w:t xml:space="preserve">ընթացակարգի ծածկագիրը </w:t>
      </w:r>
    </w:p>
    <w:p w:rsidR="00631539" w:rsidRPr="00A6367E" w:rsidRDefault="00631539" w:rsidP="00631539">
      <w:pPr>
        <w:pStyle w:val="NormalWeb"/>
        <w:shd w:val="clear" w:color="auto" w:fill="FFFFFF"/>
        <w:spacing w:before="0" w:beforeAutospacing="0" w:after="0" w:afterAutospacing="0"/>
        <w:rPr>
          <w:rStyle w:val="Strong"/>
          <w:rFonts w:ascii="GHEA Grapalat" w:hAnsi="GHEA Grapalat"/>
          <w:b w:val="0"/>
          <w:bCs w:val="0"/>
          <w:sz w:val="18"/>
          <w:szCs w:val="18"/>
          <w:lang w:val="hy-AM"/>
        </w:rPr>
      </w:pPr>
      <w:r w:rsidRPr="00A6367E">
        <w:rPr>
          <w:rStyle w:val="Strong"/>
          <w:rFonts w:ascii="GHEA Grapalat" w:hAnsi="GHEA Grapalat"/>
          <w:b w:val="0"/>
          <w:bCs w:val="0"/>
          <w:sz w:val="18"/>
          <w:szCs w:val="18"/>
          <w:lang w:val="hy-AM"/>
        </w:rPr>
        <w:t xml:space="preserve">կազմակերպված գնման ընթացակարգի արդյունքում </w:t>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lang w:val="hy-AM"/>
        </w:rPr>
        <w:t xml:space="preserve"> </w:t>
      </w:r>
    </w:p>
    <w:p w:rsidR="00631539" w:rsidRPr="00A6367E" w:rsidRDefault="00631539" w:rsidP="00631539">
      <w:pPr>
        <w:pStyle w:val="NormalWeb"/>
        <w:shd w:val="clear" w:color="auto" w:fill="FFFFFF"/>
        <w:spacing w:before="0" w:beforeAutospacing="0" w:after="0" w:afterAutospacing="0"/>
        <w:ind w:firstLine="375"/>
        <w:rPr>
          <w:rFonts w:cs="Sylfaen"/>
          <w:sz w:val="18"/>
          <w:szCs w:val="18"/>
          <w:vertAlign w:val="superscript"/>
          <w:lang w:val="hy-AM"/>
        </w:rPr>
      </w:pP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Fonts w:ascii="GHEA Grapalat" w:hAnsi="GHEA Grapalat" w:cs="Sylfaen"/>
          <w:sz w:val="18"/>
          <w:szCs w:val="18"/>
          <w:vertAlign w:val="superscript"/>
          <w:lang w:val="hy-AM"/>
        </w:rPr>
        <w:t>ընտրված մասնակցի անվանումը</w:t>
      </w:r>
    </w:p>
    <w:p w:rsidR="00631539" w:rsidRPr="00A6367E" w:rsidRDefault="00631539" w:rsidP="00631539">
      <w:pPr>
        <w:pStyle w:val="NormalWeb"/>
        <w:shd w:val="clear" w:color="auto" w:fill="FFFFFF"/>
        <w:spacing w:before="0" w:beforeAutospacing="0" w:after="0" w:afterAutospacing="0"/>
        <w:rPr>
          <w:rStyle w:val="Strong"/>
          <w:rFonts w:ascii="GHEA Grapalat" w:hAnsi="GHEA Grapalat"/>
          <w:b w:val="0"/>
          <w:bCs w:val="0"/>
          <w:sz w:val="18"/>
          <w:szCs w:val="18"/>
          <w:lang w:val="hy-AM"/>
        </w:rPr>
      </w:pPr>
      <w:r w:rsidRPr="00A6367E">
        <w:rPr>
          <w:rStyle w:val="Strong"/>
          <w:rFonts w:ascii="GHEA Grapalat" w:hAnsi="GHEA Grapalat"/>
          <w:b w:val="0"/>
          <w:bCs w:val="0"/>
          <w:sz w:val="18"/>
          <w:szCs w:val="18"/>
          <w:lang w:val="hy-AM"/>
        </w:rPr>
        <w:t>(այսուհետ՝ պրիցիպալ) կողմից կնքվելիք N</w:t>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t xml:space="preserve">           </w:t>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t xml:space="preserve">  </w:t>
      </w:r>
      <w:r w:rsidRPr="00A6367E">
        <w:rPr>
          <w:rStyle w:val="Strong"/>
          <w:rFonts w:ascii="GHEA Grapalat" w:hAnsi="GHEA Grapalat"/>
          <w:b w:val="0"/>
          <w:bCs w:val="0"/>
          <w:sz w:val="18"/>
          <w:szCs w:val="18"/>
          <w:lang w:val="hy-AM"/>
        </w:rPr>
        <w:tab/>
        <w:t xml:space="preserve"> </w:t>
      </w:r>
      <w:r w:rsidRPr="00A6367E">
        <w:rPr>
          <w:rStyle w:val="Strong"/>
          <w:rFonts w:ascii="GHEA Grapalat" w:hAnsi="GHEA Grapalat"/>
          <w:b w:val="0"/>
          <w:bCs w:val="0"/>
          <w:sz w:val="18"/>
          <w:szCs w:val="18"/>
          <w:lang w:val="hy-AM"/>
        </w:rPr>
        <w:tab/>
        <w:t xml:space="preserve">            </w:t>
      </w:r>
      <w:r w:rsidRPr="00A6367E">
        <w:rPr>
          <w:rFonts w:ascii="GHEA Grapalat" w:hAnsi="GHEA Grapalat" w:cs="Sylfaen"/>
          <w:sz w:val="18"/>
          <w:szCs w:val="18"/>
          <w:vertAlign w:val="superscript"/>
          <w:lang w:val="hy-AM"/>
        </w:rPr>
        <w:t>կնքվելիք պայմանագրի համարը</w:t>
      </w:r>
    </w:p>
    <w:p w:rsidR="00631539" w:rsidRPr="00A6367E" w:rsidRDefault="00631539" w:rsidP="00631539">
      <w:pPr>
        <w:pStyle w:val="NormalWeb"/>
        <w:shd w:val="clear" w:color="auto" w:fill="FFFFFF"/>
        <w:spacing w:before="0" w:beforeAutospacing="0" w:after="0" w:afterAutospacing="0"/>
        <w:jc w:val="both"/>
        <w:rPr>
          <w:rStyle w:val="Strong"/>
          <w:rFonts w:ascii="GHEA Grapalat" w:hAnsi="GHEA Grapalat"/>
          <w:b w:val="0"/>
          <w:bCs w:val="0"/>
          <w:sz w:val="18"/>
          <w:szCs w:val="18"/>
          <w:lang w:val="hy-AM"/>
        </w:rPr>
      </w:pPr>
      <w:r w:rsidRPr="00A6367E">
        <w:rPr>
          <w:rStyle w:val="Strong"/>
          <w:rFonts w:ascii="GHEA Grapalat" w:hAnsi="GHEA Grapalat"/>
          <w:b w:val="0"/>
          <w:bCs w:val="0"/>
          <w:sz w:val="18"/>
          <w:szCs w:val="18"/>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631539" w:rsidRPr="00A6367E" w:rsidRDefault="00631539" w:rsidP="00631539">
      <w:pPr>
        <w:pStyle w:val="NormalWeb"/>
        <w:shd w:val="clear" w:color="auto" w:fill="FFFFFF"/>
        <w:spacing w:before="0" w:beforeAutospacing="0" w:after="0" w:afterAutospacing="0"/>
        <w:ind w:firstLine="708"/>
        <w:rPr>
          <w:rStyle w:val="Strong"/>
          <w:rFonts w:ascii="GHEA Grapalat" w:hAnsi="GHEA Grapalat"/>
          <w:b w:val="0"/>
          <w:bCs w:val="0"/>
          <w:sz w:val="18"/>
          <w:szCs w:val="18"/>
          <w:lang w:val="hy-AM"/>
        </w:rPr>
      </w:pPr>
      <w:r w:rsidRPr="00A6367E">
        <w:rPr>
          <w:rStyle w:val="Strong"/>
          <w:rFonts w:ascii="GHEA Grapalat" w:hAnsi="GHEA Grapalat"/>
          <w:b w:val="0"/>
          <w:bCs w:val="0"/>
          <w:sz w:val="18"/>
          <w:szCs w:val="18"/>
          <w:lang w:val="hy-AM"/>
        </w:rPr>
        <w:t xml:space="preserve">2. Երաշխիքով </w:t>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lang w:val="hy-AM"/>
        </w:rPr>
        <w:t xml:space="preserve"> (այսուհետ՝ երաշխիք տվող </w:t>
      </w:r>
    </w:p>
    <w:p w:rsidR="00631539" w:rsidRPr="00A6367E" w:rsidRDefault="00631539" w:rsidP="00631539">
      <w:pPr>
        <w:pStyle w:val="NormalWeb"/>
        <w:shd w:val="clear" w:color="auto" w:fill="FFFFFF"/>
        <w:spacing w:before="0" w:beforeAutospacing="0" w:after="0" w:afterAutospacing="0"/>
        <w:ind w:firstLine="375"/>
        <w:rPr>
          <w:rStyle w:val="Strong"/>
          <w:rFonts w:ascii="GHEA Grapalat" w:hAnsi="GHEA Grapalat"/>
          <w:b w:val="0"/>
          <w:bCs w:val="0"/>
          <w:sz w:val="18"/>
          <w:szCs w:val="18"/>
          <w:lang w:val="hy-AM"/>
        </w:rPr>
      </w:pP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r>
      <w:r w:rsidRPr="00A6367E">
        <w:rPr>
          <w:rStyle w:val="Strong"/>
          <w:rFonts w:ascii="GHEA Grapalat" w:hAnsi="GHEA Grapalat"/>
          <w:b w:val="0"/>
          <w:bCs w:val="0"/>
          <w:sz w:val="18"/>
          <w:szCs w:val="18"/>
          <w:lang w:val="hy-AM"/>
        </w:rPr>
        <w:tab/>
        <w:t xml:space="preserve">                         </w:t>
      </w:r>
      <w:r w:rsidRPr="00A6367E">
        <w:rPr>
          <w:rFonts w:ascii="GHEA Grapalat" w:hAnsi="GHEA Grapalat" w:cs="Sylfaen"/>
          <w:sz w:val="18"/>
          <w:szCs w:val="18"/>
          <w:vertAlign w:val="superscript"/>
          <w:lang w:val="hy-AM"/>
        </w:rPr>
        <w:t>երաշխիքը տվող բանկի անվանումը</w:t>
      </w:r>
    </w:p>
    <w:p w:rsidR="00631539" w:rsidRPr="00A6367E" w:rsidRDefault="00631539" w:rsidP="00631539">
      <w:pPr>
        <w:pStyle w:val="NormalWeb"/>
        <w:shd w:val="clear" w:color="auto" w:fill="FFFFFF"/>
        <w:spacing w:before="0" w:beforeAutospacing="0" w:after="0" w:afterAutospacing="0"/>
        <w:rPr>
          <w:rStyle w:val="Strong"/>
          <w:rFonts w:ascii="GHEA Grapalat" w:hAnsi="GHEA Grapalat"/>
          <w:b w:val="0"/>
          <w:bCs w:val="0"/>
          <w:sz w:val="18"/>
          <w:szCs w:val="18"/>
          <w:u w:val="single"/>
          <w:lang w:val="hy-AM"/>
        </w:rPr>
      </w:pPr>
      <w:r w:rsidRPr="00A6367E">
        <w:rPr>
          <w:rStyle w:val="Strong"/>
          <w:rFonts w:ascii="GHEA Grapalat" w:hAnsi="GHEA Grapalat"/>
          <w:b w:val="0"/>
          <w:bCs w:val="0"/>
          <w:sz w:val="18"/>
          <w:szCs w:val="18"/>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t xml:space="preserve">  </w:t>
      </w:r>
    </w:p>
    <w:p w:rsidR="00631539" w:rsidRPr="00A6367E" w:rsidRDefault="00631539" w:rsidP="00631539">
      <w:pPr>
        <w:pStyle w:val="NormalWeb"/>
        <w:shd w:val="clear" w:color="auto" w:fill="FFFFFF"/>
        <w:spacing w:before="0" w:beforeAutospacing="0" w:after="0" w:afterAutospacing="0"/>
        <w:ind w:left="7080" w:firstLine="708"/>
        <w:rPr>
          <w:rStyle w:val="Strong"/>
          <w:rFonts w:ascii="GHEA Grapalat" w:hAnsi="GHEA Grapalat"/>
          <w:b w:val="0"/>
          <w:bCs w:val="0"/>
          <w:sz w:val="18"/>
          <w:szCs w:val="18"/>
          <w:u w:val="single"/>
          <w:lang w:val="hy-AM"/>
        </w:rPr>
      </w:pPr>
      <w:r w:rsidRPr="00A6367E">
        <w:rPr>
          <w:rFonts w:ascii="GHEA Grapalat" w:hAnsi="GHEA Grapalat" w:cs="Sylfaen"/>
          <w:sz w:val="18"/>
          <w:szCs w:val="18"/>
          <w:vertAlign w:val="superscript"/>
          <w:lang w:val="hy-AM"/>
        </w:rPr>
        <w:t xml:space="preserve">     գումարը թվերով և տառերով</w:t>
      </w:r>
    </w:p>
    <w:p w:rsidR="00631539" w:rsidRPr="00A6367E" w:rsidRDefault="00631539" w:rsidP="00631539">
      <w:pPr>
        <w:pStyle w:val="NormalWeb"/>
        <w:shd w:val="clear" w:color="auto" w:fill="FFFFFF"/>
        <w:spacing w:before="0" w:beforeAutospacing="0" w:after="0" w:afterAutospacing="0"/>
        <w:rPr>
          <w:rStyle w:val="Strong"/>
          <w:rFonts w:ascii="GHEA Grapalat" w:hAnsi="GHEA Grapalat"/>
          <w:b w:val="0"/>
          <w:bCs w:val="0"/>
          <w:sz w:val="18"/>
          <w:szCs w:val="18"/>
          <w:lang w:val="hy-AM"/>
        </w:rPr>
      </w:pPr>
      <w:r w:rsidRPr="00A6367E">
        <w:rPr>
          <w:rStyle w:val="Strong"/>
          <w:rFonts w:ascii="GHEA Grapalat" w:hAnsi="GHEA Grapalat"/>
          <w:b w:val="0"/>
          <w:bCs w:val="0"/>
          <w:sz w:val="18"/>
          <w:szCs w:val="18"/>
          <w:lang w:val="hy-AM"/>
        </w:rPr>
        <w:t xml:space="preserve">(այսուհետ՝ երաշխիքի գումար)՝ պահանջն ստանալուց տասը աշխատանքային օրվա ընթացքում:   Վճարումը  կատարվում է բենեֆիցիարի </w:t>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t xml:space="preserve"> </w:t>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u w:val="single"/>
          <w:lang w:val="hy-AM"/>
        </w:rPr>
        <w:tab/>
      </w:r>
      <w:r w:rsidRPr="00A6367E">
        <w:rPr>
          <w:rStyle w:val="Strong"/>
          <w:rFonts w:ascii="GHEA Grapalat" w:hAnsi="GHEA Grapalat"/>
          <w:b w:val="0"/>
          <w:bCs w:val="0"/>
          <w:sz w:val="18"/>
          <w:szCs w:val="18"/>
          <w:lang w:val="hy-AM"/>
        </w:rPr>
        <w:t xml:space="preserve"> հաշվեհամարին փոխանցման միջոցով:</w:t>
      </w:r>
    </w:p>
    <w:p w:rsidR="00631539" w:rsidRPr="00A6367E" w:rsidRDefault="00631539" w:rsidP="00631539">
      <w:pPr>
        <w:pStyle w:val="NormalWeb"/>
        <w:shd w:val="clear" w:color="auto" w:fill="FFFFFF"/>
        <w:spacing w:before="0" w:beforeAutospacing="0" w:after="0" w:afterAutospacing="0"/>
        <w:ind w:left="708"/>
        <w:rPr>
          <w:rStyle w:val="Strong"/>
          <w:rFonts w:ascii="GHEA Grapalat" w:hAnsi="GHEA Grapalat"/>
          <w:b w:val="0"/>
          <w:bCs w:val="0"/>
          <w:sz w:val="18"/>
          <w:szCs w:val="18"/>
          <w:lang w:val="hy-AM"/>
        </w:rPr>
      </w:pPr>
      <w:r w:rsidRPr="00A6367E">
        <w:rPr>
          <w:rFonts w:ascii="GHEA Grapalat" w:hAnsi="GHEA Grapalat" w:cs="Sylfaen"/>
          <w:sz w:val="18"/>
          <w:szCs w:val="18"/>
          <w:vertAlign w:val="superscript"/>
          <w:lang w:val="hy-AM"/>
        </w:rPr>
        <w:t xml:space="preserve">                                                                                     հաշվեհամարը  </w:t>
      </w:r>
    </w:p>
    <w:p w:rsidR="00631539" w:rsidRPr="00A6367E" w:rsidRDefault="00631539" w:rsidP="00631539">
      <w:pPr>
        <w:pStyle w:val="NormalWeb"/>
        <w:shd w:val="clear" w:color="auto" w:fill="FFFFFF"/>
        <w:spacing w:before="0" w:beforeAutospacing="0" w:after="0" w:afterAutospacing="0"/>
        <w:ind w:firstLine="708"/>
        <w:rPr>
          <w:rFonts w:ascii="GHEA Grapalat" w:hAnsi="GHEA Grapalat"/>
          <w:color w:val="000000"/>
          <w:sz w:val="18"/>
          <w:szCs w:val="18"/>
          <w:lang w:val="hy-AM"/>
        </w:rPr>
      </w:pPr>
      <w:r w:rsidRPr="00A6367E">
        <w:rPr>
          <w:rFonts w:ascii="GHEA Grapalat" w:hAnsi="GHEA Grapalat"/>
          <w:color w:val="000000"/>
          <w:sz w:val="18"/>
          <w:szCs w:val="18"/>
          <w:lang w:val="hy-AM"/>
        </w:rPr>
        <w:t>3. Սույն երաշխիքն անհետկանչելի է:</w:t>
      </w:r>
    </w:p>
    <w:p w:rsidR="00631539" w:rsidRPr="00A6367E" w:rsidRDefault="00631539" w:rsidP="00631539">
      <w:pPr>
        <w:pStyle w:val="NormalWeb"/>
        <w:shd w:val="clear" w:color="auto" w:fill="FFFFFF"/>
        <w:spacing w:before="0" w:beforeAutospacing="0" w:after="0" w:afterAutospacing="0"/>
        <w:ind w:firstLine="708"/>
        <w:rPr>
          <w:rFonts w:ascii="GHEA Grapalat" w:hAnsi="GHEA Grapalat"/>
          <w:color w:val="000000"/>
          <w:sz w:val="18"/>
          <w:szCs w:val="18"/>
          <w:lang w:val="hy-AM"/>
        </w:rPr>
      </w:pPr>
      <w:r w:rsidRPr="00A6367E">
        <w:rPr>
          <w:rFonts w:ascii="GHEA Grapalat" w:hAnsi="GHEA Grapalat"/>
          <w:color w:val="000000"/>
          <w:sz w:val="18"/>
          <w:szCs w:val="18"/>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31539" w:rsidRPr="00A6367E" w:rsidRDefault="00631539" w:rsidP="00631539">
      <w:pPr>
        <w:pStyle w:val="NormalWeb"/>
        <w:shd w:val="clear" w:color="auto" w:fill="FFFFFF"/>
        <w:spacing w:before="0" w:beforeAutospacing="0" w:after="0" w:afterAutospacing="0"/>
        <w:ind w:firstLine="708"/>
        <w:jc w:val="both"/>
        <w:rPr>
          <w:rFonts w:ascii="GHEA Grapalat" w:hAnsi="GHEA Grapalat"/>
          <w:color w:val="000000"/>
          <w:sz w:val="18"/>
          <w:szCs w:val="18"/>
          <w:lang w:val="hy-AM"/>
        </w:rPr>
      </w:pPr>
      <w:r w:rsidRPr="00A6367E">
        <w:rPr>
          <w:rFonts w:ascii="GHEA Grapalat" w:hAnsi="GHEA Grapalat"/>
          <w:color w:val="000000"/>
          <w:sz w:val="18"/>
          <w:szCs w:val="18"/>
          <w:lang w:val="hy-AM"/>
        </w:rPr>
        <w:t xml:space="preserve">5. Երաշխիքը գործում է բենեֆիցիարի և պրիցիպալի միջև N </w:t>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lang w:val="hy-AM"/>
        </w:rPr>
        <w:t xml:space="preserve"> </w:t>
      </w:r>
    </w:p>
    <w:p w:rsidR="00631539" w:rsidRPr="00A6367E" w:rsidRDefault="00631539" w:rsidP="00631539">
      <w:pPr>
        <w:pStyle w:val="NormalWeb"/>
        <w:shd w:val="clear" w:color="auto" w:fill="FFFFFF"/>
        <w:spacing w:before="0" w:beforeAutospacing="0" w:after="0" w:afterAutospacing="0"/>
        <w:ind w:left="4956" w:firstLine="708"/>
        <w:rPr>
          <w:rFonts w:ascii="GHEA Grapalat" w:hAnsi="GHEA Grapalat" w:cs="Sylfaen"/>
          <w:sz w:val="18"/>
          <w:szCs w:val="18"/>
          <w:vertAlign w:val="superscript"/>
          <w:lang w:val="hy-AM"/>
        </w:rPr>
      </w:pPr>
      <w:r w:rsidRPr="00A6367E">
        <w:rPr>
          <w:rFonts w:ascii="GHEA Grapalat" w:hAnsi="GHEA Grapalat" w:cs="Sylfaen"/>
          <w:sz w:val="18"/>
          <w:szCs w:val="18"/>
          <w:vertAlign w:val="superscript"/>
          <w:lang w:val="hy-AM"/>
        </w:rPr>
        <w:t xml:space="preserve">                         </w:t>
      </w:r>
      <w:bookmarkStart w:id="15" w:name="_Hlk23156026"/>
      <w:r w:rsidRPr="00A6367E">
        <w:rPr>
          <w:rFonts w:ascii="GHEA Grapalat" w:hAnsi="GHEA Grapalat" w:cs="Sylfaen"/>
          <w:sz w:val="18"/>
          <w:szCs w:val="18"/>
          <w:vertAlign w:val="superscript"/>
          <w:lang w:val="hy-AM"/>
        </w:rPr>
        <w:t xml:space="preserve">կնքվելիք պայմանագրի համարը </w:t>
      </w:r>
      <w:bookmarkEnd w:id="15"/>
    </w:p>
    <w:p w:rsidR="00631539" w:rsidRPr="00A6367E" w:rsidRDefault="00631539" w:rsidP="00631539">
      <w:pPr>
        <w:pStyle w:val="NormalWeb"/>
        <w:shd w:val="clear" w:color="auto" w:fill="FFFFFF"/>
        <w:spacing w:before="0" w:beforeAutospacing="0" w:after="0" w:afterAutospacing="0"/>
        <w:jc w:val="both"/>
        <w:rPr>
          <w:rFonts w:ascii="GHEA Grapalat" w:hAnsi="GHEA Grapalat"/>
          <w:color w:val="000000"/>
          <w:sz w:val="18"/>
          <w:szCs w:val="18"/>
          <w:lang w:val="hy-AM"/>
        </w:rPr>
      </w:pPr>
      <w:r w:rsidRPr="00A6367E">
        <w:rPr>
          <w:rFonts w:ascii="GHEA Grapalat" w:hAnsi="GHEA Grapalat"/>
          <w:color w:val="000000"/>
          <w:sz w:val="18"/>
          <w:szCs w:val="18"/>
          <w:lang w:val="hy-AM"/>
        </w:rPr>
        <w:t>ծածկագրով կնքված պայմանագիրն ուժի մեջ մտնելու օրվանից մինչև բենեֆիցիարի կողմից պայմանագրի կատարման արդյունքը ամբողջական ընդունվելու օրվան հաջորդող քսաներորդ աշխատանքային օրը ներառյալ:*</w:t>
      </w:r>
    </w:p>
    <w:p w:rsidR="00631539" w:rsidRPr="00A6367E" w:rsidRDefault="00631539" w:rsidP="00631539">
      <w:pPr>
        <w:pStyle w:val="NormalWeb"/>
        <w:shd w:val="clear" w:color="auto" w:fill="FFFFFF"/>
        <w:spacing w:before="0" w:beforeAutospacing="0" w:after="0" w:afterAutospacing="0"/>
        <w:ind w:firstLine="375"/>
        <w:rPr>
          <w:rFonts w:ascii="GHEA Grapalat" w:hAnsi="GHEA Grapalat"/>
          <w:color w:val="000000"/>
          <w:sz w:val="18"/>
          <w:szCs w:val="18"/>
          <w:lang w:val="hy-AM"/>
        </w:rPr>
      </w:pPr>
      <w:r w:rsidRPr="00A6367E">
        <w:rPr>
          <w:rFonts w:ascii="GHEA Grapalat" w:hAnsi="GHEA Grapalat"/>
          <w:color w:val="000000"/>
          <w:sz w:val="18"/>
          <w:szCs w:val="18"/>
          <w:lang w:val="hy-AM"/>
        </w:rPr>
        <w:t xml:space="preserve">6. Բենեֆիցիարը պահանջը ներկայացնում է երաշխիք տվող անձին գրավոր ձևով: </w:t>
      </w:r>
    </w:p>
    <w:p w:rsidR="00631539" w:rsidRPr="00A6367E" w:rsidRDefault="00631539" w:rsidP="00631539">
      <w:pPr>
        <w:pStyle w:val="NormalWeb"/>
        <w:shd w:val="clear" w:color="auto" w:fill="FFFFFF"/>
        <w:spacing w:before="0" w:beforeAutospacing="0" w:after="0" w:afterAutospacing="0"/>
        <w:ind w:firstLine="375"/>
        <w:rPr>
          <w:rFonts w:ascii="GHEA Grapalat" w:hAnsi="GHEA Grapalat"/>
          <w:color w:val="000000"/>
          <w:sz w:val="18"/>
          <w:szCs w:val="18"/>
          <w:lang w:val="hy-AM"/>
        </w:rPr>
      </w:pPr>
      <w:r w:rsidRPr="00A6367E">
        <w:rPr>
          <w:rFonts w:ascii="GHEA Grapalat" w:hAnsi="GHEA Grapalat"/>
          <w:color w:val="000000"/>
          <w:sz w:val="18"/>
          <w:szCs w:val="18"/>
          <w:lang w:val="hy-AM"/>
        </w:rPr>
        <w:t>Պահանջին կից ներկայացվում են հետևյալ փաստաթղթերը՝</w:t>
      </w:r>
    </w:p>
    <w:p w:rsidR="00631539" w:rsidRPr="00A6367E" w:rsidRDefault="00631539" w:rsidP="00631539">
      <w:pPr>
        <w:pStyle w:val="NormalWeb"/>
        <w:shd w:val="clear" w:color="auto" w:fill="FFFFFF"/>
        <w:spacing w:before="0" w:beforeAutospacing="0" w:after="0" w:afterAutospacing="0"/>
        <w:ind w:firstLine="375"/>
        <w:rPr>
          <w:rFonts w:ascii="GHEA Grapalat" w:hAnsi="GHEA Grapalat"/>
          <w:color w:val="000000"/>
          <w:sz w:val="18"/>
          <w:szCs w:val="18"/>
          <w:lang w:val="hy-AM"/>
        </w:rPr>
      </w:pPr>
      <w:r w:rsidRPr="00A6367E">
        <w:rPr>
          <w:rFonts w:ascii="GHEA Grapalat" w:hAnsi="GHEA Grapalat"/>
          <w:color w:val="000000"/>
          <w:sz w:val="18"/>
          <w:szCs w:val="18"/>
          <w:lang w:val="hy-AM"/>
        </w:rPr>
        <w:t xml:space="preserve">1) N </w:t>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lang w:val="hy-AM"/>
        </w:rPr>
        <w:t xml:space="preserve"> ծածկագրով կնքված պայմանագրի, ներառյալ նաև դրանում </w:t>
      </w:r>
    </w:p>
    <w:p w:rsidR="00631539" w:rsidRPr="00A6367E" w:rsidRDefault="00631539" w:rsidP="00631539">
      <w:pPr>
        <w:pStyle w:val="NormalWeb"/>
        <w:shd w:val="clear" w:color="auto" w:fill="FFFFFF"/>
        <w:spacing w:before="0" w:beforeAutospacing="0" w:after="0" w:afterAutospacing="0"/>
        <w:rPr>
          <w:rFonts w:ascii="GHEA Grapalat" w:hAnsi="GHEA Grapalat" w:cs="Sylfaen"/>
          <w:sz w:val="18"/>
          <w:szCs w:val="18"/>
          <w:vertAlign w:val="superscript"/>
          <w:lang w:val="hy-AM"/>
        </w:rPr>
      </w:pPr>
      <w:r w:rsidRPr="00A6367E">
        <w:rPr>
          <w:rFonts w:ascii="GHEA Grapalat" w:hAnsi="GHEA Grapalat" w:cs="Sylfaen"/>
          <w:sz w:val="18"/>
          <w:szCs w:val="18"/>
          <w:vertAlign w:val="superscript"/>
          <w:lang w:val="hy-AM"/>
        </w:rPr>
        <w:t xml:space="preserve">                          կնքվելիք պայմանագրի համարը</w:t>
      </w:r>
    </w:p>
    <w:p w:rsidR="00631539" w:rsidRPr="00A6367E" w:rsidRDefault="00631539" w:rsidP="00631539">
      <w:pPr>
        <w:pStyle w:val="NormalWeb"/>
        <w:shd w:val="clear" w:color="auto" w:fill="FFFFFF"/>
        <w:spacing w:before="0" w:beforeAutospacing="0" w:after="0" w:afterAutospacing="0"/>
        <w:rPr>
          <w:rFonts w:ascii="GHEA Grapalat" w:hAnsi="GHEA Grapalat"/>
          <w:color w:val="000000"/>
          <w:sz w:val="18"/>
          <w:szCs w:val="18"/>
          <w:lang w:val="hy-AM"/>
        </w:rPr>
      </w:pPr>
      <w:r w:rsidRPr="00A6367E">
        <w:rPr>
          <w:rFonts w:ascii="GHEA Grapalat" w:hAnsi="GHEA Grapalat"/>
          <w:color w:val="000000"/>
          <w:sz w:val="18"/>
          <w:szCs w:val="18"/>
          <w:lang w:val="hy-AM"/>
        </w:rPr>
        <w:t>կատարված փոփոխությունների, լրացուցիչ համաձայնագրերի պատճենները.</w:t>
      </w: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r w:rsidRPr="00A6367E">
        <w:rPr>
          <w:rFonts w:ascii="GHEA Grapalat" w:hAnsi="GHEA Grapalat"/>
          <w:color w:val="000000"/>
          <w:sz w:val="18"/>
          <w:szCs w:val="18"/>
          <w:lang w:val="hy-AM"/>
        </w:rPr>
        <w:t xml:space="preserve">2) բենեֆիցիարի կողմից պայմանագիրը միակողմանի լուծելու մասին </w:t>
      </w:r>
      <w:hyperlink r:id="rId8" w:history="1">
        <w:r w:rsidRPr="00A6367E">
          <w:rPr>
            <w:rStyle w:val="Hyperlink"/>
            <w:rFonts w:ascii="GHEA Grapalat" w:hAnsi="GHEA Grapalat"/>
            <w:sz w:val="18"/>
            <w:szCs w:val="18"/>
            <w:lang w:val="hy-AM"/>
          </w:rPr>
          <w:t>www.procurement.am</w:t>
        </w:r>
      </w:hyperlink>
      <w:r w:rsidRPr="00A6367E">
        <w:rPr>
          <w:rFonts w:ascii="GHEA Grapalat" w:hAnsi="GHEA Grapalat"/>
          <w:color w:val="000000"/>
          <w:sz w:val="18"/>
          <w:szCs w:val="18"/>
          <w:lang w:val="hy-AM"/>
        </w:rPr>
        <w:t xml:space="preserve"> հասցով գործող տեղեկագրում հրապարակած ծանուցումը.</w:t>
      </w:r>
    </w:p>
    <w:p w:rsidR="00631539" w:rsidRPr="00A6367E" w:rsidRDefault="00631539" w:rsidP="00631539">
      <w:pPr>
        <w:pStyle w:val="NormalWeb"/>
        <w:shd w:val="clear" w:color="auto" w:fill="FFFFFF"/>
        <w:spacing w:before="0" w:beforeAutospacing="0" w:after="0" w:afterAutospacing="0"/>
        <w:ind w:firstLine="375"/>
        <w:rPr>
          <w:rFonts w:ascii="GHEA Grapalat" w:hAnsi="GHEA Grapalat"/>
          <w:color w:val="000000"/>
          <w:sz w:val="18"/>
          <w:szCs w:val="18"/>
          <w:lang w:val="hy-AM"/>
        </w:rPr>
      </w:pPr>
      <w:r w:rsidRPr="00A6367E">
        <w:rPr>
          <w:rFonts w:ascii="GHEA Grapalat" w:hAnsi="GHEA Grapalat"/>
          <w:color w:val="000000"/>
          <w:sz w:val="18"/>
          <w:szCs w:val="18"/>
          <w:lang w:val="hy-AM"/>
        </w:rPr>
        <w:t>3) սույն երաշխիքը:</w:t>
      </w: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r w:rsidRPr="00A6367E">
        <w:rPr>
          <w:rFonts w:ascii="GHEA Grapalat" w:hAnsi="GHEA Grapalat"/>
          <w:color w:val="000000"/>
          <w:sz w:val="18"/>
          <w:szCs w:val="18"/>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31539" w:rsidRPr="00A6367E" w:rsidRDefault="00631539" w:rsidP="00631539">
      <w:pPr>
        <w:pStyle w:val="NormalWeb"/>
        <w:shd w:val="clear" w:color="auto" w:fill="FFFFFF"/>
        <w:spacing w:before="0" w:beforeAutospacing="0" w:after="0" w:afterAutospacing="0"/>
        <w:ind w:firstLine="375"/>
        <w:rPr>
          <w:rFonts w:ascii="GHEA Grapalat" w:hAnsi="GHEA Grapalat"/>
          <w:color w:val="000000"/>
          <w:sz w:val="18"/>
          <w:szCs w:val="18"/>
          <w:lang w:val="hy-AM"/>
        </w:rPr>
      </w:pPr>
      <w:r w:rsidRPr="00A6367E">
        <w:rPr>
          <w:rFonts w:ascii="GHEA Grapalat" w:hAnsi="GHEA Grapalat"/>
          <w:color w:val="000000"/>
          <w:sz w:val="18"/>
          <w:szCs w:val="18"/>
          <w:lang w:val="hy-AM"/>
        </w:rPr>
        <w:t>8. Երաշխիք տվող անձը մերժում է բենեֆիցիարի պահանջը, եթե`</w:t>
      </w: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r w:rsidRPr="00A6367E">
        <w:rPr>
          <w:rFonts w:ascii="GHEA Grapalat" w:hAnsi="GHEA Grapalat"/>
          <w:color w:val="000000"/>
          <w:sz w:val="18"/>
          <w:szCs w:val="18"/>
          <w:lang w:val="hy-AM"/>
        </w:rPr>
        <w:t>1) պահանջը կամ կից փաստաթղթերը չեն համապատասխանում սույն երաշխիքի պայմաններին.</w:t>
      </w:r>
    </w:p>
    <w:p w:rsidR="00631539" w:rsidRPr="00A6367E" w:rsidRDefault="00631539" w:rsidP="00631539">
      <w:pPr>
        <w:pStyle w:val="NormalWeb"/>
        <w:shd w:val="clear" w:color="auto" w:fill="FFFFFF"/>
        <w:spacing w:before="0" w:beforeAutospacing="0" w:after="0" w:afterAutospacing="0"/>
        <w:ind w:firstLine="375"/>
        <w:rPr>
          <w:rFonts w:ascii="GHEA Grapalat" w:hAnsi="GHEA Grapalat"/>
          <w:color w:val="000000"/>
          <w:sz w:val="18"/>
          <w:szCs w:val="18"/>
          <w:lang w:val="hy-AM"/>
        </w:rPr>
      </w:pPr>
      <w:r w:rsidRPr="00A6367E">
        <w:rPr>
          <w:rFonts w:ascii="GHEA Grapalat" w:hAnsi="GHEA Grapalat"/>
          <w:color w:val="000000"/>
          <w:sz w:val="18"/>
          <w:szCs w:val="18"/>
          <w:lang w:val="hy-AM"/>
        </w:rPr>
        <w:t>2) պահանջը ներկայացվել է երաշխիքով սահմանված ժամկետի ավարտից հետո:</w:t>
      </w: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r w:rsidRPr="00A6367E">
        <w:rPr>
          <w:rFonts w:ascii="GHEA Grapalat" w:hAnsi="GHEA Grapalat"/>
          <w:color w:val="000000"/>
          <w:sz w:val="18"/>
          <w:szCs w:val="18"/>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r w:rsidRPr="00A6367E">
        <w:rPr>
          <w:rFonts w:ascii="GHEA Grapalat" w:hAnsi="GHEA Grapalat"/>
          <w:color w:val="000000"/>
          <w:sz w:val="18"/>
          <w:szCs w:val="18"/>
          <w:lang w:val="hy-AM"/>
        </w:rPr>
        <w:t>10. Սույն երաշխիքի նկատմամբ կիրառվում են Հայաստանի Հանրապետության քաղաքացիական օրենսգրքի համապատասխան դրույթները:</w:t>
      </w: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r w:rsidRPr="00A6367E">
        <w:rPr>
          <w:rFonts w:ascii="GHEA Grapalat" w:hAnsi="GHEA Grapalat"/>
          <w:color w:val="000000"/>
          <w:sz w:val="18"/>
          <w:szCs w:val="18"/>
          <w:lang w:val="hy-AM"/>
        </w:rPr>
        <w:t>11. Սույն երաշխիքի կապակցությամբ ծագող վեճերը ենթակա են լուծման Հայաստանի Հանրապետության օրենսդրությամբ սահմանված կարգով:</w:t>
      </w: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u w:val="single"/>
          <w:lang w:val="hy-AM"/>
        </w:rPr>
      </w:pPr>
      <w:r w:rsidRPr="00A6367E">
        <w:rPr>
          <w:rFonts w:ascii="GHEA Grapalat" w:hAnsi="GHEA Grapalat"/>
          <w:color w:val="000000"/>
          <w:sz w:val="18"/>
          <w:szCs w:val="18"/>
          <w:lang w:val="hy-AM"/>
        </w:rPr>
        <w:t xml:space="preserve">Գործադիր մարմնի ղեկավար  </w:t>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p>
    <w:p w:rsidR="00631539" w:rsidRPr="00A6367E" w:rsidRDefault="00631539" w:rsidP="00631539">
      <w:pPr>
        <w:pStyle w:val="NormalWeb"/>
        <w:shd w:val="clear" w:color="auto" w:fill="FFFFFF"/>
        <w:spacing w:before="0" w:beforeAutospacing="0" w:after="0" w:afterAutospacing="0"/>
        <w:ind w:firstLine="375"/>
        <w:jc w:val="both"/>
        <w:rPr>
          <w:rFonts w:ascii="GHEA Grapalat" w:hAnsi="GHEA Grapalat"/>
          <w:color w:val="000000"/>
          <w:sz w:val="18"/>
          <w:szCs w:val="18"/>
          <w:lang w:val="hy-AM"/>
        </w:rPr>
      </w:pP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r w:rsidRPr="00A6367E">
        <w:rPr>
          <w:rFonts w:ascii="GHEA Grapalat" w:hAnsi="GHEA Grapalat"/>
          <w:color w:val="000000"/>
          <w:sz w:val="18"/>
          <w:szCs w:val="18"/>
          <w:u w:val="single"/>
          <w:lang w:val="hy-AM"/>
        </w:rPr>
        <w:tab/>
      </w:r>
    </w:p>
    <w:p w:rsidR="00631539" w:rsidRPr="00A6367E" w:rsidRDefault="00631539" w:rsidP="00631539">
      <w:pPr>
        <w:pStyle w:val="NormalWeb"/>
        <w:shd w:val="clear" w:color="auto" w:fill="FFFFFF"/>
        <w:spacing w:before="0" w:beforeAutospacing="0" w:after="0" w:afterAutospacing="0"/>
        <w:rPr>
          <w:rFonts w:ascii="GHEA Grapalat" w:hAnsi="GHEA Grapalat" w:cs="Sylfaen"/>
          <w:sz w:val="18"/>
          <w:szCs w:val="18"/>
          <w:vertAlign w:val="superscript"/>
          <w:lang w:val="hy-AM"/>
        </w:rPr>
      </w:pPr>
      <w:r w:rsidRPr="00A6367E">
        <w:rPr>
          <w:rFonts w:ascii="GHEA Grapalat" w:hAnsi="GHEA Grapalat" w:cs="Sylfaen"/>
          <w:sz w:val="18"/>
          <w:szCs w:val="18"/>
          <w:vertAlign w:val="superscript"/>
          <w:lang w:val="hy-AM"/>
        </w:rPr>
        <w:t xml:space="preserve">                                                        ամիսը, ամսաթիվը, տարեթիվը</w:t>
      </w:r>
    </w:p>
    <w:p w:rsidR="00631539" w:rsidRPr="00A6367E" w:rsidRDefault="00631539" w:rsidP="00631539">
      <w:pPr>
        <w:pStyle w:val="BodyTextIndent3"/>
        <w:spacing w:line="240" w:lineRule="auto"/>
        <w:rPr>
          <w:rFonts w:ascii="GHEA Grapalat" w:hAnsi="GHEA Grapalat"/>
          <w:b/>
          <w:sz w:val="18"/>
          <w:szCs w:val="18"/>
          <w:lang w:val="hy-AM"/>
        </w:rPr>
      </w:pPr>
    </w:p>
    <w:p w:rsidR="00631539" w:rsidRPr="00631539" w:rsidRDefault="00631539" w:rsidP="00631539">
      <w:pPr>
        <w:jc w:val="both"/>
        <w:rPr>
          <w:rFonts w:ascii="GHEA Grapalat" w:hAnsi="GHEA Grapalat" w:cs="Sylfaen"/>
          <w:i/>
          <w:sz w:val="16"/>
          <w:szCs w:val="16"/>
          <w:u w:val="single"/>
          <w:lang w:val="hy-AM"/>
        </w:rPr>
      </w:pPr>
      <w:r w:rsidRPr="00631539">
        <w:rPr>
          <w:rFonts w:ascii="GHEA Grapalat" w:hAnsi="GHEA Grapalat" w:cs="Sylfaen"/>
          <w:i/>
          <w:sz w:val="16"/>
          <w:szCs w:val="16"/>
          <w:lang w:val="hy-AM"/>
        </w:rPr>
        <w:t xml:space="preserve">* Եթե գնման առարկա է հանդիսանում շինարարական ծրագրերի տեխնիկական հսկողության ծառայությունների ձեռքբերումը, ապա կետը </w:t>
      </w:r>
      <w:r w:rsidRPr="00712340">
        <w:rPr>
          <w:rFonts w:ascii="GHEA Grapalat" w:hAnsi="GHEA Grapalat" w:cs="Sylfaen"/>
          <w:i/>
          <w:sz w:val="16"/>
          <w:szCs w:val="16"/>
          <w:lang w:val="x-none"/>
        </w:rPr>
        <w:t xml:space="preserve">շարադրվում է հետևյալ խմբագրությամբ՝ </w:t>
      </w:r>
      <w:r w:rsidRPr="00631539">
        <w:rPr>
          <w:rFonts w:ascii="GHEA Grapalat" w:hAnsi="GHEA Grapalat" w:cs="Sylfaen"/>
          <w:i/>
          <w:sz w:val="16"/>
          <w:szCs w:val="16"/>
          <w:lang w:val="hy-AM"/>
        </w:rPr>
        <w:t xml:space="preserve">«5. Երաշխիքը գործում է բենեֆիցիարի և պրինցիպալի միջև N  </w:t>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r w:rsidRPr="00631539">
        <w:rPr>
          <w:rFonts w:ascii="GHEA Grapalat" w:hAnsi="GHEA Grapalat" w:cs="Sylfaen"/>
          <w:i/>
          <w:sz w:val="16"/>
          <w:szCs w:val="16"/>
          <w:u w:val="single"/>
          <w:lang w:val="hy-AM"/>
        </w:rPr>
        <w:tab/>
      </w:r>
    </w:p>
    <w:p w:rsidR="00631539" w:rsidRPr="00712340" w:rsidRDefault="00631539" w:rsidP="006315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12340">
        <w:rPr>
          <w:rFonts w:ascii="GHEA Grapalat" w:hAnsi="GHEA Grapalat" w:cs="Sylfaen"/>
          <w:vertAlign w:val="superscript"/>
          <w:lang w:val="hy-AM"/>
        </w:rPr>
        <w:t>կնքվելիք պայմանագրի համարը</w:t>
      </w:r>
    </w:p>
    <w:p w:rsidR="00631539" w:rsidRPr="00631539" w:rsidRDefault="00631539" w:rsidP="00631539">
      <w:pPr>
        <w:jc w:val="both"/>
        <w:rPr>
          <w:rFonts w:ascii="GHEA Grapalat" w:hAnsi="GHEA Grapalat" w:cs="Sylfaen"/>
          <w:i/>
          <w:sz w:val="16"/>
          <w:szCs w:val="16"/>
          <w:lang w:val="hy-AM"/>
        </w:rPr>
      </w:pPr>
      <w:r w:rsidRPr="00631539">
        <w:rPr>
          <w:rFonts w:ascii="GHEA Grapalat" w:hAnsi="GHEA Grapalat" w:cs="Sylfaen"/>
          <w:i/>
          <w:sz w:val="16"/>
          <w:szCs w:val="16"/>
          <w:lang w:val="hy-AM"/>
        </w:rPr>
        <w:t>ծածկագրով կնքված պայմանագիրն ուժի մեջ մտնելու օրվանից մինչև պայմանագրով պրինցիպալի կողմից պայմանագրով ստանձնած պարտավորությունների ամբողջական կատարմանը հաջորդող քսաներորդ աշխատանքային օրը ներառյալ:».</w:t>
      </w:r>
    </w:p>
    <w:p w:rsidR="00A6367E" w:rsidRPr="006B1E88" w:rsidRDefault="00A6367E" w:rsidP="00631539">
      <w:pPr>
        <w:jc w:val="right"/>
        <w:rPr>
          <w:rFonts w:ascii="GHEA Grapalat" w:hAnsi="GHEA Grapalat" w:cs="GHEA Grapalat"/>
          <w:i/>
          <w:sz w:val="18"/>
          <w:szCs w:val="18"/>
          <w:lang w:val="hy-AM"/>
        </w:rPr>
      </w:pPr>
    </w:p>
    <w:p w:rsidR="00631539" w:rsidRPr="00712340" w:rsidRDefault="00631539" w:rsidP="00631539">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Հավելված 5.1</w:t>
      </w:r>
    </w:p>
    <w:p w:rsidR="00631539" w:rsidRPr="00712340" w:rsidRDefault="00631539" w:rsidP="00631539">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w:t>
      </w:r>
      <w:r w:rsidR="00B04447">
        <w:rPr>
          <w:rFonts w:ascii="GHEA Grapalat" w:hAnsi="GHEA Grapalat" w:cs="Sylfaen"/>
          <w:b/>
          <w:lang w:val="hy-AM"/>
        </w:rPr>
        <w:t>ՍՄԳՀ-ԳՀԾՁԲ-19/4-ՏՀ</w:t>
      </w:r>
      <w:r w:rsidRPr="00712340">
        <w:rPr>
          <w:rFonts w:ascii="GHEA Grapalat" w:hAnsi="GHEA Grapalat" w:cs="Sylfaen"/>
          <w:b/>
          <w:lang w:val="hy-AM"/>
        </w:rPr>
        <w:t>»*  ծածկագրով</w:t>
      </w:r>
    </w:p>
    <w:p w:rsidR="00631539" w:rsidRPr="00712340" w:rsidRDefault="00631539" w:rsidP="0063153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712340">
        <w:rPr>
          <w:rFonts w:ascii="GHEA Grapalat" w:hAnsi="GHEA Grapalat" w:cs="Sylfaen"/>
          <w:b/>
          <w:lang w:val="hy-AM"/>
        </w:rPr>
        <w:t xml:space="preserve"> հրավերի</w:t>
      </w:r>
    </w:p>
    <w:p w:rsidR="00631539" w:rsidRPr="00712340" w:rsidRDefault="00631539" w:rsidP="00631539">
      <w:pPr>
        <w:jc w:val="center"/>
        <w:rPr>
          <w:rFonts w:ascii="GHEA Grapalat" w:hAnsi="GHEA Grapalat" w:cs="GHEA Grapalat"/>
          <w:b/>
          <w:sz w:val="20"/>
          <w:szCs w:val="20"/>
          <w:lang w:val="hy-AM"/>
        </w:rPr>
      </w:pPr>
      <w:r w:rsidRPr="00712340">
        <w:rPr>
          <w:rFonts w:ascii="GHEA Grapalat" w:hAnsi="GHEA Grapalat" w:cs="GHEA Grapalat"/>
          <w:b/>
          <w:sz w:val="18"/>
          <w:szCs w:val="18"/>
          <w:lang w:val="hy-AM"/>
        </w:rPr>
        <w:t xml:space="preserve">       </w:t>
      </w:r>
      <w:r w:rsidRPr="00712340">
        <w:rPr>
          <w:rFonts w:ascii="GHEA Grapalat" w:hAnsi="GHEA Grapalat" w:cs="GHEA Grapalat"/>
          <w:b/>
          <w:sz w:val="20"/>
          <w:szCs w:val="20"/>
          <w:lang w:val="hy-AM"/>
        </w:rPr>
        <w:t xml:space="preserve">ՏՈւԺԱՆՔԻ ՄԱՍԻՆ ՀԱՄԱՁԱՅՆԱԳԻՐ </w:t>
      </w:r>
    </w:p>
    <w:p w:rsidR="00631539" w:rsidRPr="00712340" w:rsidRDefault="00631539" w:rsidP="00631539">
      <w:pPr>
        <w:jc w:val="center"/>
        <w:rPr>
          <w:rFonts w:ascii="GHEA Grapalat" w:hAnsi="GHEA Grapalat" w:cs="GHEA Grapalat"/>
          <w:b/>
          <w:sz w:val="20"/>
          <w:szCs w:val="20"/>
          <w:lang w:val="hy-AM"/>
        </w:rPr>
      </w:pPr>
      <w:r w:rsidRPr="00712340">
        <w:rPr>
          <w:rFonts w:ascii="GHEA Grapalat" w:hAnsi="GHEA Grapalat" w:cs="GHEA Grapalat"/>
          <w:sz w:val="20"/>
          <w:szCs w:val="20"/>
          <w:lang w:val="hy-AM"/>
        </w:rPr>
        <w:t xml:space="preserve">  </w:t>
      </w:r>
      <w:r w:rsidRPr="00712340">
        <w:rPr>
          <w:rFonts w:ascii="GHEA Grapalat" w:hAnsi="GHEA Grapalat" w:cs="GHEA Grapalat"/>
          <w:b/>
          <w:sz w:val="20"/>
          <w:szCs w:val="20"/>
          <w:lang w:val="hy-AM"/>
        </w:rPr>
        <w:t xml:space="preserve"> </w:t>
      </w:r>
      <w:r w:rsidRPr="00631539">
        <w:rPr>
          <w:rFonts w:ascii="GHEA Grapalat" w:hAnsi="GHEA Grapalat" w:cs="GHEA Grapalat"/>
          <w:b/>
          <w:sz w:val="18"/>
          <w:szCs w:val="18"/>
          <w:lang w:val="hy-AM"/>
        </w:rPr>
        <w:t xml:space="preserve">         </w:t>
      </w:r>
      <w:r w:rsidRPr="00712340">
        <w:rPr>
          <w:rFonts w:ascii="GHEA Grapalat" w:hAnsi="GHEA Grapalat" w:cs="GHEA Grapalat"/>
          <w:b/>
          <w:sz w:val="18"/>
          <w:szCs w:val="18"/>
          <w:lang w:val="hy-AM"/>
        </w:rPr>
        <w:t>(</w:t>
      </w:r>
      <w:r w:rsidRPr="00631539">
        <w:rPr>
          <w:rFonts w:ascii="GHEA Grapalat" w:hAnsi="GHEA Grapalat" w:cs="GHEA Grapalat"/>
          <w:b/>
          <w:sz w:val="18"/>
          <w:szCs w:val="18"/>
          <w:lang w:val="hy-AM"/>
        </w:rPr>
        <w:t xml:space="preserve">պայմանագրի </w:t>
      </w:r>
      <w:r w:rsidRPr="00712340">
        <w:rPr>
          <w:rFonts w:ascii="GHEA Grapalat" w:hAnsi="GHEA Grapalat" w:cs="GHEA Grapalat"/>
          <w:b/>
          <w:sz w:val="18"/>
          <w:szCs w:val="18"/>
          <w:lang w:val="hy-AM"/>
        </w:rPr>
        <w:t>ապահովում)</w:t>
      </w:r>
    </w:p>
    <w:p w:rsidR="00631539" w:rsidRPr="00712340" w:rsidRDefault="00631539" w:rsidP="00631539">
      <w:pPr>
        <w:rPr>
          <w:rFonts w:ascii="GHEA Grapalat" w:hAnsi="GHEA Grapalat" w:cs="GHEA Grapalat"/>
          <w:b/>
          <w:sz w:val="20"/>
          <w:szCs w:val="20"/>
          <w:lang w:val="hy-AM"/>
        </w:rPr>
      </w:pPr>
    </w:p>
    <w:p w:rsidR="00631539" w:rsidRPr="00712340" w:rsidRDefault="00631539" w:rsidP="00631539">
      <w:pPr>
        <w:rPr>
          <w:rFonts w:ascii="GHEA Grapalat" w:hAnsi="GHEA Grapalat" w:cs="GHEA Grapalat"/>
          <w:sz w:val="20"/>
          <w:szCs w:val="20"/>
          <w:lang w:val="hy-AM"/>
        </w:rPr>
      </w:pPr>
      <w:r w:rsidRPr="00712340">
        <w:rPr>
          <w:rFonts w:ascii="GHEA Grapalat" w:hAnsi="GHEA Grapalat" w:cs="GHEA Grapalat"/>
          <w:sz w:val="20"/>
          <w:szCs w:val="20"/>
          <w:lang w:val="hy-AM"/>
        </w:rPr>
        <w:t xml:space="preserve">     ք. Երևան</w:t>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lang w:val="hy-AM"/>
        </w:rPr>
        <w:t xml:space="preserve"> 20   թ.**</w:t>
      </w:r>
    </w:p>
    <w:p w:rsidR="00631539" w:rsidRPr="00712340" w:rsidRDefault="00631539" w:rsidP="00631539">
      <w:pPr>
        <w:rPr>
          <w:rFonts w:ascii="GHEA Grapalat" w:hAnsi="GHEA Grapalat" w:cs="GHEA Grapalat"/>
          <w:sz w:val="20"/>
          <w:szCs w:val="20"/>
          <w:lang w:val="hy-AM"/>
        </w:rPr>
      </w:pPr>
    </w:p>
    <w:p w:rsidR="00631539" w:rsidRPr="00712340" w:rsidRDefault="00631539" w:rsidP="00631539">
      <w:pPr>
        <w:jc w:val="both"/>
        <w:rPr>
          <w:rFonts w:ascii="GHEA Grapalat" w:hAnsi="GHEA Grapalat" w:cs="GHEA Grapalat"/>
          <w:sz w:val="20"/>
          <w:szCs w:val="20"/>
          <w:u w:val="single"/>
          <w:vertAlign w:val="subscript"/>
          <w:lang w:val="hy-AM"/>
        </w:rPr>
      </w:pP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vertAlign w:val="subscript"/>
          <w:lang w:val="hy-AM"/>
        </w:rPr>
        <w:t xml:space="preserve">, </w:t>
      </w:r>
      <w:r w:rsidRPr="00712340">
        <w:rPr>
          <w:rFonts w:ascii="GHEA Grapalat" w:hAnsi="GHEA Grapalat" w:cs="GHEA Grapalat"/>
          <w:sz w:val="20"/>
          <w:szCs w:val="20"/>
          <w:lang w:val="hy-AM"/>
        </w:rPr>
        <w:t xml:space="preserve">ի դեմս Ընկերության տնօրեն </w:t>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p>
    <w:p w:rsidR="00631539" w:rsidRPr="00712340" w:rsidRDefault="00631539" w:rsidP="00631539">
      <w:pPr>
        <w:jc w:val="both"/>
        <w:rPr>
          <w:rFonts w:ascii="GHEA Grapalat" w:hAnsi="GHEA Grapalat" w:cs="GHEA Grapalat"/>
          <w:sz w:val="20"/>
          <w:szCs w:val="20"/>
          <w:lang w:val="hy-AM"/>
        </w:rPr>
      </w:pPr>
      <w:r w:rsidRPr="00712340">
        <w:rPr>
          <w:rFonts w:ascii="GHEA Grapalat" w:hAnsi="GHEA Grapalat"/>
          <w:sz w:val="20"/>
          <w:szCs w:val="20"/>
          <w:vertAlign w:val="superscript"/>
          <w:lang w:val="hy-AM"/>
        </w:rPr>
        <w:t xml:space="preserve">       Ընկերության անվանումը</w:t>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t xml:space="preserve">    </w:t>
      </w:r>
      <w:r w:rsidRPr="00712340">
        <w:rPr>
          <w:rFonts w:ascii="GHEA Grapalat" w:hAnsi="GHEA Grapalat"/>
          <w:sz w:val="20"/>
          <w:szCs w:val="20"/>
          <w:vertAlign w:val="superscript"/>
          <w:lang w:val="hy-AM"/>
        </w:rPr>
        <w:t>Ընկերության տնօրենի անուն ազգանունը, անձնագրային տվյալները</w:t>
      </w:r>
      <w:r w:rsidRPr="00712340">
        <w:rPr>
          <w:rFonts w:ascii="GHEA Grapalat" w:hAnsi="GHEA Grapalat" w:cs="GHEA Grapalat"/>
          <w:sz w:val="20"/>
          <w:szCs w:val="20"/>
          <w:vertAlign w:val="subscript"/>
          <w:lang w:val="hy-AM"/>
        </w:rPr>
        <w:t xml:space="preserve">, </w:t>
      </w:r>
      <w:r w:rsidRPr="0071234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539" w:rsidRPr="00712340" w:rsidRDefault="00631539" w:rsidP="00631539">
      <w:pPr>
        <w:ind w:firstLine="708"/>
        <w:jc w:val="both"/>
        <w:rPr>
          <w:rFonts w:ascii="GHEA Grapalat" w:hAnsi="GHEA Grapalat" w:cs="GHEA Grapalat"/>
          <w:sz w:val="20"/>
          <w:szCs w:val="20"/>
          <w:lang w:val="hy-AM"/>
        </w:rPr>
      </w:pPr>
    </w:p>
    <w:p w:rsidR="00631539" w:rsidRPr="00712340" w:rsidRDefault="00631539" w:rsidP="00631539">
      <w:pPr>
        <w:numPr>
          <w:ilvl w:val="0"/>
          <w:numId w:val="6"/>
        </w:numPr>
        <w:jc w:val="center"/>
        <w:rPr>
          <w:rFonts w:ascii="GHEA Grapalat" w:hAnsi="GHEA Grapalat" w:cs="GHEA Grapalat"/>
          <w:b/>
          <w:bCs/>
          <w:sz w:val="20"/>
          <w:szCs w:val="20"/>
          <w:lang w:val="pt-BR"/>
        </w:rPr>
      </w:pPr>
      <w:r w:rsidRPr="00712340">
        <w:rPr>
          <w:rFonts w:ascii="GHEA Grapalat" w:hAnsi="GHEA Grapalat" w:cs="GHEA Grapalat"/>
          <w:b/>
          <w:sz w:val="20"/>
          <w:szCs w:val="20"/>
          <w:lang w:val="hy-AM"/>
        </w:rPr>
        <w:t xml:space="preserve"> Հ</w:t>
      </w:r>
      <w:r w:rsidRPr="00712340">
        <w:rPr>
          <w:rFonts w:ascii="GHEA Grapalat" w:hAnsi="GHEA Grapalat" w:cs="GHEA Grapalat"/>
          <w:b/>
          <w:sz w:val="20"/>
          <w:szCs w:val="20"/>
        </w:rPr>
        <w:t>ամաձայնության առարկան</w:t>
      </w:r>
    </w:p>
    <w:p w:rsidR="00631539" w:rsidRPr="00712340" w:rsidRDefault="00631539" w:rsidP="00631539">
      <w:pPr>
        <w:jc w:val="both"/>
        <w:rPr>
          <w:rFonts w:ascii="GHEA Grapalat" w:hAnsi="GHEA Grapalat" w:cs="GHEA Grapalat"/>
          <w:b/>
          <w:bCs/>
          <w:sz w:val="20"/>
          <w:szCs w:val="20"/>
          <w:lang w:val="pt-BR"/>
        </w:rPr>
      </w:pPr>
      <w:r w:rsidRPr="00712340">
        <w:rPr>
          <w:rFonts w:ascii="GHEA Grapalat" w:hAnsi="GHEA Grapalat" w:cs="GHEA Grapalat"/>
          <w:sz w:val="20"/>
          <w:szCs w:val="20"/>
          <w:lang w:val="pt-BR"/>
        </w:rPr>
        <w:tab/>
      </w:r>
      <w:r w:rsidRPr="00712340">
        <w:rPr>
          <w:rFonts w:ascii="GHEA Grapalat" w:hAnsi="GHEA Grapalat" w:cs="GHEA Grapalat"/>
          <w:sz w:val="20"/>
          <w:szCs w:val="20"/>
          <w:lang w:val="pt-BR"/>
        </w:rPr>
        <w:tab/>
        <w:t xml:space="preserve">                               </w:t>
      </w:r>
    </w:p>
    <w:p w:rsidR="00631539" w:rsidRPr="00712340" w:rsidRDefault="00631539" w:rsidP="00631539">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1.1 Ընկերությունը մասնակցում է </w:t>
      </w:r>
      <w:r w:rsidRPr="00712340">
        <w:rPr>
          <w:rFonts w:ascii="GHEA Grapalat" w:hAnsi="GHEA Grapalat" w:cs="GHEA Grapalat"/>
          <w:sz w:val="20"/>
          <w:szCs w:val="20"/>
          <w:u w:val="single"/>
          <w:lang w:val="pt-BR"/>
        </w:rPr>
        <w:tab/>
      </w:r>
      <w:r w:rsidR="00C52759">
        <w:rPr>
          <w:rFonts w:ascii="GHEA Grapalat" w:hAnsi="GHEA Grapalat" w:cs="GHEA Grapalat"/>
          <w:sz w:val="20"/>
          <w:szCs w:val="20"/>
          <w:u w:val="single"/>
          <w:lang w:val="ru-RU"/>
        </w:rPr>
        <w:t>Գորայքի</w:t>
      </w:r>
      <w:r w:rsidR="00C52759" w:rsidRPr="00C52759">
        <w:rPr>
          <w:rFonts w:ascii="GHEA Grapalat" w:hAnsi="GHEA Grapalat" w:cs="GHEA Grapalat"/>
          <w:sz w:val="20"/>
          <w:szCs w:val="20"/>
          <w:u w:val="single"/>
          <w:lang w:val="pt-BR"/>
        </w:rPr>
        <w:t xml:space="preserve"> </w:t>
      </w:r>
      <w:r w:rsidR="00C52759">
        <w:rPr>
          <w:rFonts w:ascii="GHEA Grapalat" w:hAnsi="GHEA Grapalat" w:cs="GHEA Grapalat"/>
          <w:sz w:val="20"/>
          <w:szCs w:val="20"/>
          <w:u w:val="single"/>
          <w:lang w:val="ru-RU"/>
        </w:rPr>
        <w:t>համայնքապետարանը</w:t>
      </w:r>
      <w:r w:rsidRPr="00712340">
        <w:rPr>
          <w:rFonts w:ascii="GHEA Grapalat" w:hAnsi="GHEA Grapalat" w:cs="GHEA Grapalat"/>
          <w:sz w:val="20"/>
          <w:szCs w:val="20"/>
          <w:lang w:val="pt-BR"/>
        </w:rPr>
        <w:t xml:space="preserve">*  (այսուհետ` Պատվիրատու) կողմից </w:t>
      </w:r>
    </w:p>
    <w:p w:rsidR="00631539" w:rsidRPr="00712340" w:rsidRDefault="00631539" w:rsidP="00631539">
      <w:pPr>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կազմակերպված` </w:t>
      </w:r>
      <w:r w:rsidRPr="00712340">
        <w:rPr>
          <w:rFonts w:ascii="GHEA Grapalat" w:hAnsi="GHEA Grapalat" w:cs="GHEA Grapalat"/>
          <w:sz w:val="20"/>
          <w:szCs w:val="20"/>
          <w:u w:val="single"/>
          <w:lang w:val="pt-BR"/>
        </w:rPr>
        <w:t xml:space="preserve"> </w:t>
      </w:r>
      <w:r w:rsidR="00B04447">
        <w:rPr>
          <w:rFonts w:ascii="GHEA Grapalat" w:hAnsi="GHEA Grapalat" w:cs="GHEA Grapalat"/>
          <w:sz w:val="20"/>
          <w:szCs w:val="20"/>
          <w:u w:val="single"/>
          <w:lang w:val="pt-BR"/>
        </w:rPr>
        <w:t>ՍՄԳՀ-ԳՀԾՁԲ-19/4-ՏՀ</w:t>
      </w:r>
      <w:r w:rsidR="00C52759" w:rsidRPr="00C52759">
        <w:rPr>
          <w:rFonts w:ascii="GHEA Grapalat" w:hAnsi="GHEA Grapalat" w:cs="GHEA Grapalat"/>
          <w:sz w:val="20"/>
          <w:szCs w:val="20"/>
          <w:u w:val="single"/>
          <w:lang w:val="pt-BR"/>
        </w:rPr>
        <w:t xml:space="preserve"> </w:t>
      </w:r>
      <w:r w:rsidRPr="00712340">
        <w:rPr>
          <w:rFonts w:ascii="GHEA Grapalat" w:hAnsi="GHEA Grapalat" w:cs="GHEA Grapalat"/>
          <w:sz w:val="20"/>
          <w:szCs w:val="20"/>
          <w:lang w:val="pt-BR"/>
        </w:rPr>
        <w:t>* ծածկագրով գնման ընթացակարգին:</w:t>
      </w:r>
    </w:p>
    <w:p w:rsidR="00631539" w:rsidRPr="00712340" w:rsidRDefault="00631539" w:rsidP="00631539">
      <w:pPr>
        <w:ind w:firstLine="426"/>
        <w:jc w:val="both"/>
        <w:rPr>
          <w:rFonts w:ascii="GHEA Grapalat" w:hAnsi="GHEA Grapalat" w:cs="GHEA Grapalat"/>
          <w:color w:val="5B9BD5"/>
          <w:sz w:val="20"/>
          <w:szCs w:val="20"/>
          <w:lang w:val="hy-AM"/>
        </w:rPr>
      </w:pPr>
      <w:r w:rsidRPr="0071234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539" w:rsidRPr="00712340" w:rsidRDefault="00631539" w:rsidP="00631539">
      <w:pPr>
        <w:ind w:firstLine="426"/>
        <w:jc w:val="both"/>
        <w:rPr>
          <w:rFonts w:ascii="GHEA Grapalat" w:hAnsi="GHEA Grapalat" w:cs="GHEA Grapalat"/>
          <w:color w:val="000000"/>
          <w:sz w:val="20"/>
          <w:szCs w:val="20"/>
          <w:lang w:val="pt-BR"/>
        </w:rPr>
      </w:pPr>
      <w:r w:rsidRPr="00712340">
        <w:rPr>
          <w:rFonts w:ascii="GHEA Grapalat" w:hAnsi="GHEA Grapalat" w:cs="GHEA Grapalat"/>
          <w:color w:val="000000"/>
          <w:sz w:val="20"/>
          <w:szCs w:val="20"/>
          <w:lang w:val="pt-BR"/>
        </w:rPr>
        <w:t>1.3 Ընկերությունը</w:t>
      </w:r>
      <w:r w:rsidRPr="00712340">
        <w:rPr>
          <w:rFonts w:ascii="GHEA Grapalat" w:hAnsi="GHEA Grapalat" w:cs="GHEA Grapalat"/>
          <w:color w:val="000000"/>
          <w:sz w:val="20"/>
          <w:szCs w:val="20"/>
          <w:lang w:val="hy-AM"/>
        </w:rPr>
        <w:t xml:space="preserve"> սույն </w:t>
      </w:r>
      <w:r w:rsidRPr="00712340">
        <w:rPr>
          <w:rFonts w:ascii="GHEA Grapalat" w:hAnsi="GHEA Grapalat" w:cs="GHEA Grapalat"/>
          <w:color w:val="000000"/>
          <w:sz w:val="20"/>
          <w:szCs w:val="20"/>
          <w:lang w:val="pt-BR"/>
        </w:rPr>
        <w:t>տուժանքի համաձայնագ</w:t>
      </w:r>
      <w:r w:rsidRPr="00712340">
        <w:rPr>
          <w:rFonts w:ascii="GHEA Grapalat" w:hAnsi="GHEA Grapalat" w:cs="GHEA Grapalat"/>
          <w:color w:val="000000"/>
          <w:sz w:val="20"/>
          <w:szCs w:val="20"/>
          <w:lang w:val="hy-AM"/>
        </w:rPr>
        <w:t>ր</w:t>
      </w:r>
      <w:r w:rsidRPr="00712340">
        <w:rPr>
          <w:rFonts w:ascii="GHEA Grapalat" w:hAnsi="GHEA Grapalat" w:cs="GHEA Grapalat"/>
          <w:color w:val="000000"/>
          <w:sz w:val="20"/>
          <w:szCs w:val="20"/>
          <w:lang w:val="pt-BR"/>
        </w:rPr>
        <w:t>ի</w:t>
      </w:r>
      <w:r w:rsidRPr="00712340">
        <w:rPr>
          <w:rFonts w:ascii="GHEA Grapalat" w:hAnsi="GHEA Grapalat" w:cs="GHEA Grapalat"/>
          <w:color w:val="000000"/>
          <w:sz w:val="20"/>
          <w:szCs w:val="20"/>
          <w:lang w:val="hy-AM"/>
        </w:rPr>
        <w:t xml:space="preserve">ն կից ներկայացվող վճարման պահանջագրի </w:t>
      </w:r>
      <w:r w:rsidRPr="00631539">
        <w:rPr>
          <w:rFonts w:ascii="GHEA Grapalat" w:hAnsi="GHEA Grapalat" w:cs="GHEA Grapalat"/>
          <w:color w:val="000000"/>
          <w:sz w:val="20"/>
          <w:szCs w:val="20"/>
          <w:lang w:val="hy-AM"/>
        </w:rPr>
        <w:t>(</w:t>
      </w:r>
      <w:r w:rsidRPr="00712340">
        <w:rPr>
          <w:rFonts w:ascii="GHEA Grapalat" w:hAnsi="GHEA Grapalat" w:cs="GHEA Grapalat"/>
          <w:color w:val="000000"/>
          <w:sz w:val="20"/>
          <w:szCs w:val="20"/>
          <w:lang w:val="hy-AM"/>
        </w:rPr>
        <w:t>այսուհետ` Պահանջագիր</w:t>
      </w:r>
      <w:r w:rsidRPr="00631539">
        <w:rPr>
          <w:rFonts w:ascii="GHEA Grapalat" w:hAnsi="GHEA Grapalat" w:cs="GHEA Grapalat"/>
          <w:color w:val="000000"/>
          <w:sz w:val="20"/>
          <w:szCs w:val="20"/>
          <w:lang w:val="hy-AM"/>
        </w:rPr>
        <w:t>)</w:t>
      </w:r>
      <w:r w:rsidRPr="00712340">
        <w:rPr>
          <w:rFonts w:ascii="GHEA Grapalat" w:hAnsi="GHEA Grapalat" w:cs="GHEA Grapalat"/>
          <w:color w:val="000000"/>
          <w:sz w:val="20"/>
          <w:szCs w:val="20"/>
          <w:lang w:val="hy-AM"/>
        </w:rPr>
        <w:t xml:space="preserve"> ստորագրմամբ անհետկանչելիորեն  համաձայնվում է, որ </w:t>
      </w:r>
    </w:p>
    <w:p w:rsidR="00631539" w:rsidRPr="00712340" w:rsidRDefault="00631539" w:rsidP="00631539">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539" w:rsidRPr="00712340" w:rsidRDefault="00631539" w:rsidP="00631539">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12340">
        <w:rPr>
          <w:rFonts w:ascii="GHEA Grapalat" w:hAnsi="GHEA Grapalat" w:cs="GHEA Grapalat"/>
          <w:color w:val="000000"/>
          <w:sz w:val="20"/>
          <w:szCs w:val="20"/>
          <w:lang w:val="pt-BR"/>
        </w:rPr>
        <w:t>Ընկերության</w:t>
      </w:r>
      <w:r w:rsidRPr="00712340">
        <w:rPr>
          <w:rFonts w:ascii="GHEA Grapalat" w:hAnsi="GHEA Grapalat" w:cs="GHEA Grapalat"/>
          <w:color w:val="000000"/>
          <w:sz w:val="20"/>
          <w:szCs w:val="20"/>
          <w:lang w:val="hy-AM"/>
        </w:rPr>
        <w:t xml:space="preserve"> հաշվից  գանձելու համար՝ առանց լրացուցիչ ակցեպտավորման: </w:t>
      </w:r>
    </w:p>
    <w:p w:rsidR="00631539" w:rsidRPr="00712340" w:rsidRDefault="00631539" w:rsidP="00631539">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գ)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539" w:rsidRPr="00712340" w:rsidRDefault="00631539" w:rsidP="00631539">
      <w:pPr>
        <w:ind w:left="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դ)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539" w:rsidRPr="00712340" w:rsidRDefault="00631539" w:rsidP="00631539">
      <w:pPr>
        <w:ind w:firstLine="426"/>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539" w:rsidRPr="00712340" w:rsidRDefault="00631539" w:rsidP="00631539">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12340">
        <w:rPr>
          <w:rFonts w:ascii="GHEA Grapalat" w:hAnsi="GHEA Grapalat" w:cs="GHEA Grapalat"/>
          <w:sz w:val="20"/>
          <w:szCs w:val="20"/>
          <w:lang w:val="hy-AM"/>
        </w:rPr>
        <w:t xml:space="preserve">Պահանջագիրը բնօրինակներով </w:t>
      </w:r>
      <w:r w:rsidRPr="00712340">
        <w:rPr>
          <w:rFonts w:ascii="GHEA Grapalat" w:hAnsi="GHEA Grapalat" w:cs="GHEA Grapalat"/>
          <w:sz w:val="20"/>
          <w:szCs w:val="20"/>
          <w:lang w:val="pt-BR"/>
        </w:rPr>
        <w:t xml:space="preserve">ներկայացնում է </w:t>
      </w:r>
      <w:r w:rsidRPr="00712340">
        <w:rPr>
          <w:rFonts w:ascii="GHEA Grapalat" w:hAnsi="GHEA Grapalat" w:cs="GHEA Grapalat"/>
          <w:sz w:val="20"/>
          <w:szCs w:val="20"/>
          <w:lang w:val="hy-AM"/>
        </w:rPr>
        <w:t>Վճարող Բանկին</w:t>
      </w:r>
      <w:r w:rsidRPr="007123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12340">
        <w:rPr>
          <w:rFonts w:ascii="GHEA Grapalat" w:hAnsi="GHEA Grapalat" w:cs="GHEA Grapalat"/>
          <w:sz w:val="20"/>
          <w:szCs w:val="20"/>
          <w:lang w:val="hy-AM"/>
        </w:rPr>
        <w:t>Պահանջագիրը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էլեկտրոնային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թվային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ստորագրությամբ</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հաստատված</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լինելու</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դեպքում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դրանք</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Վճարող</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Բանկին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են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ներկայացվում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էլեկտրոնային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կրիչներով</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ինչպես</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նաև</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դրանցից</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արտատպված</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թղթային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տարբերակներով</w:t>
      </w:r>
      <w:r w:rsidRPr="00712340">
        <w:rPr>
          <w:rFonts w:ascii="GHEA Grapalat" w:hAnsi="GHEA Grapalat" w:cs="GHEA Grapalat"/>
          <w:sz w:val="20"/>
          <w:szCs w:val="20"/>
          <w:lang w:val="pt-BR"/>
        </w:rPr>
        <w:t>:</w:t>
      </w:r>
    </w:p>
    <w:p w:rsidR="00631539" w:rsidRPr="00712340" w:rsidRDefault="00631539" w:rsidP="00631539">
      <w:pPr>
        <w:numPr>
          <w:ilvl w:val="1"/>
          <w:numId w:val="25"/>
        </w:numPr>
        <w:ind w:left="0"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539" w:rsidRPr="00712340" w:rsidRDefault="00631539" w:rsidP="00631539">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hy-AM"/>
        </w:rPr>
        <w:t>Վճարող Բանկի կողմից Պ</w:t>
      </w:r>
      <w:r w:rsidRPr="00712340">
        <w:rPr>
          <w:rFonts w:ascii="GHEA Grapalat" w:hAnsi="GHEA Grapalat" w:cs="GHEA Grapalat"/>
          <w:sz w:val="20"/>
          <w:szCs w:val="20"/>
          <w:lang w:val="pt-BR"/>
        </w:rPr>
        <w:t xml:space="preserve">ահանջագրում նշված գումարի վճարման հետևանքով </w:t>
      </w:r>
      <w:r w:rsidRPr="00712340">
        <w:rPr>
          <w:rFonts w:ascii="GHEA Grapalat" w:hAnsi="GHEA Grapalat" w:cs="GHEA Grapalat"/>
          <w:sz w:val="20"/>
          <w:szCs w:val="20"/>
          <w:lang w:val="hy-AM"/>
        </w:rPr>
        <w:t xml:space="preserve">Ընկերության </w:t>
      </w:r>
      <w:r w:rsidRPr="00712340">
        <w:rPr>
          <w:rFonts w:ascii="GHEA Grapalat" w:hAnsi="GHEA Grapalat" w:cs="GHEA Grapalat"/>
          <w:sz w:val="20"/>
          <w:szCs w:val="20"/>
          <w:lang w:val="pt-BR"/>
        </w:rPr>
        <w:t xml:space="preserve">առաջացած ռիսկերի (Ընկերության կրած վնասների) </w:t>
      </w:r>
      <w:r w:rsidRPr="00712340">
        <w:rPr>
          <w:rFonts w:ascii="GHEA Grapalat" w:hAnsi="GHEA Grapalat" w:cs="GHEA Grapalat"/>
          <w:sz w:val="20"/>
          <w:szCs w:val="20"/>
          <w:lang w:val="hy-AM"/>
        </w:rPr>
        <w:t xml:space="preserve">և բացասական հետևանքների </w:t>
      </w:r>
      <w:r w:rsidRPr="00712340">
        <w:rPr>
          <w:rFonts w:ascii="GHEA Grapalat" w:hAnsi="GHEA Grapalat" w:cs="GHEA Grapalat"/>
          <w:sz w:val="20"/>
          <w:szCs w:val="20"/>
          <w:lang w:val="pt-BR"/>
        </w:rPr>
        <w:t>համար Բանկը</w:t>
      </w:r>
      <w:r w:rsidRPr="00712340">
        <w:rPr>
          <w:rFonts w:ascii="GHEA Grapalat" w:hAnsi="GHEA Grapalat" w:cs="GHEA Grapalat"/>
          <w:sz w:val="20"/>
          <w:szCs w:val="20"/>
          <w:lang w:val="hy-AM"/>
        </w:rPr>
        <w:t xml:space="preserve"> որևէ</w:t>
      </w:r>
      <w:r w:rsidRPr="00712340">
        <w:rPr>
          <w:rFonts w:ascii="GHEA Grapalat" w:hAnsi="GHEA Grapalat" w:cs="GHEA Grapalat"/>
          <w:sz w:val="20"/>
          <w:szCs w:val="20"/>
          <w:lang w:val="pt-BR"/>
        </w:rPr>
        <w:t xml:space="preserve"> պատասխանատվություն չի կրում</w:t>
      </w:r>
      <w:r w:rsidRPr="00712340">
        <w:rPr>
          <w:rFonts w:ascii="GHEA Grapalat" w:hAnsi="GHEA Grapalat" w:cs="GHEA Grapalat"/>
          <w:sz w:val="20"/>
          <w:szCs w:val="20"/>
          <w:lang w:val="hy-AM"/>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539" w:rsidRPr="00712340" w:rsidRDefault="00631539" w:rsidP="00631539">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hy-AM"/>
        </w:rPr>
        <w:t>Այն դեպքում</w:t>
      </w:r>
      <w:r w:rsidRPr="00712340">
        <w:rPr>
          <w:rFonts w:ascii="GHEA Grapalat" w:hAnsi="GHEA Grapalat" w:cs="GHEA Grapalat"/>
          <w:sz w:val="20"/>
          <w:szCs w:val="20"/>
          <w:lang w:val="pt-BR"/>
        </w:rPr>
        <w:t>,</w:t>
      </w:r>
      <w:r w:rsidRPr="00712340">
        <w:rPr>
          <w:rFonts w:ascii="GHEA Grapalat" w:hAnsi="GHEA Grapalat" w:cs="GHEA Grapalat"/>
          <w:sz w:val="20"/>
          <w:szCs w:val="20"/>
          <w:lang w:val="hy-AM"/>
        </w:rPr>
        <w:t xml:space="preserve"> երբ Ընկերության հաշվի միջոցները չեն բավարարում</w:t>
      </w:r>
      <w:r w:rsidRPr="00712340">
        <w:rPr>
          <w:rFonts w:ascii="GHEA Grapalat" w:hAnsi="GHEA Grapalat" w:cs="GHEA Grapalat"/>
          <w:sz w:val="20"/>
          <w:szCs w:val="20"/>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Վճարող</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բանկը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վճարման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պահանջագիրը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ստանալուց</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հետո՝</w:t>
      </w:r>
      <w:r w:rsidRPr="00712340">
        <w:rPr>
          <w:rFonts w:ascii="GHEA Grapalat" w:hAnsi="GHEA Grapalat" w:cs="GHEA Grapalat"/>
          <w:sz w:val="20"/>
          <w:szCs w:val="20"/>
          <w:lang w:val="pt-BR"/>
        </w:rPr>
        <w:t xml:space="preserve"> 2 (</w:t>
      </w:r>
      <w:r w:rsidRPr="00712340">
        <w:rPr>
          <w:rFonts w:ascii="GHEA Grapalat" w:hAnsi="GHEA Grapalat" w:cs="GHEA Grapalat"/>
          <w:sz w:val="20"/>
          <w:szCs w:val="20"/>
        </w:rPr>
        <w:t>երկու</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աշխատանքային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օրվա</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ընթացքում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պետք</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տեղեկացնի</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Պատվիրատուին՝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գրավոր</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ձևով</w:t>
      </w:r>
      <w:r w:rsidRPr="00712340">
        <w:rPr>
          <w:rFonts w:ascii="GHEA Grapalat" w:hAnsi="GHEA Grapalat" w:cs="GHEA Grapalat"/>
          <w:sz w:val="20"/>
          <w:szCs w:val="20"/>
          <w:lang w:val="pt-BR"/>
        </w:rPr>
        <w:t>:</w:t>
      </w:r>
    </w:p>
    <w:p w:rsidR="00631539" w:rsidRPr="00712340" w:rsidRDefault="00631539" w:rsidP="00631539">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Սույն համաձայնագիրը և կից </w:t>
      </w:r>
      <w:r w:rsidRPr="00712340">
        <w:rPr>
          <w:rFonts w:ascii="GHEA Grapalat" w:hAnsi="GHEA Grapalat" w:cs="GHEA Grapalat"/>
          <w:sz w:val="20"/>
          <w:szCs w:val="20"/>
          <w:lang w:val="hy-AM"/>
        </w:rPr>
        <w:t>Պ</w:t>
      </w:r>
      <w:r w:rsidRPr="0071234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539" w:rsidRPr="00712340" w:rsidRDefault="00631539" w:rsidP="00631539">
      <w:pPr>
        <w:jc w:val="both"/>
        <w:rPr>
          <w:rFonts w:ascii="GHEA Grapalat" w:hAnsi="GHEA Grapalat" w:cs="GHEA Grapalat"/>
          <w:sz w:val="20"/>
          <w:szCs w:val="20"/>
          <w:lang w:val="hy-AM"/>
        </w:rPr>
      </w:pPr>
    </w:p>
    <w:p w:rsidR="00631539" w:rsidRPr="00712340" w:rsidRDefault="00631539" w:rsidP="00631539">
      <w:pPr>
        <w:numPr>
          <w:ilvl w:val="0"/>
          <w:numId w:val="6"/>
        </w:numPr>
        <w:jc w:val="center"/>
        <w:rPr>
          <w:rFonts w:ascii="GHEA Grapalat" w:hAnsi="GHEA Grapalat" w:cs="GHEA Grapalat"/>
          <w:b/>
          <w:bCs/>
          <w:sz w:val="20"/>
          <w:szCs w:val="20"/>
        </w:rPr>
      </w:pPr>
      <w:r w:rsidRPr="00712340">
        <w:rPr>
          <w:rFonts w:ascii="GHEA Grapalat" w:hAnsi="GHEA Grapalat" w:cs="GHEA Grapalat"/>
          <w:b/>
          <w:bCs/>
          <w:sz w:val="20"/>
          <w:szCs w:val="20"/>
        </w:rPr>
        <w:t>Այլ պայմաններ</w:t>
      </w:r>
    </w:p>
    <w:p w:rsidR="00631539" w:rsidRPr="00712340" w:rsidRDefault="00631539" w:rsidP="00631539">
      <w:pPr>
        <w:ind w:firstLine="567"/>
        <w:jc w:val="both"/>
        <w:rPr>
          <w:rFonts w:ascii="GHEA Grapalat" w:hAnsi="GHEA Grapalat" w:cs="GHEA Grapalat"/>
          <w:sz w:val="20"/>
          <w:szCs w:val="20"/>
        </w:rPr>
      </w:pPr>
      <w:r w:rsidRPr="00712340">
        <w:rPr>
          <w:rFonts w:ascii="GHEA Grapalat" w:hAnsi="GHEA Grapalat" w:cs="GHEA Grapalat"/>
          <w:sz w:val="20"/>
          <w:szCs w:val="20"/>
        </w:rPr>
        <w:t>2.1 Սույն համաձայնագիրը</w:t>
      </w:r>
      <w:r w:rsidRPr="00712340">
        <w:rPr>
          <w:rFonts w:ascii="GHEA Grapalat" w:hAnsi="GHEA Grapalat" w:cs="GHEA Grapalat"/>
          <w:sz w:val="20"/>
          <w:szCs w:val="20"/>
          <w:lang w:val="hy-AM"/>
        </w:rPr>
        <w:t xml:space="preserve"> և Պահանջագիրը անհետկանչելի են,</w:t>
      </w:r>
      <w:r w:rsidRPr="00712340">
        <w:rPr>
          <w:rFonts w:ascii="GHEA Grapalat" w:hAnsi="GHEA Grapalat" w:cs="GHEA Grapalat"/>
          <w:sz w:val="20"/>
          <w:szCs w:val="20"/>
        </w:rPr>
        <w:t xml:space="preserve"> ուժի մեջ </w:t>
      </w:r>
      <w:r w:rsidRPr="00712340">
        <w:rPr>
          <w:rFonts w:ascii="GHEA Grapalat" w:hAnsi="GHEA Grapalat" w:cs="GHEA Grapalat"/>
          <w:sz w:val="20"/>
          <w:szCs w:val="20"/>
          <w:lang w:val="hy-AM"/>
        </w:rPr>
        <w:t>են</w:t>
      </w:r>
      <w:r w:rsidRPr="00712340">
        <w:rPr>
          <w:rFonts w:ascii="GHEA Grapalat" w:hAnsi="GHEA Grapalat" w:cs="GHEA Grapalat"/>
          <w:sz w:val="20"/>
          <w:szCs w:val="20"/>
        </w:rPr>
        <w:t xml:space="preserve"> մտնում Ընկերության կողմից վավերացման պահից և ուժի մեջ</w:t>
      </w:r>
      <w:r w:rsidRPr="00712340">
        <w:rPr>
          <w:rFonts w:ascii="GHEA Grapalat" w:hAnsi="GHEA Grapalat" w:cs="GHEA Grapalat"/>
          <w:sz w:val="20"/>
          <w:szCs w:val="20"/>
          <w:lang w:val="hy-AM"/>
        </w:rPr>
        <w:t xml:space="preserve"> են մինչև </w:t>
      </w:r>
      <w:r w:rsidRPr="00712340">
        <w:rPr>
          <w:rFonts w:ascii="GHEA Grapalat" w:hAnsi="GHEA Grapalat" w:cs="GHEA Grapalat"/>
          <w:sz w:val="20"/>
          <w:szCs w:val="20"/>
        </w:rPr>
        <w:t xml:space="preserve">Ընկերության կողմից կնքվելիք պայմանագրով ստանձնվող </w:t>
      </w:r>
      <w:r w:rsidRPr="00712340">
        <w:rPr>
          <w:rFonts w:ascii="GHEA Grapalat" w:hAnsi="GHEA Grapalat" w:cs="GHEA Grapalat"/>
          <w:sz w:val="20"/>
          <w:szCs w:val="20"/>
        </w:rPr>
        <w:lastRenderedPageBreak/>
        <w:t>պարտավորությունների ամբողջական կատարման վերջին օրվան հաջորդող քսաներորդ աշխատանքային օրը ներառյալ:</w:t>
      </w:r>
    </w:p>
    <w:p w:rsidR="00631539" w:rsidRPr="00712340" w:rsidRDefault="00631539" w:rsidP="00631539">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539" w:rsidRPr="00712340" w:rsidRDefault="00631539" w:rsidP="00631539">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539" w:rsidRPr="00712340" w:rsidDel="00A13215" w:rsidRDefault="00631539" w:rsidP="00631539">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539" w:rsidRPr="00712340" w:rsidRDefault="00631539" w:rsidP="00631539">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539" w:rsidRPr="00712340" w:rsidRDefault="00631539" w:rsidP="00631539">
      <w:pPr>
        <w:ind w:firstLine="567"/>
        <w:jc w:val="both"/>
        <w:rPr>
          <w:rFonts w:ascii="GHEA Grapalat" w:hAnsi="GHEA Grapalat" w:cs="GHEA Grapalat"/>
          <w:sz w:val="20"/>
          <w:szCs w:val="20"/>
          <w:lang w:val="hy-AM"/>
        </w:rPr>
      </w:pPr>
    </w:p>
    <w:p w:rsidR="00631539" w:rsidRPr="00712340" w:rsidRDefault="00631539" w:rsidP="00631539">
      <w:pPr>
        <w:ind w:firstLine="567"/>
        <w:jc w:val="center"/>
        <w:rPr>
          <w:rFonts w:ascii="GHEA Grapalat" w:hAnsi="GHEA Grapalat" w:cs="GHEA Grapalat"/>
          <w:sz w:val="20"/>
          <w:szCs w:val="20"/>
          <w:lang w:val="hy-AM"/>
        </w:rPr>
      </w:pPr>
      <w:r w:rsidRPr="00712340">
        <w:rPr>
          <w:rFonts w:ascii="GHEA Grapalat" w:hAnsi="GHEA Grapalat" w:cs="GHEA Grapalat"/>
          <w:b/>
          <w:sz w:val="20"/>
          <w:szCs w:val="20"/>
          <w:lang w:val="hy-AM"/>
        </w:rPr>
        <w:t>3. Ընկերության հասցեն, բանկային վավերապայմանները`</w:t>
      </w:r>
    </w:p>
    <w:p w:rsidR="00631539" w:rsidRPr="00712340" w:rsidRDefault="00631539" w:rsidP="00631539">
      <w:pPr>
        <w:jc w:val="both"/>
        <w:rPr>
          <w:rFonts w:ascii="GHEA Grapalat" w:hAnsi="GHEA Grapalat" w:cs="GHEA Grapalat"/>
          <w:sz w:val="20"/>
          <w:szCs w:val="20"/>
          <w:u w:val="single"/>
          <w:lang w:val="hy-AM"/>
        </w:rPr>
      </w:pP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p>
    <w:p w:rsidR="00631539" w:rsidRPr="00712340" w:rsidRDefault="00631539" w:rsidP="00631539">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անվանումը</w:t>
      </w:r>
    </w:p>
    <w:p w:rsidR="00631539" w:rsidRPr="00712340" w:rsidRDefault="00631539" w:rsidP="00631539">
      <w:pPr>
        <w:jc w:val="both"/>
        <w:rPr>
          <w:rFonts w:ascii="GHEA Grapalat" w:hAnsi="GHEA Grapalat"/>
          <w:sz w:val="20"/>
          <w:szCs w:val="20"/>
          <w:u w:val="single"/>
          <w:vertAlign w:val="superscript"/>
          <w:lang w:val="hy-AM"/>
        </w:rPr>
      </w:pPr>
      <w:r w:rsidRPr="00712340">
        <w:rPr>
          <w:rFonts w:ascii="GHEA Grapalat" w:hAnsi="GHEA Grapalat"/>
          <w:sz w:val="20"/>
          <w:szCs w:val="20"/>
          <w:vertAlign w:val="superscript"/>
          <w:lang w:val="hy-AM"/>
        </w:rPr>
        <w:t xml:space="preserve"> </w:t>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539" w:rsidRPr="00712340" w:rsidRDefault="00631539" w:rsidP="00631539">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հասցեն</w:t>
      </w:r>
    </w:p>
    <w:p w:rsidR="00631539" w:rsidRPr="00712340" w:rsidRDefault="00631539" w:rsidP="00631539">
      <w:pPr>
        <w:jc w:val="both"/>
        <w:rPr>
          <w:rFonts w:ascii="GHEA Grapalat" w:hAnsi="GHEA Grapalat"/>
          <w:sz w:val="20"/>
          <w:szCs w:val="20"/>
          <w:u w:val="single"/>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539" w:rsidRPr="00712340" w:rsidRDefault="00631539" w:rsidP="00631539">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ընկերությանը սպասարկող բանկի անվանումը</w:t>
      </w:r>
    </w:p>
    <w:p w:rsidR="00631539" w:rsidRPr="00712340" w:rsidRDefault="00631539" w:rsidP="00631539">
      <w:pPr>
        <w:jc w:val="both"/>
        <w:rPr>
          <w:rFonts w:ascii="GHEA Grapalat" w:hAnsi="GHEA Grapalat"/>
          <w:sz w:val="20"/>
          <w:szCs w:val="20"/>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539" w:rsidRPr="00712340" w:rsidRDefault="00631539" w:rsidP="00631539">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բանկային հաշվեհամարը</w:t>
      </w:r>
    </w:p>
    <w:p w:rsidR="00631539" w:rsidRPr="00712340" w:rsidRDefault="00631539" w:rsidP="00631539">
      <w:pPr>
        <w:jc w:val="both"/>
        <w:rPr>
          <w:rFonts w:ascii="GHEA Grapalat" w:hAnsi="GHEA Grapalat"/>
          <w:sz w:val="20"/>
          <w:szCs w:val="20"/>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539" w:rsidRPr="00712340" w:rsidRDefault="00631539" w:rsidP="00631539">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հարկ վճարողի հաշվառման համարը</w:t>
      </w:r>
    </w:p>
    <w:p w:rsidR="00631539" w:rsidRPr="00712340" w:rsidRDefault="00631539" w:rsidP="00631539">
      <w:pPr>
        <w:jc w:val="both"/>
        <w:rPr>
          <w:rFonts w:ascii="GHEA Grapalat" w:hAnsi="GHEA Grapalat"/>
          <w:sz w:val="20"/>
          <w:szCs w:val="20"/>
          <w:u w:val="single"/>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631539" w:rsidRPr="00712340" w:rsidRDefault="00631539" w:rsidP="00631539">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տնօրենի անունը, ազգանունը և ստորագրությունը</w:t>
      </w:r>
    </w:p>
    <w:p w:rsidR="00631539" w:rsidRPr="00712340" w:rsidRDefault="00631539" w:rsidP="00631539">
      <w:pPr>
        <w:jc w:val="both"/>
        <w:rPr>
          <w:rFonts w:ascii="GHEA Grapalat" w:hAnsi="GHEA Grapalat"/>
          <w:sz w:val="20"/>
          <w:szCs w:val="20"/>
          <w:lang w:val="hy-AM"/>
        </w:rPr>
      </w:pPr>
      <w:r w:rsidRPr="00712340">
        <w:rPr>
          <w:rFonts w:ascii="GHEA Grapalat" w:hAnsi="GHEA Grapalat"/>
          <w:sz w:val="20"/>
          <w:szCs w:val="20"/>
          <w:lang w:val="hy-AM"/>
        </w:rPr>
        <w:t>Կ.Տ</w:t>
      </w:r>
    </w:p>
    <w:p w:rsidR="00631539" w:rsidRPr="00712340" w:rsidRDefault="00631539" w:rsidP="00631539">
      <w:pPr>
        <w:jc w:val="both"/>
        <w:rPr>
          <w:rFonts w:ascii="GHEA Grapalat" w:hAnsi="GHEA Grapalat"/>
          <w:sz w:val="20"/>
          <w:szCs w:val="20"/>
          <w:lang w:val="hy-AM"/>
        </w:rPr>
      </w:pPr>
    </w:p>
    <w:p w:rsidR="00631539" w:rsidRPr="00712340" w:rsidRDefault="00631539" w:rsidP="00631539">
      <w:pPr>
        <w:jc w:val="both"/>
        <w:rPr>
          <w:rFonts w:ascii="GHEA Grapalat" w:hAnsi="GHEA Grapalat"/>
          <w:sz w:val="20"/>
          <w:szCs w:val="20"/>
          <w:lang w:val="hy-AM"/>
        </w:rPr>
      </w:pPr>
      <w:r w:rsidRPr="00712340">
        <w:rPr>
          <w:rFonts w:ascii="GHEA Grapalat" w:hAnsi="GHEA Grapalat"/>
          <w:sz w:val="20"/>
          <w:szCs w:val="20"/>
          <w:lang w:val="hy-AM"/>
        </w:rPr>
        <w:t>Օր/ամիս/տարի</w:t>
      </w:r>
    </w:p>
    <w:p w:rsidR="00631539" w:rsidRPr="00712340" w:rsidRDefault="00631539" w:rsidP="00631539">
      <w:pPr>
        <w:jc w:val="center"/>
        <w:rPr>
          <w:rFonts w:ascii="GHEA Grapalat" w:hAnsi="GHEA Grapalat" w:cs="GHEA Grapalat"/>
          <w:sz w:val="20"/>
          <w:szCs w:val="20"/>
          <w:lang w:val="hy-AM"/>
        </w:rPr>
      </w:pPr>
    </w:p>
    <w:p w:rsidR="00631539" w:rsidRPr="00712340" w:rsidRDefault="00631539" w:rsidP="0063153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712340">
        <w:rPr>
          <w:rFonts w:ascii="GHEA Grapalat" w:hAnsi="GHEA Grapalat" w:cs="Sylfaen"/>
          <w:i/>
          <w:sz w:val="20"/>
          <w:szCs w:val="20"/>
          <w:lang w:val="hy-AM"/>
        </w:rPr>
        <w:t xml:space="preserve">* </w:t>
      </w:r>
      <w:r w:rsidRPr="00712340">
        <w:rPr>
          <w:rFonts w:ascii="GHEA Grapalat" w:hAnsi="GHEA Grapalat"/>
          <w:i/>
          <w:sz w:val="20"/>
          <w:szCs w:val="20"/>
          <w:lang w:val="hy-AM"/>
        </w:rPr>
        <w:t>լրացվում է հանձնաժողովի քարտուղարի կողմից` մինչև հրավերը տեղեկագրում հրապարակելը:</w:t>
      </w:r>
    </w:p>
    <w:p w:rsidR="00631539" w:rsidRPr="00712340" w:rsidRDefault="00631539" w:rsidP="0063153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539" w:rsidRPr="00712340" w:rsidRDefault="00631539" w:rsidP="0063153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539" w:rsidRPr="00712340" w:rsidRDefault="00631539" w:rsidP="00631539">
      <w:pPr>
        <w:pStyle w:val="BodyTextIndent3"/>
        <w:spacing w:line="240" w:lineRule="auto"/>
        <w:jc w:val="right"/>
        <w:rPr>
          <w:rFonts w:ascii="GHEA Grapalat" w:hAnsi="GHEA Grapalat"/>
          <w:b/>
          <w:lang w:val="hy-AM"/>
        </w:rPr>
      </w:pPr>
      <w:r w:rsidRPr="0071234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31539" w:rsidRPr="00712340" w:rsidTr="00016C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Sylfaen"/>
                <w:b/>
                <w:bCs/>
                <w:sz w:val="20"/>
                <w:szCs w:val="20"/>
                <w:lang w:val="hy-AM"/>
              </w:rPr>
            </w:pPr>
            <w:r w:rsidRPr="00712340">
              <w:rPr>
                <w:rFonts w:ascii="GHEA Grapalat" w:hAnsi="GHEA Grapalat" w:cs="Sylfaen"/>
                <w:sz w:val="20"/>
                <w:szCs w:val="20"/>
              </w:rPr>
              <w:lastRenderedPageBreak/>
              <w:t xml:space="preserve">1.                                                              </w:t>
            </w:r>
            <w:r w:rsidRPr="00712340">
              <w:rPr>
                <w:rFonts w:ascii="GHEA Grapalat" w:hAnsi="GHEA Grapalat" w:cs="Sylfaen"/>
                <w:b/>
                <w:bCs/>
                <w:sz w:val="20"/>
                <w:szCs w:val="20"/>
              </w:rPr>
              <w:t>ՎՃԱՐՄԱՆ</w:t>
            </w:r>
            <w:r w:rsidRPr="00712340">
              <w:rPr>
                <w:rFonts w:ascii="GHEA Grapalat" w:hAnsi="GHEA Grapalat" w:cs="Arial"/>
                <w:b/>
                <w:bCs/>
                <w:sz w:val="20"/>
                <w:szCs w:val="20"/>
              </w:rPr>
              <w:t xml:space="preserve"> </w:t>
            </w:r>
            <w:r w:rsidRPr="00712340">
              <w:rPr>
                <w:rFonts w:ascii="GHEA Grapalat" w:hAnsi="GHEA Grapalat" w:cs="Sylfaen"/>
                <w:b/>
                <w:bCs/>
                <w:sz w:val="20"/>
                <w:szCs w:val="20"/>
              </w:rPr>
              <w:t xml:space="preserve">ՊԱՀԱՆՋԱԳԻՐ* </w:t>
            </w:r>
          </w:p>
          <w:p w:rsidR="00631539" w:rsidRPr="00712340" w:rsidRDefault="00631539" w:rsidP="00016C3E">
            <w:pPr>
              <w:jc w:val="center"/>
              <w:rPr>
                <w:rFonts w:ascii="GHEA Grapalat" w:hAnsi="GHEA Grapalat" w:cs="Arial"/>
                <w:bCs/>
                <w:i/>
                <w:sz w:val="20"/>
                <w:szCs w:val="20"/>
              </w:rPr>
            </w:pPr>
          </w:p>
        </w:tc>
      </w:tr>
      <w:tr w:rsidR="00631539" w:rsidRPr="00712340" w:rsidTr="00016C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Sylfaen"/>
                <w:sz w:val="20"/>
                <w:szCs w:val="20"/>
                <w:lang w:val="hy-AM"/>
              </w:rPr>
            </w:pPr>
            <w:r w:rsidRPr="00712340">
              <w:rPr>
                <w:rFonts w:ascii="GHEA Grapalat" w:hAnsi="GHEA Grapalat" w:cs="Sylfaen"/>
                <w:sz w:val="20"/>
                <w:szCs w:val="20"/>
                <w:lang w:val="hy-AM"/>
              </w:rPr>
              <w:t>2</w:t>
            </w:r>
            <w:r w:rsidRPr="00712340">
              <w:rPr>
                <w:rFonts w:ascii="GHEA Grapalat" w:hAnsi="GHEA Grapalat" w:cs="Sylfaen"/>
                <w:sz w:val="20"/>
                <w:szCs w:val="20"/>
              </w:rPr>
              <w:t>.</w:t>
            </w:r>
            <w:r w:rsidRPr="00712340">
              <w:rPr>
                <w:rFonts w:ascii="GHEA Grapalat" w:hAnsi="GHEA Grapalat" w:cs="Sylfaen"/>
                <w:sz w:val="20"/>
                <w:szCs w:val="20"/>
                <w:lang w:val="hy-AM"/>
              </w:rPr>
              <w:t xml:space="preserve"> Թիվ </w:t>
            </w:r>
          </w:p>
        </w:tc>
      </w:tr>
      <w:tr w:rsidR="00631539" w:rsidRPr="00712340" w:rsidTr="00016C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lang w:val="hy-AM"/>
              </w:rPr>
              <w:t>3</w:t>
            </w:r>
            <w:r w:rsidRPr="00712340">
              <w:rPr>
                <w:rFonts w:ascii="GHEA Grapalat" w:hAnsi="GHEA Grapalat" w:cs="Sylfaen"/>
                <w:sz w:val="20"/>
                <w:szCs w:val="20"/>
              </w:rPr>
              <w:t>.                                                         Ներկայացման</w:t>
            </w:r>
            <w:r w:rsidRPr="00712340">
              <w:rPr>
                <w:rFonts w:ascii="GHEA Grapalat" w:hAnsi="GHEA Grapalat" w:cs="Arial"/>
                <w:sz w:val="20"/>
                <w:szCs w:val="20"/>
              </w:rPr>
              <w:t xml:space="preserve"> </w:t>
            </w:r>
            <w:r w:rsidRPr="00712340">
              <w:rPr>
                <w:rFonts w:ascii="GHEA Grapalat" w:hAnsi="GHEA Grapalat" w:cs="Sylfaen"/>
                <w:sz w:val="20"/>
                <w:szCs w:val="20"/>
              </w:rPr>
              <w:t>ամսաթիվը</w:t>
            </w:r>
            <w:r w:rsidRPr="00712340">
              <w:rPr>
                <w:rFonts w:ascii="GHEA Grapalat" w:hAnsi="GHEA Grapalat" w:cs="Arial"/>
                <w:sz w:val="20"/>
                <w:szCs w:val="20"/>
              </w:rPr>
              <w:t xml:space="preserve">`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tc>
      </w:tr>
      <w:tr w:rsidR="00631539" w:rsidRPr="00712340" w:rsidTr="00016C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rPr>
            </w:pPr>
            <w:r w:rsidRPr="00712340">
              <w:rPr>
                <w:rFonts w:ascii="GHEA Grapalat" w:hAnsi="GHEA Grapalat" w:cs="Sylfaen"/>
                <w:sz w:val="20"/>
                <w:szCs w:val="20"/>
                <w:lang w:val="hy-AM"/>
              </w:rPr>
              <w:t>4</w:t>
            </w:r>
            <w:r w:rsidRPr="00712340">
              <w:rPr>
                <w:rFonts w:ascii="GHEA Grapalat" w:hAnsi="GHEA Grapalat" w:cs="Sylfaen"/>
                <w:sz w:val="20"/>
                <w:szCs w:val="20"/>
              </w:rPr>
              <w:t xml:space="preserve">. </w:t>
            </w: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Sylfaen"/>
                <w:sz w:val="20"/>
                <w:szCs w:val="20"/>
              </w:rPr>
              <w:t xml:space="preserve">(Ընկերություն </w:t>
            </w:r>
            <w:r w:rsidRPr="00712340">
              <w:rPr>
                <w:rFonts w:ascii="GHEA Grapalat" w:hAnsi="GHEA Grapalat" w:cs="Arial"/>
                <w:sz w:val="20"/>
                <w:szCs w:val="20"/>
              </w:rPr>
              <w:t>`</w:t>
            </w:r>
          </w:p>
        </w:tc>
      </w:tr>
      <w:tr w:rsidR="00631539" w:rsidRPr="00712340" w:rsidTr="00016C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rPr>
            </w:pPr>
            <w:r w:rsidRPr="00712340">
              <w:rPr>
                <w:rFonts w:ascii="GHEA Grapalat" w:hAnsi="GHEA Grapalat" w:cs="Sylfaen"/>
                <w:sz w:val="20"/>
                <w:szCs w:val="20"/>
                <w:lang w:val="hy-AM"/>
              </w:rPr>
              <w:t>5</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ն սպասարկող Ֆինանսական կազմակերպություն </w:t>
            </w:r>
            <w:r w:rsidRPr="00712340">
              <w:rPr>
                <w:rFonts w:ascii="GHEA Grapalat" w:hAnsi="GHEA Grapalat" w:cs="Sylfaen"/>
                <w:sz w:val="20"/>
                <w:szCs w:val="20"/>
              </w:rPr>
              <w:t>(</w:t>
            </w:r>
            <w:r w:rsidRPr="00712340">
              <w:rPr>
                <w:rFonts w:ascii="GHEA Grapalat" w:hAnsi="GHEA Grapalat" w:cs="Arial"/>
                <w:sz w:val="20"/>
                <w:szCs w:val="20"/>
              </w:rPr>
              <w:t xml:space="preserve"> </w:t>
            </w:r>
            <w:r w:rsidRPr="00712340">
              <w:rPr>
                <w:rFonts w:ascii="GHEA Grapalat" w:hAnsi="GHEA Grapalat" w:cs="Sylfaen"/>
                <w:sz w:val="20"/>
                <w:szCs w:val="20"/>
              </w:rPr>
              <w:t>բանկ)</w:t>
            </w:r>
            <w:r w:rsidRPr="00712340">
              <w:rPr>
                <w:rFonts w:ascii="GHEA Grapalat" w:hAnsi="GHEA Grapalat" w:cs="Arial"/>
                <w:sz w:val="20"/>
                <w:szCs w:val="20"/>
              </w:rPr>
              <w:t>`</w:t>
            </w:r>
          </w:p>
        </w:tc>
      </w:tr>
      <w:tr w:rsidR="00631539" w:rsidRPr="00712340" w:rsidTr="00016C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rPr>
            </w:pPr>
            <w:r w:rsidRPr="00712340">
              <w:rPr>
                <w:rFonts w:ascii="GHEA Grapalat" w:hAnsi="GHEA Grapalat" w:cs="Sylfaen"/>
                <w:sz w:val="20"/>
                <w:szCs w:val="20"/>
                <w:lang w:val="hy-AM"/>
              </w:rPr>
              <w:t>6</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w:t>
            </w:r>
          </w:p>
        </w:tc>
      </w:tr>
      <w:tr w:rsidR="00631539" w:rsidRPr="00712340" w:rsidTr="00016C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rPr>
            </w:pPr>
            <w:r w:rsidRPr="00712340">
              <w:rPr>
                <w:rFonts w:ascii="GHEA Grapalat" w:hAnsi="GHEA Grapalat" w:cs="Sylfaen"/>
                <w:sz w:val="20"/>
                <w:szCs w:val="20"/>
                <w:lang w:val="hy-AM"/>
              </w:rPr>
              <w:t>7</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p>
        </w:tc>
      </w:tr>
      <w:tr w:rsidR="00631539" w:rsidRPr="00712340" w:rsidTr="00016C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rPr>
            </w:pPr>
            <w:r w:rsidRPr="00712340">
              <w:rPr>
                <w:rFonts w:ascii="GHEA Grapalat" w:hAnsi="GHEA Grapalat" w:cs="Sylfaen"/>
                <w:sz w:val="20"/>
                <w:szCs w:val="20"/>
                <w:lang w:val="hy-AM"/>
              </w:rPr>
              <w:t>8</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ՀԾՀ</w:t>
            </w:r>
            <w:r w:rsidRPr="00712340">
              <w:rPr>
                <w:rFonts w:ascii="GHEA Grapalat" w:hAnsi="GHEA Grapalat" w:cs="Arial"/>
                <w:sz w:val="20"/>
                <w:szCs w:val="20"/>
              </w:rPr>
              <w:t>`</w:t>
            </w:r>
          </w:p>
        </w:tc>
      </w:tr>
      <w:tr w:rsidR="00C52759" w:rsidRPr="00712340" w:rsidTr="00016C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2759" w:rsidRPr="00C52759" w:rsidRDefault="00C52759" w:rsidP="00C52759">
            <w:pPr>
              <w:rPr>
                <w:rFonts w:ascii="GHEA Grapalat" w:hAnsi="GHEA Grapalat" w:cs="Arial"/>
                <w:sz w:val="20"/>
                <w:szCs w:val="20"/>
              </w:rPr>
            </w:pPr>
            <w:r w:rsidRPr="00C52759">
              <w:rPr>
                <w:rFonts w:ascii="GHEA Grapalat" w:hAnsi="GHEA Grapalat" w:cs="Sylfaen"/>
                <w:sz w:val="20"/>
                <w:szCs w:val="20"/>
                <w:lang w:val="hy-AM"/>
              </w:rPr>
              <w:t>9</w:t>
            </w:r>
            <w:r w:rsidRPr="00C52759">
              <w:rPr>
                <w:rFonts w:ascii="GHEA Grapalat" w:hAnsi="GHEA Grapalat" w:cs="Sylfaen"/>
                <w:sz w:val="20"/>
                <w:szCs w:val="20"/>
              </w:rPr>
              <w:t>. Շահառու</w:t>
            </w:r>
            <w:r w:rsidRPr="00C52759">
              <w:rPr>
                <w:rFonts w:ascii="GHEA Grapalat" w:hAnsi="GHEA Grapalat" w:cs="Sylfaen"/>
                <w:sz w:val="20"/>
                <w:szCs w:val="20"/>
                <w:lang w:val="hy-AM"/>
              </w:rPr>
              <w:t>ի  անվանումը</w:t>
            </w:r>
            <w:r w:rsidRPr="00C52759">
              <w:rPr>
                <w:rFonts w:ascii="GHEA Grapalat" w:hAnsi="GHEA Grapalat" w:cs="Sylfaen"/>
                <w:sz w:val="20"/>
                <w:szCs w:val="20"/>
              </w:rPr>
              <w:t>,</w:t>
            </w:r>
            <w:r w:rsidRPr="00C52759">
              <w:rPr>
                <w:rFonts w:ascii="GHEA Grapalat" w:hAnsi="GHEA Grapalat" w:cs="Sylfaen"/>
                <w:sz w:val="20"/>
                <w:szCs w:val="20"/>
                <w:lang w:val="hy-AM"/>
              </w:rPr>
              <w:t xml:space="preserve"> կամ անուն ազգանուն </w:t>
            </w:r>
            <w:r w:rsidRPr="00C52759">
              <w:rPr>
                <w:rFonts w:ascii="GHEA Grapalat" w:hAnsi="GHEA Grapalat" w:cs="Arial"/>
                <w:sz w:val="20"/>
                <w:szCs w:val="20"/>
              </w:rPr>
              <w:t>`ՀՀ  Սյունիքի մարզի  Գորայքի  համայնքապետարան</w:t>
            </w:r>
          </w:p>
        </w:tc>
      </w:tr>
      <w:tr w:rsidR="00C52759" w:rsidRPr="00712340" w:rsidTr="00016C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2759" w:rsidRPr="00C52759" w:rsidRDefault="00C52759" w:rsidP="00C52759">
            <w:pPr>
              <w:rPr>
                <w:rFonts w:ascii="GHEA Grapalat" w:hAnsi="GHEA Grapalat" w:cs="Sylfaen"/>
                <w:sz w:val="20"/>
                <w:szCs w:val="20"/>
                <w:lang w:val="ru-RU"/>
              </w:rPr>
            </w:pPr>
            <w:r w:rsidRPr="00C52759">
              <w:rPr>
                <w:rFonts w:ascii="GHEA Grapalat" w:hAnsi="GHEA Grapalat" w:cs="Sylfaen"/>
                <w:sz w:val="20"/>
                <w:szCs w:val="20"/>
                <w:lang w:val="ru-RU"/>
              </w:rPr>
              <w:t xml:space="preserve">10. </w:t>
            </w:r>
            <w:r w:rsidRPr="00C52759">
              <w:rPr>
                <w:rFonts w:ascii="GHEA Grapalat" w:hAnsi="GHEA Grapalat" w:cs="Sylfaen"/>
                <w:sz w:val="20"/>
                <w:szCs w:val="20"/>
              </w:rPr>
              <w:t xml:space="preserve"> Շահառուի</w:t>
            </w:r>
            <w:r w:rsidRPr="00C52759">
              <w:rPr>
                <w:rFonts w:ascii="GHEA Grapalat" w:hAnsi="GHEA Grapalat" w:cs="Arial"/>
                <w:sz w:val="20"/>
                <w:szCs w:val="20"/>
              </w:rPr>
              <w:t xml:space="preserve"> </w:t>
            </w:r>
            <w:r w:rsidRPr="00C52759">
              <w:rPr>
                <w:rFonts w:ascii="GHEA Grapalat" w:hAnsi="GHEA Grapalat" w:cs="Sylfaen"/>
                <w:sz w:val="20"/>
                <w:szCs w:val="20"/>
              </w:rPr>
              <w:t xml:space="preserve"> ՀԾՀ</w:t>
            </w:r>
            <w:r w:rsidRPr="00C52759">
              <w:rPr>
                <w:rFonts w:ascii="GHEA Grapalat" w:hAnsi="GHEA Grapalat" w:cs="Sylfaen"/>
                <w:sz w:val="20"/>
                <w:szCs w:val="20"/>
                <w:lang w:val="ru-RU"/>
              </w:rPr>
              <w:t xml:space="preserve"> (</w:t>
            </w:r>
            <w:r w:rsidRPr="00C52759">
              <w:rPr>
                <w:rFonts w:ascii="GHEA Grapalat" w:hAnsi="GHEA Grapalat" w:cs="Sylfaen"/>
                <w:sz w:val="20"/>
                <w:szCs w:val="20"/>
                <w:lang w:val="hy-AM"/>
              </w:rPr>
              <w:t>չի լրացվում</w:t>
            </w:r>
            <w:r w:rsidRPr="00C52759">
              <w:rPr>
                <w:rFonts w:ascii="GHEA Grapalat" w:hAnsi="GHEA Grapalat" w:cs="Sylfaen"/>
                <w:sz w:val="20"/>
                <w:szCs w:val="20"/>
                <w:lang w:val="ru-RU"/>
              </w:rPr>
              <w:t>)</w:t>
            </w:r>
          </w:p>
        </w:tc>
      </w:tr>
      <w:tr w:rsidR="00C52759" w:rsidRPr="00712340" w:rsidTr="00016C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2759" w:rsidRPr="00C52759" w:rsidRDefault="00C52759" w:rsidP="00C52759">
            <w:pPr>
              <w:rPr>
                <w:rFonts w:ascii="GHEA Grapalat" w:hAnsi="GHEA Grapalat" w:cs="Arial"/>
                <w:sz w:val="20"/>
                <w:szCs w:val="20"/>
              </w:rPr>
            </w:pPr>
            <w:r w:rsidRPr="00C52759">
              <w:rPr>
                <w:rFonts w:ascii="GHEA Grapalat" w:hAnsi="GHEA Grapalat" w:cs="Sylfaen"/>
                <w:sz w:val="20"/>
                <w:szCs w:val="20"/>
                <w:lang w:val="hy-AM"/>
              </w:rPr>
              <w:t>11</w:t>
            </w:r>
            <w:r w:rsidRPr="00C52759">
              <w:rPr>
                <w:rFonts w:ascii="GHEA Grapalat" w:hAnsi="GHEA Grapalat" w:cs="Sylfaen"/>
                <w:sz w:val="20"/>
                <w:szCs w:val="20"/>
              </w:rPr>
              <w:t>. Շահառուի</w:t>
            </w:r>
            <w:r w:rsidRPr="00C52759">
              <w:rPr>
                <w:rFonts w:ascii="GHEA Grapalat" w:hAnsi="GHEA Grapalat" w:cs="Arial"/>
                <w:sz w:val="20"/>
                <w:szCs w:val="20"/>
              </w:rPr>
              <w:t xml:space="preserve"> </w:t>
            </w:r>
            <w:r w:rsidRPr="00C52759">
              <w:rPr>
                <w:rFonts w:ascii="GHEA Grapalat" w:hAnsi="GHEA Grapalat" w:cs="Sylfaen"/>
                <w:sz w:val="20"/>
                <w:szCs w:val="20"/>
              </w:rPr>
              <w:t>ՀՎՀՀ</w:t>
            </w:r>
            <w:r w:rsidRPr="00C52759">
              <w:rPr>
                <w:rFonts w:ascii="GHEA Grapalat" w:hAnsi="GHEA Grapalat" w:cs="Arial"/>
                <w:sz w:val="20"/>
                <w:szCs w:val="20"/>
              </w:rPr>
              <w:t>`</w:t>
            </w:r>
            <w:r w:rsidRPr="00C52759">
              <w:rPr>
                <w:rFonts w:ascii="GHEA Grapalat" w:hAnsi="GHEA Grapalat" w:cs="Arial"/>
                <w:sz w:val="20"/>
                <w:szCs w:val="20"/>
                <w:lang w:val="ru-RU"/>
              </w:rPr>
              <w:t>0</w:t>
            </w:r>
            <w:r w:rsidRPr="00C52759">
              <w:rPr>
                <w:rFonts w:ascii="GHEA Grapalat" w:hAnsi="GHEA Grapalat" w:cs="Arial"/>
                <w:sz w:val="20"/>
                <w:szCs w:val="20"/>
              </w:rPr>
              <w:t>9215384</w:t>
            </w:r>
          </w:p>
        </w:tc>
      </w:tr>
      <w:tr w:rsidR="00C52759" w:rsidRPr="00712340" w:rsidTr="00016C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2759" w:rsidRPr="00C52759" w:rsidRDefault="00C52759" w:rsidP="00C52759">
            <w:pPr>
              <w:rPr>
                <w:rFonts w:ascii="GHEA Grapalat" w:hAnsi="GHEA Grapalat" w:cs="Arial"/>
                <w:sz w:val="20"/>
                <w:szCs w:val="20"/>
                <w:lang w:val="nb-NO"/>
              </w:rPr>
            </w:pPr>
            <w:r w:rsidRPr="00C52759">
              <w:rPr>
                <w:rFonts w:ascii="GHEA Grapalat" w:hAnsi="GHEA Grapalat" w:cs="Sylfaen"/>
                <w:sz w:val="20"/>
                <w:szCs w:val="20"/>
                <w:lang w:val="nb-NO"/>
              </w:rPr>
              <w:t>1</w:t>
            </w:r>
            <w:r w:rsidRPr="00C52759">
              <w:rPr>
                <w:rFonts w:ascii="GHEA Grapalat" w:hAnsi="GHEA Grapalat" w:cs="Sylfaen"/>
                <w:sz w:val="20"/>
                <w:szCs w:val="20"/>
                <w:lang w:val="hy-AM"/>
              </w:rPr>
              <w:t>2</w:t>
            </w:r>
            <w:r w:rsidRPr="00C52759">
              <w:rPr>
                <w:rFonts w:ascii="GHEA Grapalat" w:hAnsi="GHEA Grapalat" w:cs="Sylfaen"/>
                <w:sz w:val="20"/>
                <w:szCs w:val="20"/>
                <w:lang w:val="nb-NO"/>
              </w:rPr>
              <w:t>.</w:t>
            </w:r>
            <w:r w:rsidRPr="00C52759">
              <w:rPr>
                <w:rFonts w:ascii="GHEA Grapalat" w:hAnsi="GHEA Grapalat" w:cs="Sylfaen"/>
                <w:sz w:val="20"/>
                <w:szCs w:val="20"/>
              </w:rPr>
              <w:t>Շահառուի</w:t>
            </w:r>
            <w:r w:rsidRPr="00C52759">
              <w:rPr>
                <w:rFonts w:ascii="GHEA Grapalat" w:hAnsi="GHEA Grapalat" w:cs="Sylfaen"/>
                <w:sz w:val="20"/>
                <w:szCs w:val="20"/>
                <w:lang w:val="hy-AM"/>
              </w:rPr>
              <w:t>ն</w:t>
            </w:r>
            <w:r w:rsidRPr="00C52759">
              <w:rPr>
                <w:rFonts w:ascii="GHEA Grapalat" w:hAnsi="GHEA Grapalat" w:cs="Arial"/>
                <w:sz w:val="20"/>
                <w:szCs w:val="20"/>
                <w:lang w:val="nb-NO"/>
              </w:rPr>
              <w:t xml:space="preserve"> </w:t>
            </w:r>
            <w:r w:rsidRPr="00C52759">
              <w:rPr>
                <w:rFonts w:ascii="GHEA Grapalat" w:hAnsi="GHEA Grapalat" w:cs="Sylfaen"/>
                <w:sz w:val="20"/>
                <w:szCs w:val="20"/>
                <w:lang w:val="hy-AM"/>
              </w:rPr>
              <w:t xml:space="preserve"> սպասարկող Ֆինանսական կազմակերպություն</w:t>
            </w:r>
            <w:r w:rsidRPr="00C52759">
              <w:rPr>
                <w:rFonts w:ascii="GHEA Grapalat" w:hAnsi="GHEA Grapalat" w:cs="Sylfaen"/>
                <w:sz w:val="20"/>
                <w:szCs w:val="20"/>
                <w:lang w:val="nb-NO"/>
              </w:rPr>
              <w:t xml:space="preserve"> (</w:t>
            </w:r>
            <w:r w:rsidRPr="00C52759">
              <w:rPr>
                <w:rFonts w:ascii="GHEA Grapalat" w:hAnsi="GHEA Grapalat" w:cs="Sylfaen"/>
                <w:sz w:val="20"/>
                <w:szCs w:val="20"/>
              </w:rPr>
              <w:t>բանկ</w:t>
            </w:r>
            <w:r w:rsidRPr="00C52759">
              <w:rPr>
                <w:rFonts w:ascii="GHEA Grapalat" w:hAnsi="GHEA Grapalat" w:cs="Sylfaen"/>
                <w:sz w:val="20"/>
                <w:szCs w:val="20"/>
                <w:lang w:val="nb-NO"/>
              </w:rPr>
              <w:t>)</w:t>
            </w:r>
            <w:r w:rsidRPr="00C52759">
              <w:rPr>
                <w:rFonts w:ascii="GHEA Grapalat" w:hAnsi="GHEA Grapalat" w:cs="Arial"/>
                <w:sz w:val="20"/>
                <w:szCs w:val="20"/>
                <w:lang w:val="nb-NO"/>
              </w:rPr>
              <w:t>`</w:t>
            </w:r>
            <w:r w:rsidRPr="00C52759">
              <w:rPr>
                <w:rFonts w:ascii="GHEA Grapalat" w:hAnsi="GHEA Grapalat" w:cs="Arial"/>
                <w:sz w:val="20"/>
                <w:szCs w:val="20"/>
                <w:lang w:val="ru-RU"/>
              </w:rPr>
              <w:t>Կենտրոնական</w:t>
            </w:r>
            <w:r w:rsidRPr="00C52759">
              <w:rPr>
                <w:rFonts w:ascii="GHEA Grapalat" w:hAnsi="GHEA Grapalat" w:cs="Arial"/>
                <w:sz w:val="20"/>
                <w:szCs w:val="20"/>
                <w:lang w:val="nb-NO"/>
              </w:rPr>
              <w:t xml:space="preserve"> </w:t>
            </w:r>
            <w:r w:rsidRPr="00C52759">
              <w:rPr>
                <w:rFonts w:ascii="GHEA Grapalat" w:hAnsi="GHEA Grapalat" w:cs="Arial"/>
                <w:sz w:val="20"/>
                <w:szCs w:val="20"/>
                <w:lang w:val="ru-RU"/>
              </w:rPr>
              <w:t>Գանձապետարան</w:t>
            </w:r>
          </w:p>
        </w:tc>
      </w:tr>
      <w:tr w:rsidR="00C52759" w:rsidRPr="00712340" w:rsidTr="00016C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2759" w:rsidRPr="00C52759" w:rsidRDefault="00C52759" w:rsidP="00C52759">
            <w:pPr>
              <w:rPr>
                <w:rFonts w:ascii="GHEA Grapalat" w:hAnsi="GHEA Grapalat" w:cs="Arial"/>
                <w:sz w:val="20"/>
                <w:szCs w:val="20"/>
                <w:lang w:val="nb-NO"/>
              </w:rPr>
            </w:pPr>
            <w:r w:rsidRPr="00C52759">
              <w:rPr>
                <w:rFonts w:ascii="GHEA Grapalat" w:hAnsi="GHEA Grapalat" w:cs="Sylfaen"/>
                <w:sz w:val="20"/>
                <w:szCs w:val="20"/>
                <w:lang w:val="nb-NO"/>
              </w:rPr>
              <w:t>1</w:t>
            </w:r>
            <w:r w:rsidRPr="00C52759">
              <w:rPr>
                <w:rFonts w:ascii="GHEA Grapalat" w:hAnsi="GHEA Grapalat" w:cs="Sylfaen"/>
                <w:sz w:val="20"/>
                <w:szCs w:val="20"/>
                <w:lang w:val="hy-AM"/>
              </w:rPr>
              <w:t>3</w:t>
            </w:r>
            <w:r w:rsidRPr="00C52759">
              <w:rPr>
                <w:rFonts w:ascii="GHEA Grapalat" w:hAnsi="GHEA Grapalat" w:cs="Sylfaen"/>
                <w:sz w:val="20"/>
                <w:szCs w:val="20"/>
                <w:lang w:val="nb-NO"/>
              </w:rPr>
              <w:t>.</w:t>
            </w:r>
            <w:r w:rsidRPr="00C52759">
              <w:rPr>
                <w:rFonts w:ascii="GHEA Grapalat" w:hAnsi="GHEA Grapalat" w:cs="Sylfaen"/>
                <w:sz w:val="20"/>
                <w:szCs w:val="20"/>
              </w:rPr>
              <w:t>Շահառուի</w:t>
            </w:r>
            <w:r w:rsidRPr="00C52759">
              <w:rPr>
                <w:rFonts w:ascii="GHEA Grapalat" w:hAnsi="GHEA Grapalat" w:cs="Arial"/>
                <w:sz w:val="20"/>
                <w:szCs w:val="20"/>
                <w:lang w:val="nb-NO"/>
              </w:rPr>
              <w:t xml:space="preserve"> </w:t>
            </w:r>
            <w:r w:rsidRPr="00C52759">
              <w:rPr>
                <w:rFonts w:ascii="GHEA Grapalat" w:hAnsi="GHEA Grapalat" w:cs="Sylfaen"/>
                <w:sz w:val="20"/>
                <w:szCs w:val="20"/>
              </w:rPr>
              <w:t>հաշվի</w:t>
            </w:r>
            <w:r w:rsidRPr="00C52759">
              <w:rPr>
                <w:rFonts w:ascii="GHEA Grapalat" w:hAnsi="GHEA Grapalat" w:cs="Arial"/>
                <w:sz w:val="20"/>
                <w:szCs w:val="20"/>
                <w:lang w:val="nb-NO"/>
              </w:rPr>
              <w:t xml:space="preserve"> </w:t>
            </w:r>
            <w:r w:rsidRPr="00C52759">
              <w:rPr>
                <w:rFonts w:ascii="GHEA Grapalat" w:hAnsi="GHEA Grapalat" w:cs="Sylfaen"/>
                <w:sz w:val="20"/>
                <w:szCs w:val="20"/>
              </w:rPr>
              <w:t>համարը</w:t>
            </w:r>
            <w:r w:rsidRPr="00C52759">
              <w:rPr>
                <w:rFonts w:ascii="GHEA Grapalat" w:hAnsi="GHEA Grapalat" w:cs="Arial"/>
                <w:sz w:val="20"/>
                <w:szCs w:val="20"/>
                <w:lang w:val="nb-NO"/>
              </w:rPr>
              <w:t xml:space="preserve"> (</w:t>
            </w:r>
            <w:r w:rsidRPr="00C52759">
              <w:rPr>
                <w:rFonts w:ascii="GHEA Grapalat" w:hAnsi="GHEA Grapalat" w:cs="Sylfaen"/>
                <w:sz w:val="20"/>
                <w:szCs w:val="20"/>
              </w:rPr>
              <w:t>հշ</w:t>
            </w:r>
            <w:r w:rsidRPr="00C52759">
              <w:rPr>
                <w:rFonts w:ascii="GHEA Grapalat" w:hAnsi="GHEA Grapalat" w:cs="Arial"/>
                <w:sz w:val="20"/>
                <w:szCs w:val="20"/>
                <w:lang w:val="nb-NO"/>
              </w:rPr>
              <w:t>.N)900292152031</w:t>
            </w:r>
          </w:p>
        </w:tc>
      </w:tr>
      <w:tr w:rsidR="00631539" w:rsidRPr="00712340" w:rsidTr="00016C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4</w:t>
            </w:r>
            <w:r w:rsidRPr="00712340">
              <w:rPr>
                <w:rFonts w:ascii="GHEA Grapalat" w:hAnsi="GHEA Grapalat" w:cs="Sylfaen"/>
                <w:sz w:val="20"/>
                <w:szCs w:val="20"/>
              </w:rPr>
              <w:t>.Գումարը</w:t>
            </w:r>
            <w:r w:rsidRPr="00712340">
              <w:rPr>
                <w:rFonts w:ascii="GHEA Grapalat" w:hAnsi="GHEA Grapalat" w:cs="Arial"/>
                <w:sz w:val="20"/>
                <w:szCs w:val="20"/>
              </w:rPr>
              <w:t xml:space="preserve"> </w:t>
            </w:r>
            <w:r w:rsidRPr="00712340">
              <w:rPr>
                <w:rFonts w:ascii="GHEA Grapalat" w:hAnsi="GHEA Grapalat" w:cs="Arial"/>
                <w:sz w:val="20"/>
                <w:szCs w:val="20"/>
                <w:lang w:val="ru-RU"/>
              </w:rPr>
              <w:t>(</w:t>
            </w:r>
            <w:r w:rsidRPr="00712340">
              <w:rPr>
                <w:rFonts w:ascii="GHEA Grapalat" w:hAnsi="GHEA Grapalat" w:cs="Sylfaen"/>
                <w:sz w:val="20"/>
                <w:szCs w:val="20"/>
              </w:rPr>
              <w:t>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Sylfaen"/>
                <w:sz w:val="20"/>
                <w:szCs w:val="20"/>
                <w:lang w:val="ru-RU"/>
              </w:rPr>
              <w:t>)</w:t>
            </w:r>
            <w:r w:rsidRPr="00712340">
              <w:rPr>
                <w:rFonts w:ascii="GHEA Grapalat" w:hAnsi="GHEA Grapalat" w:cs="Arial"/>
                <w:sz w:val="20"/>
                <w:szCs w:val="20"/>
              </w:rPr>
              <w:t>`</w:t>
            </w:r>
          </w:p>
        </w:tc>
      </w:tr>
      <w:tr w:rsidR="00631539" w:rsidRPr="00712340" w:rsidTr="00016C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rPr>
              <w:t xml:space="preserve">15. </w:t>
            </w:r>
            <w:r w:rsidRPr="00712340">
              <w:rPr>
                <w:rFonts w:ascii="GHEA Grapalat" w:hAnsi="GHEA Grapalat" w:cs="Sylfaen"/>
                <w:sz w:val="20"/>
                <w:szCs w:val="20"/>
                <w:lang w:val="hy-AM"/>
              </w:rPr>
              <w:t xml:space="preserve">Ակցեպտավորված գումարը՝ </w:t>
            </w:r>
            <w:r w:rsidRPr="00712340">
              <w:rPr>
                <w:rFonts w:ascii="GHEA Grapalat" w:hAnsi="GHEA Grapalat" w:cs="Sylfaen"/>
                <w:sz w:val="20"/>
                <w:szCs w:val="20"/>
              </w:rPr>
              <w:t xml:space="preserve"> (թվերով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Sylfaen"/>
                <w:sz w:val="20"/>
                <w:szCs w:val="20"/>
                <w:lang w:val="hy-AM"/>
              </w:rPr>
              <w:t xml:space="preserve">  </w:t>
            </w:r>
            <w:r w:rsidRPr="00712340">
              <w:rPr>
                <w:rFonts w:ascii="GHEA Grapalat" w:hAnsi="GHEA Grapalat" w:cs="Sylfaen"/>
                <w:sz w:val="20"/>
                <w:szCs w:val="20"/>
              </w:rPr>
              <w:t>(</w:t>
            </w:r>
            <w:r w:rsidRPr="00712340">
              <w:rPr>
                <w:rFonts w:ascii="GHEA Grapalat" w:hAnsi="GHEA Grapalat" w:cs="Sylfaen"/>
                <w:sz w:val="20"/>
                <w:szCs w:val="20"/>
                <w:lang w:val="hy-AM"/>
              </w:rPr>
              <w:t>նախատեսված է նշված գումարի մասնակի ակցեպտի համար, որը չի կիրառվում</w:t>
            </w:r>
            <w:r w:rsidRPr="00712340">
              <w:rPr>
                <w:rFonts w:ascii="GHEA Grapalat" w:hAnsi="GHEA Grapalat" w:cs="Sylfaen"/>
                <w:sz w:val="20"/>
                <w:szCs w:val="20"/>
              </w:rPr>
              <w:t>)</w:t>
            </w:r>
          </w:p>
        </w:tc>
      </w:tr>
      <w:tr w:rsidR="00631539" w:rsidRPr="00712340" w:rsidTr="00016C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ru-RU"/>
              </w:rPr>
              <w:t>6</w:t>
            </w:r>
            <w:r w:rsidRPr="00712340">
              <w:rPr>
                <w:rFonts w:ascii="GHEA Grapalat" w:hAnsi="GHEA Grapalat" w:cs="Sylfaen"/>
                <w:sz w:val="20"/>
                <w:szCs w:val="20"/>
              </w:rPr>
              <w:t>.Արժույթը</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կոդով</w:t>
            </w:r>
            <w:r w:rsidRPr="00712340">
              <w:rPr>
                <w:rFonts w:ascii="GHEA Grapalat" w:hAnsi="GHEA Grapalat" w:cs="Arial"/>
                <w:sz w:val="20"/>
                <w:szCs w:val="20"/>
              </w:rPr>
              <w:t>)`</w:t>
            </w:r>
          </w:p>
        </w:tc>
      </w:tr>
      <w:tr w:rsidR="00631539" w:rsidRPr="00712340" w:rsidTr="00016C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lang w:val="hy-AM"/>
              </w:rPr>
            </w:pPr>
            <w:r w:rsidRPr="00712340">
              <w:rPr>
                <w:rFonts w:ascii="GHEA Grapalat" w:hAnsi="GHEA Grapalat" w:cs="Sylfaen"/>
                <w:sz w:val="20"/>
                <w:szCs w:val="20"/>
              </w:rPr>
              <w:t>1</w:t>
            </w:r>
            <w:r w:rsidRPr="00712340">
              <w:rPr>
                <w:rFonts w:ascii="GHEA Grapalat" w:hAnsi="GHEA Grapalat" w:cs="Sylfaen"/>
                <w:sz w:val="20"/>
                <w:szCs w:val="20"/>
                <w:lang w:val="hy-AM"/>
              </w:rPr>
              <w:t>7</w:t>
            </w:r>
            <w:r w:rsidRPr="00712340">
              <w:rPr>
                <w:rFonts w:ascii="GHEA Grapalat" w:hAnsi="GHEA Grapalat" w:cs="Sylfaen"/>
                <w:sz w:val="20"/>
                <w:szCs w:val="20"/>
              </w:rPr>
              <w:t>.Գործարքի</w:t>
            </w:r>
            <w:r w:rsidRPr="00712340">
              <w:rPr>
                <w:rFonts w:ascii="GHEA Grapalat" w:hAnsi="GHEA Grapalat" w:cs="Arial"/>
                <w:sz w:val="20"/>
                <w:szCs w:val="20"/>
              </w:rPr>
              <w:t xml:space="preserve"> (</w:t>
            </w:r>
            <w:r w:rsidRPr="00712340">
              <w:rPr>
                <w:rFonts w:ascii="GHEA Grapalat" w:hAnsi="GHEA Grapalat" w:cs="Sylfaen"/>
                <w:sz w:val="20"/>
                <w:szCs w:val="20"/>
              </w:rPr>
              <w:t>վճարման</w:t>
            </w:r>
            <w:r w:rsidRPr="00712340">
              <w:rPr>
                <w:rFonts w:ascii="GHEA Grapalat" w:hAnsi="GHEA Grapalat" w:cs="Arial"/>
                <w:sz w:val="20"/>
                <w:szCs w:val="20"/>
              </w:rPr>
              <w:t xml:space="preserve">) </w:t>
            </w:r>
            <w:r w:rsidRPr="00712340">
              <w:rPr>
                <w:rFonts w:ascii="GHEA Grapalat" w:hAnsi="GHEA Grapalat" w:cs="Sylfaen"/>
                <w:sz w:val="20"/>
                <w:szCs w:val="20"/>
              </w:rPr>
              <w:t>նպատակը</w:t>
            </w:r>
            <w:r w:rsidRPr="00712340">
              <w:rPr>
                <w:rFonts w:ascii="GHEA Grapalat" w:hAnsi="GHEA Grapalat" w:cs="Arial"/>
                <w:sz w:val="20"/>
                <w:szCs w:val="20"/>
              </w:rPr>
              <w:t>`</w:t>
            </w:r>
            <w:r w:rsidRPr="00712340">
              <w:rPr>
                <w:rFonts w:ascii="GHEA Grapalat" w:hAnsi="GHEA Grapalat" w:cs="Arial"/>
                <w:sz w:val="20"/>
                <w:szCs w:val="20"/>
                <w:lang w:val="hy-AM"/>
              </w:rPr>
              <w:t xml:space="preserve">  </w:t>
            </w:r>
            <w:r w:rsidRPr="00712340">
              <w:rPr>
                <w:rFonts w:ascii="GHEA Grapalat" w:hAnsi="GHEA Grapalat" w:cs="Sylfaen"/>
                <w:bCs/>
                <w:i/>
                <w:sz w:val="20"/>
                <w:szCs w:val="20"/>
              </w:rPr>
              <w:t>(որակավորման ապահովմ</w:t>
            </w:r>
            <w:r w:rsidRPr="00712340">
              <w:rPr>
                <w:rFonts w:ascii="GHEA Grapalat" w:hAnsi="GHEA Grapalat" w:cs="Sylfaen"/>
                <w:bCs/>
                <w:i/>
                <w:sz w:val="20"/>
                <w:szCs w:val="20"/>
                <w:lang w:val="hy-AM"/>
              </w:rPr>
              <w:t>ան համար</w:t>
            </w:r>
            <w:r w:rsidRPr="00712340">
              <w:rPr>
                <w:rFonts w:ascii="GHEA Grapalat" w:hAnsi="GHEA Grapalat" w:cs="Sylfaen"/>
                <w:bCs/>
                <w:i/>
                <w:sz w:val="20"/>
                <w:szCs w:val="20"/>
              </w:rPr>
              <w:t>)</w:t>
            </w:r>
          </w:p>
        </w:tc>
      </w:tr>
      <w:tr w:rsidR="00631539" w:rsidRPr="00712340" w:rsidTr="00016C3E">
        <w:trPr>
          <w:trHeight w:val="424"/>
        </w:trPr>
        <w:tc>
          <w:tcPr>
            <w:tcW w:w="10980" w:type="dxa"/>
            <w:gridSpan w:val="2"/>
            <w:tcBorders>
              <w:top w:val="single" w:sz="4" w:space="0" w:color="auto"/>
              <w:left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8</w:t>
            </w:r>
            <w:r w:rsidRPr="00712340">
              <w:rPr>
                <w:rFonts w:ascii="GHEA Grapalat" w:hAnsi="GHEA Grapalat" w:cs="Sylfaen"/>
                <w:sz w:val="20"/>
                <w:szCs w:val="20"/>
              </w:rPr>
              <w:t xml:space="preserve">. </w:t>
            </w:r>
            <w:r w:rsidRPr="00712340">
              <w:rPr>
                <w:rFonts w:ascii="GHEA Grapalat" w:hAnsi="GHEA Grapalat" w:cs="Sylfaen"/>
                <w:sz w:val="20"/>
                <w:szCs w:val="20"/>
                <w:lang w:val="hy-AM"/>
              </w:rPr>
              <w:t xml:space="preserve">Վճարման կատարման հիմքերը՝ </w:t>
            </w:r>
            <w:r w:rsidRPr="00712340">
              <w:rPr>
                <w:rFonts w:ascii="GHEA Grapalat" w:hAnsi="GHEA Grapalat" w:cs="Sylfaen"/>
                <w:sz w:val="20"/>
                <w:szCs w:val="20"/>
              </w:rPr>
              <w:t>(</w:t>
            </w:r>
            <w:r w:rsidRPr="00712340">
              <w:rPr>
                <w:rFonts w:ascii="GHEA Grapalat" w:hAnsi="GHEA Grapalat" w:cs="Sylfaen"/>
                <w:sz w:val="20"/>
                <w:szCs w:val="20"/>
                <w:lang w:val="hy-AM"/>
              </w:rPr>
              <w:t>Փաստաթղթերի</w:t>
            </w:r>
            <w:r w:rsidRPr="00712340">
              <w:rPr>
                <w:rFonts w:ascii="GHEA Grapalat" w:hAnsi="GHEA Grapalat" w:cs="Arial"/>
                <w:sz w:val="20"/>
                <w:szCs w:val="20"/>
                <w:lang w:val="hy-AM"/>
              </w:rPr>
              <w:t xml:space="preserve"> անվանումը</w:t>
            </w:r>
            <w:r w:rsidRPr="00712340">
              <w:rPr>
                <w:rFonts w:ascii="GHEA Grapalat" w:hAnsi="GHEA Grapalat" w:cs="Arial"/>
                <w:sz w:val="20"/>
                <w:szCs w:val="20"/>
              </w:rPr>
              <w:t>,</w:t>
            </w:r>
            <w:r w:rsidRPr="00712340">
              <w:rPr>
                <w:rFonts w:ascii="GHEA Grapalat" w:hAnsi="GHEA Grapalat" w:cs="Arial"/>
                <w:sz w:val="20"/>
                <w:szCs w:val="20"/>
                <w:lang w:val="hy-AM"/>
              </w:rPr>
              <w:t xml:space="preserve"> այդ թվում՝ տուժանքի մասին համաձայնագիրը, </w:t>
            </w:r>
            <w:r w:rsidRPr="00712340">
              <w:rPr>
                <w:rFonts w:ascii="GHEA Grapalat" w:hAnsi="GHEA Grapalat" w:cs="Sylfaen"/>
                <w:sz w:val="20"/>
                <w:szCs w:val="20"/>
                <w:lang w:val="hy-AM"/>
              </w:rPr>
              <w:t>դրանց</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համարները</w:t>
            </w:r>
            <w:r w:rsidRPr="00712340">
              <w:rPr>
                <w:rFonts w:ascii="GHEA Grapalat" w:hAnsi="GHEA Grapalat" w:cs="Arial"/>
                <w:sz w:val="20"/>
                <w:szCs w:val="20"/>
                <w:lang w:val="hy-AM"/>
              </w:rPr>
              <w:t>,</w:t>
            </w:r>
            <w:r w:rsidRPr="00712340">
              <w:rPr>
                <w:rFonts w:ascii="GHEA Grapalat" w:hAnsi="GHEA Grapalat" w:cs="Arial"/>
                <w:sz w:val="20"/>
                <w:szCs w:val="20"/>
              </w:rPr>
              <w:t xml:space="preserve"> </w:t>
            </w:r>
            <w:r w:rsidRPr="00712340">
              <w:rPr>
                <w:rFonts w:ascii="GHEA Grapalat" w:hAnsi="GHEA Grapalat" w:cs="Sylfaen"/>
                <w:sz w:val="20"/>
                <w:szCs w:val="20"/>
                <w:lang w:val="hy-AM"/>
              </w:rPr>
              <w:t>պ</w:t>
            </w:r>
            <w:r w:rsidRPr="00712340">
              <w:rPr>
                <w:rFonts w:ascii="GHEA Grapalat" w:hAnsi="GHEA Grapalat" w:cs="Sylfaen"/>
                <w:sz w:val="20"/>
                <w:szCs w:val="20"/>
              </w:rPr>
              <w:t xml:space="preserve">այմանագրի </w:t>
            </w:r>
            <w:r w:rsidRPr="00712340">
              <w:rPr>
                <w:rFonts w:ascii="GHEA Grapalat" w:hAnsi="GHEA Grapalat" w:cs="Arial"/>
                <w:sz w:val="20"/>
                <w:szCs w:val="20"/>
              </w:rPr>
              <w:t xml:space="preserve"> </w:t>
            </w:r>
            <w:r w:rsidRPr="00712340">
              <w:rPr>
                <w:rFonts w:ascii="GHEA Grapalat" w:hAnsi="GHEA Grapalat" w:cs="Sylfaen"/>
                <w:sz w:val="20"/>
                <w:szCs w:val="20"/>
              </w:rPr>
              <w:t>ծածկագիրը</w:t>
            </w:r>
            <w:r w:rsidRPr="00712340">
              <w:rPr>
                <w:rFonts w:ascii="GHEA Grapalat" w:hAnsi="GHEA Grapalat" w:cs="Arial"/>
                <w:sz w:val="20"/>
                <w:szCs w:val="20"/>
                <w:lang w:val="hy-AM"/>
              </w:rPr>
              <w:t xml:space="preserve"> որի հիման վրա կատարվում է  գանձումը</w:t>
            </w:r>
            <w:r w:rsidRPr="00712340">
              <w:rPr>
                <w:rFonts w:ascii="GHEA Grapalat" w:hAnsi="GHEA Grapalat" w:cs="Arial"/>
                <w:sz w:val="20"/>
                <w:szCs w:val="20"/>
              </w:rPr>
              <w:t>)</w:t>
            </w:r>
            <w:r w:rsidRPr="00712340">
              <w:rPr>
                <w:rFonts w:ascii="GHEA Grapalat" w:hAnsi="GHEA Grapalat" w:cs="Sylfaen"/>
                <w:sz w:val="20"/>
                <w:szCs w:val="20"/>
              </w:rPr>
              <w:t>`</w:t>
            </w:r>
          </w:p>
          <w:p w:rsidR="00631539" w:rsidRPr="00712340" w:rsidRDefault="00631539" w:rsidP="00016C3E">
            <w:pPr>
              <w:rPr>
                <w:rFonts w:ascii="GHEA Grapalat" w:hAnsi="GHEA Grapalat" w:cs="Arial"/>
                <w:sz w:val="20"/>
                <w:szCs w:val="20"/>
              </w:rPr>
            </w:pPr>
          </w:p>
        </w:tc>
      </w:tr>
      <w:tr w:rsidR="00631539" w:rsidRPr="00712340" w:rsidTr="00016C3E">
        <w:trPr>
          <w:trHeight w:val="704"/>
        </w:trPr>
        <w:tc>
          <w:tcPr>
            <w:tcW w:w="10980" w:type="dxa"/>
            <w:gridSpan w:val="2"/>
            <w:tcBorders>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Arial"/>
                <w:sz w:val="20"/>
                <w:szCs w:val="20"/>
                <w:lang w:val="hy-AM"/>
              </w:rPr>
            </w:pPr>
          </w:p>
        </w:tc>
      </w:tr>
      <w:tr w:rsidR="00631539" w:rsidRPr="00712340" w:rsidTr="00016C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Sylfaen"/>
                <w:sz w:val="20"/>
                <w:szCs w:val="20"/>
                <w:lang w:val="hy-AM"/>
              </w:rPr>
            </w:pPr>
            <w:r w:rsidRPr="00712340">
              <w:rPr>
                <w:rFonts w:ascii="GHEA Grapalat" w:hAnsi="GHEA Grapalat" w:cs="Sylfaen"/>
                <w:sz w:val="20"/>
                <w:szCs w:val="20"/>
                <w:lang w:val="hy-AM"/>
              </w:rPr>
              <w:t>19. Վճարման պայմանները՝                                &lt;ակցեպտավորված վճարում&gt;</w:t>
            </w:r>
          </w:p>
          <w:p w:rsidR="00631539" w:rsidRPr="00712340" w:rsidRDefault="00631539" w:rsidP="00016C3E">
            <w:pPr>
              <w:rPr>
                <w:rFonts w:ascii="GHEA Grapalat" w:hAnsi="GHEA Grapalat" w:cs="Sylfaen"/>
                <w:sz w:val="20"/>
                <w:szCs w:val="20"/>
                <w:lang w:val="ru-RU"/>
              </w:rPr>
            </w:pPr>
          </w:p>
        </w:tc>
      </w:tr>
      <w:tr w:rsidR="00631539" w:rsidRPr="00712340" w:rsidTr="00016C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lang w:val="hy-AM"/>
              </w:rPr>
              <w:t xml:space="preserve">20. Առդիր էջերի քանակը՝    </w:t>
            </w:r>
            <w:r w:rsidRPr="00712340">
              <w:rPr>
                <w:rFonts w:ascii="GHEA Grapalat" w:hAnsi="GHEA Grapalat" w:cs="Arial"/>
                <w:sz w:val="20"/>
                <w:szCs w:val="20"/>
              </w:rPr>
              <w:t xml:space="preserve">--- </w:t>
            </w:r>
            <w:r w:rsidRPr="00712340">
              <w:rPr>
                <w:rFonts w:ascii="GHEA Grapalat" w:hAnsi="GHEA Grapalat" w:cs="Arial"/>
                <w:sz w:val="20"/>
                <w:szCs w:val="20"/>
                <w:lang w:val="hy-AM"/>
              </w:rPr>
              <w:t xml:space="preserve">    </w:t>
            </w:r>
            <w:r w:rsidRPr="00712340">
              <w:rPr>
                <w:rFonts w:ascii="GHEA Grapalat" w:hAnsi="GHEA Grapalat" w:cs="Sylfaen"/>
                <w:sz w:val="20"/>
                <w:szCs w:val="20"/>
              </w:rPr>
              <w:t>էջ</w:t>
            </w:r>
          </w:p>
          <w:p w:rsidR="00631539" w:rsidRPr="00712340" w:rsidRDefault="00631539" w:rsidP="00016C3E">
            <w:pPr>
              <w:rPr>
                <w:rFonts w:ascii="GHEA Grapalat" w:hAnsi="GHEA Grapalat" w:cs="Sylfaen"/>
                <w:sz w:val="20"/>
                <w:szCs w:val="20"/>
                <w:lang w:val="hy-AM"/>
              </w:rPr>
            </w:pPr>
          </w:p>
        </w:tc>
      </w:tr>
      <w:tr w:rsidR="00631539" w:rsidRPr="00712340" w:rsidTr="00016C3E">
        <w:trPr>
          <w:trHeight w:val="2194"/>
        </w:trPr>
        <w:tc>
          <w:tcPr>
            <w:tcW w:w="5616" w:type="dxa"/>
            <w:tcBorders>
              <w:top w:val="nil"/>
              <w:left w:val="single" w:sz="4" w:space="0" w:color="auto"/>
              <w:bottom w:val="single" w:sz="4" w:space="0" w:color="auto"/>
              <w:right w:val="single" w:sz="4" w:space="0" w:color="auto"/>
            </w:tcBorders>
            <w:noWrap/>
            <w:vAlign w:val="bottom"/>
          </w:tcPr>
          <w:p w:rsidR="00631539" w:rsidRPr="00712340" w:rsidRDefault="00631539" w:rsidP="00016C3E">
            <w:pPr>
              <w:rPr>
                <w:rFonts w:ascii="GHEA Grapalat" w:hAnsi="GHEA Grapalat" w:cs="Sylfaen"/>
                <w:sz w:val="20"/>
                <w:szCs w:val="20"/>
              </w:rPr>
            </w:pPr>
            <w:r w:rsidRPr="00712340">
              <w:rPr>
                <w:rFonts w:ascii="Courier New" w:hAnsi="Courier New" w:cs="Courier New"/>
                <w:sz w:val="20"/>
                <w:szCs w:val="20"/>
              </w:rPr>
              <w:t> </w:t>
            </w:r>
            <w:r w:rsidRPr="00712340">
              <w:rPr>
                <w:rFonts w:ascii="GHEA Grapalat" w:hAnsi="GHEA Grapalat" w:cs="Arial"/>
                <w:sz w:val="20"/>
                <w:szCs w:val="20"/>
                <w:lang w:val="hy-AM"/>
              </w:rPr>
              <w:t>22</w:t>
            </w:r>
            <w:r w:rsidRPr="00712340">
              <w:rPr>
                <w:rFonts w:ascii="GHEA Grapalat" w:hAnsi="GHEA Grapalat" w:cs="Arial"/>
                <w:sz w:val="20"/>
                <w:szCs w:val="20"/>
              </w:rPr>
              <w:t>.</w:t>
            </w:r>
            <w:r w:rsidRPr="00712340">
              <w:rPr>
                <w:rFonts w:ascii="GHEA Grapalat" w:hAnsi="GHEA Grapalat" w:cs="Sylfaen"/>
                <w:sz w:val="20"/>
                <w:szCs w:val="20"/>
              </w:rPr>
              <w:t>ա. Շահառուի ստորագրությունները</w:t>
            </w:r>
          </w:p>
          <w:p w:rsidR="00631539" w:rsidRPr="00712340" w:rsidRDefault="00631539" w:rsidP="00016C3E">
            <w:pPr>
              <w:rPr>
                <w:rFonts w:ascii="GHEA Grapalat" w:hAnsi="GHEA Grapalat" w:cs="Sylfaen"/>
                <w:sz w:val="20"/>
                <w:szCs w:val="20"/>
              </w:rPr>
            </w:pPr>
          </w:p>
          <w:p w:rsidR="00631539" w:rsidRPr="00712340" w:rsidRDefault="00631539" w:rsidP="00016C3E">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631539" w:rsidRPr="00712340" w:rsidRDefault="00631539" w:rsidP="00016C3E">
            <w:pPr>
              <w:rPr>
                <w:rFonts w:ascii="GHEA Grapalat" w:hAnsi="GHEA Grapalat" w:cs="Tahoma"/>
                <w:color w:val="000000"/>
                <w:sz w:val="20"/>
                <w:szCs w:val="20"/>
              </w:rPr>
            </w:pPr>
          </w:p>
          <w:p w:rsidR="00631539" w:rsidRPr="00712340" w:rsidRDefault="00631539" w:rsidP="00016C3E">
            <w:pPr>
              <w:rPr>
                <w:rFonts w:ascii="GHEA Grapalat" w:hAnsi="GHEA Grapalat" w:cs="Sylfaen"/>
                <w:sz w:val="20"/>
                <w:szCs w:val="20"/>
              </w:rPr>
            </w:pPr>
          </w:p>
          <w:p w:rsidR="00631539" w:rsidRPr="00712340" w:rsidRDefault="00631539" w:rsidP="00016C3E">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631539" w:rsidRPr="00712340" w:rsidRDefault="00631539" w:rsidP="00016C3E">
            <w:pPr>
              <w:rPr>
                <w:rFonts w:ascii="GHEA Grapalat" w:hAnsi="GHEA Grapalat" w:cs="Sylfaen"/>
                <w:sz w:val="20"/>
                <w:szCs w:val="20"/>
              </w:rPr>
            </w:pPr>
          </w:p>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lang w:val="hy-AM"/>
              </w:rPr>
              <w:t>22</w:t>
            </w:r>
            <w:r w:rsidRPr="00712340">
              <w:rPr>
                <w:rFonts w:ascii="GHEA Grapalat" w:hAnsi="GHEA Grapalat" w:cs="Sylfaen"/>
                <w:sz w:val="20"/>
                <w:szCs w:val="20"/>
              </w:rPr>
              <w:t>.բ.</w:t>
            </w:r>
          </w:p>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rPr>
              <w:t xml:space="preserve">                                                                             Կ.Տ.</w:t>
            </w:r>
          </w:p>
          <w:p w:rsidR="00631539" w:rsidRPr="00712340" w:rsidRDefault="00631539" w:rsidP="00016C3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31539" w:rsidRPr="00712340" w:rsidRDefault="00631539" w:rsidP="00016C3E">
            <w:pPr>
              <w:rPr>
                <w:rFonts w:ascii="GHEA Grapalat" w:hAnsi="GHEA Grapalat" w:cs="Sylfaen"/>
                <w:sz w:val="20"/>
                <w:szCs w:val="20"/>
              </w:rPr>
            </w:pPr>
            <w:r w:rsidRPr="00712340">
              <w:rPr>
                <w:rFonts w:ascii="GHEA Grapalat" w:hAnsi="GHEA Grapalat" w:cs="Arial"/>
                <w:sz w:val="20"/>
                <w:szCs w:val="20"/>
                <w:lang w:val="hy-AM"/>
              </w:rPr>
              <w:t>2</w:t>
            </w:r>
            <w:r w:rsidRPr="00712340">
              <w:rPr>
                <w:rFonts w:ascii="GHEA Grapalat" w:hAnsi="GHEA Grapalat" w:cs="Arial"/>
                <w:sz w:val="20"/>
                <w:szCs w:val="20"/>
              </w:rPr>
              <w:t>1.</w:t>
            </w:r>
            <w:r w:rsidRPr="00712340">
              <w:rPr>
                <w:rFonts w:ascii="GHEA Grapalat" w:hAnsi="GHEA Grapalat" w:cs="Sylfaen"/>
                <w:sz w:val="20"/>
                <w:szCs w:val="20"/>
              </w:rPr>
              <w:t xml:space="preserve">ա. </w:t>
            </w:r>
            <w:r w:rsidRPr="00712340">
              <w:rPr>
                <w:rFonts w:ascii="Courier New" w:hAnsi="Courier New" w:cs="Courier New"/>
                <w:sz w:val="20"/>
                <w:szCs w:val="20"/>
              </w:rPr>
              <w:t> </w:t>
            </w:r>
            <w:r w:rsidRPr="00712340">
              <w:rPr>
                <w:rFonts w:ascii="GHEA Grapalat" w:hAnsi="GHEA Grapalat" w:cs="Sylfaen"/>
                <w:sz w:val="20"/>
                <w:szCs w:val="20"/>
              </w:rPr>
              <w:t>Վճարողի ստորագրությունները`</w:t>
            </w:r>
          </w:p>
          <w:p w:rsidR="00631539" w:rsidRPr="00712340" w:rsidRDefault="00631539" w:rsidP="00016C3E">
            <w:pPr>
              <w:jc w:val="right"/>
              <w:rPr>
                <w:rFonts w:ascii="GHEA Grapalat" w:hAnsi="GHEA Grapalat" w:cs="Sylfaen"/>
                <w:sz w:val="20"/>
                <w:szCs w:val="20"/>
              </w:rPr>
            </w:pPr>
          </w:p>
          <w:p w:rsidR="00631539" w:rsidRPr="00712340" w:rsidRDefault="00631539" w:rsidP="00016C3E">
            <w:pPr>
              <w:rPr>
                <w:rFonts w:ascii="GHEA Grapalat" w:hAnsi="GHEA Grapalat" w:cs="Sylfaen"/>
                <w:sz w:val="20"/>
                <w:szCs w:val="20"/>
              </w:rPr>
            </w:pPr>
            <w:r w:rsidRPr="00712340">
              <w:rPr>
                <w:rFonts w:ascii="GHEA Grapalat" w:hAnsi="GHEA Grapalat" w:cs="Tahoma"/>
                <w:color w:val="000000"/>
                <w:sz w:val="20"/>
                <w:szCs w:val="20"/>
              </w:rPr>
              <w:t xml:space="preserve">                                               /____________________/</w:t>
            </w:r>
          </w:p>
          <w:p w:rsidR="00631539" w:rsidRPr="00712340" w:rsidRDefault="00631539" w:rsidP="00016C3E">
            <w:pPr>
              <w:jc w:val="right"/>
              <w:rPr>
                <w:rFonts w:ascii="GHEA Grapalat" w:hAnsi="GHEA Grapalat" w:cs="Tahoma"/>
                <w:color w:val="000000"/>
                <w:sz w:val="20"/>
                <w:szCs w:val="20"/>
              </w:rPr>
            </w:pPr>
          </w:p>
          <w:p w:rsidR="00631539" w:rsidRPr="00712340" w:rsidRDefault="00631539" w:rsidP="00016C3E">
            <w:pPr>
              <w:jc w:val="right"/>
              <w:rPr>
                <w:rFonts w:ascii="GHEA Grapalat" w:hAnsi="GHEA Grapalat" w:cs="Tahoma"/>
                <w:color w:val="000000"/>
                <w:sz w:val="20"/>
                <w:szCs w:val="20"/>
              </w:rPr>
            </w:pPr>
          </w:p>
          <w:p w:rsidR="00631539" w:rsidRPr="00712340" w:rsidRDefault="00631539" w:rsidP="00016C3E">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631539" w:rsidRPr="00712340" w:rsidRDefault="00631539" w:rsidP="00016C3E">
            <w:pPr>
              <w:jc w:val="right"/>
              <w:rPr>
                <w:rFonts w:ascii="GHEA Grapalat" w:hAnsi="GHEA Grapalat" w:cs="Sylfaen"/>
                <w:sz w:val="20"/>
                <w:szCs w:val="20"/>
              </w:rPr>
            </w:pPr>
          </w:p>
          <w:p w:rsidR="00631539" w:rsidRPr="00712340" w:rsidRDefault="00631539" w:rsidP="00016C3E">
            <w:pPr>
              <w:jc w:val="right"/>
              <w:rPr>
                <w:rFonts w:ascii="GHEA Grapalat" w:hAnsi="GHEA Grapalat" w:cs="Sylfaen"/>
                <w:sz w:val="20"/>
                <w:szCs w:val="20"/>
              </w:rPr>
            </w:pPr>
            <w:r w:rsidRPr="00712340">
              <w:rPr>
                <w:rFonts w:ascii="GHEA Grapalat" w:hAnsi="GHEA Grapalat" w:cs="Sylfaen"/>
                <w:sz w:val="20"/>
                <w:szCs w:val="20"/>
                <w:lang w:val="hy-AM"/>
              </w:rPr>
              <w:t>2</w:t>
            </w:r>
            <w:r w:rsidRPr="00712340">
              <w:rPr>
                <w:rFonts w:ascii="GHEA Grapalat" w:hAnsi="GHEA Grapalat" w:cs="Sylfaen"/>
                <w:sz w:val="20"/>
                <w:szCs w:val="20"/>
              </w:rPr>
              <w:t>1.բ.                                                                    Կ.Տ.</w:t>
            </w:r>
          </w:p>
          <w:p w:rsidR="00631539" w:rsidRPr="00712340" w:rsidRDefault="00631539" w:rsidP="00016C3E">
            <w:pPr>
              <w:jc w:val="right"/>
              <w:rPr>
                <w:rFonts w:ascii="GHEA Grapalat" w:hAnsi="GHEA Grapalat" w:cs="Sylfaen"/>
                <w:sz w:val="20"/>
                <w:szCs w:val="20"/>
              </w:rPr>
            </w:pPr>
          </w:p>
        </w:tc>
      </w:tr>
      <w:tr w:rsidR="00631539" w:rsidRPr="00712340" w:rsidTr="00016C3E">
        <w:trPr>
          <w:trHeight w:val="2058"/>
        </w:trPr>
        <w:tc>
          <w:tcPr>
            <w:tcW w:w="5616" w:type="dxa"/>
            <w:tcBorders>
              <w:top w:val="single" w:sz="4" w:space="0" w:color="auto"/>
              <w:left w:val="single" w:sz="4" w:space="0" w:color="auto"/>
              <w:right w:val="single" w:sz="4" w:space="0" w:color="auto"/>
            </w:tcBorders>
            <w:noWrap/>
            <w:vAlign w:val="bottom"/>
          </w:tcPr>
          <w:p w:rsidR="00631539" w:rsidRPr="00712340" w:rsidRDefault="00631539" w:rsidP="00016C3E">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4</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Շահառուին  սպասարկող ֆինանսական կազմակերպություն</w:t>
            </w:r>
            <w:r w:rsidRPr="00712340">
              <w:rPr>
                <w:rFonts w:ascii="GHEA Grapalat" w:hAnsi="GHEA Grapalat" w:cs="Tahoma"/>
                <w:color w:val="000000"/>
                <w:sz w:val="20"/>
                <w:szCs w:val="20"/>
              </w:rPr>
              <w:t xml:space="preserve"> </w:t>
            </w:r>
          </w:p>
          <w:p w:rsidR="00631539" w:rsidRPr="00712340" w:rsidRDefault="00631539" w:rsidP="00016C3E">
            <w:pPr>
              <w:rPr>
                <w:rFonts w:ascii="GHEA Grapalat" w:hAnsi="GHEA Grapalat" w:cs="Tahoma"/>
                <w:color w:val="000000"/>
                <w:sz w:val="20"/>
                <w:szCs w:val="20"/>
                <w:lang w:val="hy-AM"/>
              </w:rPr>
            </w:pPr>
            <w:r w:rsidRPr="00712340">
              <w:rPr>
                <w:rFonts w:ascii="GHEA Grapalat" w:hAnsi="GHEA Grapalat" w:cs="Tahoma"/>
                <w:color w:val="000000"/>
                <w:sz w:val="20"/>
                <w:szCs w:val="20"/>
              </w:rPr>
              <w:t xml:space="preserve">                             </w:t>
            </w:r>
            <w:r w:rsidRPr="00712340">
              <w:rPr>
                <w:rFonts w:ascii="GHEA Grapalat" w:hAnsi="GHEA Grapalat" w:cs="Tahoma"/>
                <w:color w:val="000000"/>
                <w:sz w:val="20"/>
                <w:szCs w:val="20"/>
                <w:lang w:val="hy-AM"/>
              </w:rPr>
              <w:t xml:space="preserve">                 </w:t>
            </w:r>
          </w:p>
          <w:p w:rsidR="00631539" w:rsidRPr="00712340" w:rsidRDefault="00631539" w:rsidP="00016C3E">
            <w:pPr>
              <w:rPr>
                <w:rFonts w:ascii="GHEA Grapalat" w:hAnsi="GHEA Grapalat" w:cs="Tahoma"/>
                <w:color w:val="000000"/>
                <w:sz w:val="20"/>
                <w:szCs w:val="20"/>
              </w:rPr>
            </w:pPr>
            <w:r w:rsidRPr="00712340">
              <w:rPr>
                <w:rFonts w:ascii="GHEA Grapalat" w:hAnsi="GHEA Grapalat" w:cs="Tahoma"/>
                <w:color w:val="000000"/>
                <w:sz w:val="20"/>
                <w:szCs w:val="20"/>
                <w:lang w:val="hy-AM"/>
              </w:rPr>
              <w:t xml:space="preserve">                                                 </w:t>
            </w:r>
            <w:r w:rsidRPr="00712340">
              <w:rPr>
                <w:rFonts w:ascii="GHEA Grapalat" w:hAnsi="GHEA Grapalat" w:cs="Tahoma"/>
                <w:color w:val="000000"/>
                <w:sz w:val="20"/>
                <w:szCs w:val="20"/>
              </w:rPr>
              <w:t xml:space="preserve">   /____________________/</w:t>
            </w:r>
          </w:p>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rPr>
              <w:t xml:space="preserve">  </w:t>
            </w:r>
          </w:p>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rPr>
              <w:t xml:space="preserve">                                                       /ստորագրություն/</w:t>
            </w:r>
          </w:p>
          <w:p w:rsidR="00631539" w:rsidRPr="00712340" w:rsidRDefault="00631539" w:rsidP="00016C3E">
            <w:pPr>
              <w:rPr>
                <w:rFonts w:ascii="GHEA Grapalat" w:hAnsi="GHEA Grapalat" w:cs="Tahoma"/>
                <w:color w:val="000000"/>
                <w:sz w:val="20"/>
                <w:szCs w:val="20"/>
              </w:rPr>
            </w:pPr>
          </w:p>
          <w:p w:rsidR="00631539" w:rsidRPr="00712340" w:rsidRDefault="00631539" w:rsidP="00016C3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631539" w:rsidRPr="00712340" w:rsidRDefault="00631539" w:rsidP="00016C3E">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3</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Վճարողին  սպասարկող ֆինանսական կազմակերպություն</w:t>
            </w:r>
            <w:r w:rsidRPr="00712340">
              <w:rPr>
                <w:rFonts w:ascii="GHEA Grapalat" w:hAnsi="GHEA Grapalat" w:cs="Tahoma"/>
                <w:color w:val="000000"/>
                <w:sz w:val="20"/>
                <w:szCs w:val="20"/>
              </w:rPr>
              <w:t xml:space="preserve"> </w:t>
            </w:r>
          </w:p>
          <w:p w:rsidR="00631539" w:rsidRPr="00712340" w:rsidRDefault="00631539" w:rsidP="00016C3E">
            <w:pPr>
              <w:jc w:val="right"/>
              <w:rPr>
                <w:rFonts w:ascii="GHEA Grapalat" w:hAnsi="GHEA Grapalat" w:cs="Tahoma"/>
                <w:color w:val="000000"/>
                <w:sz w:val="20"/>
                <w:szCs w:val="20"/>
              </w:rPr>
            </w:pPr>
          </w:p>
          <w:p w:rsidR="00631539" w:rsidRPr="00712340" w:rsidRDefault="00631539" w:rsidP="00016C3E">
            <w:pPr>
              <w:jc w:val="right"/>
              <w:rPr>
                <w:rFonts w:ascii="GHEA Grapalat" w:hAnsi="GHEA Grapalat" w:cs="Tahoma"/>
                <w:color w:val="000000"/>
                <w:sz w:val="20"/>
                <w:szCs w:val="20"/>
              </w:rPr>
            </w:pPr>
          </w:p>
          <w:p w:rsidR="00631539" w:rsidRPr="00712340" w:rsidRDefault="00631539" w:rsidP="00016C3E">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631539" w:rsidRPr="00712340" w:rsidRDefault="00631539" w:rsidP="00016C3E">
            <w:pPr>
              <w:jc w:val="cente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/ստորագրություն/</w:t>
            </w:r>
          </w:p>
          <w:p w:rsidR="00631539" w:rsidRPr="00712340" w:rsidRDefault="00631539" w:rsidP="00016C3E">
            <w:pPr>
              <w:jc w:val="right"/>
              <w:rPr>
                <w:rFonts w:ascii="GHEA Grapalat" w:hAnsi="GHEA Grapalat" w:cs="Arial"/>
                <w:sz w:val="20"/>
                <w:szCs w:val="20"/>
                <w:lang w:val="hy-AM"/>
              </w:rPr>
            </w:pPr>
          </w:p>
        </w:tc>
      </w:tr>
      <w:tr w:rsidR="00631539" w:rsidRPr="00712340" w:rsidTr="00016C3E">
        <w:trPr>
          <w:trHeight w:val="2194"/>
        </w:trPr>
        <w:tc>
          <w:tcPr>
            <w:tcW w:w="5616" w:type="dxa"/>
            <w:tcBorders>
              <w:top w:val="nil"/>
              <w:left w:val="single" w:sz="4" w:space="0" w:color="auto"/>
              <w:bottom w:val="single" w:sz="4" w:space="0" w:color="auto"/>
              <w:right w:val="single" w:sz="4" w:space="0" w:color="auto"/>
            </w:tcBorders>
            <w:noWrap/>
            <w:vAlign w:val="bottom"/>
          </w:tcPr>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rPr>
              <w:lastRenderedPageBreak/>
              <w:t>24.բ.                                                       Կ.Տ.</w:t>
            </w:r>
          </w:p>
          <w:p w:rsidR="00631539" w:rsidRPr="00712340" w:rsidRDefault="00631539" w:rsidP="00016C3E">
            <w:pPr>
              <w:rPr>
                <w:rFonts w:ascii="GHEA Grapalat" w:hAnsi="GHEA Grapalat" w:cs="Sylfaen"/>
                <w:sz w:val="20"/>
                <w:szCs w:val="20"/>
              </w:rPr>
            </w:pPr>
          </w:p>
          <w:p w:rsidR="00631539" w:rsidRPr="00712340" w:rsidRDefault="00631539" w:rsidP="00016C3E">
            <w:pPr>
              <w:rPr>
                <w:rFonts w:ascii="GHEA Grapalat" w:hAnsi="GHEA Grapalat" w:cs="Sylfaen"/>
                <w:sz w:val="20"/>
                <w:szCs w:val="20"/>
              </w:rPr>
            </w:pPr>
          </w:p>
          <w:p w:rsidR="00631539" w:rsidRPr="00712340" w:rsidRDefault="00631539" w:rsidP="00016C3E">
            <w:pP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2</w:t>
            </w:r>
            <w:r w:rsidRPr="00712340">
              <w:rPr>
                <w:rFonts w:ascii="GHEA Grapalat" w:hAnsi="GHEA Grapalat" w:cs="Sylfaen"/>
                <w:sz w:val="20"/>
                <w:szCs w:val="20"/>
                <w:lang w:val="hy-AM"/>
              </w:rPr>
              <w:t>4</w:t>
            </w:r>
            <w:r w:rsidRPr="00712340">
              <w:rPr>
                <w:rFonts w:ascii="GHEA Grapalat" w:hAnsi="GHEA Grapalat" w:cs="Sylfaen"/>
                <w:sz w:val="20"/>
                <w:szCs w:val="20"/>
              </w:rPr>
              <w:t>.</w:t>
            </w:r>
            <w:r w:rsidRPr="00712340">
              <w:rPr>
                <w:rFonts w:ascii="GHEA Grapalat" w:hAnsi="GHEA Grapalat" w:cs="Sylfaen"/>
                <w:sz w:val="20"/>
                <w:szCs w:val="20"/>
                <w:lang w:val="hy-AM"/>
              </w:rPr>
              <w:t>գ</w:t>
            </w:r>
            <w:r w:rsidRPr="00712340">
              <w:rPr>
                <w:rFonts w:ascii="GHEA Grapalat" w:hAnsi="GHEA Grapalat" w:cs="Tahoma"/>
                <w:color w:val="000000"/>
                <w:sz w:val="20"/>
                <w:szCs w:val="20"/>
              </w:rPr>
              <w:t xml:space="preserve">                                                 "___"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 xml:space="preserve">20___ </w:t>
            </w:r>
            <w:r w:rsidRPr="00712340">
              <w:rPr>
                <w:rFonts w:ascii="GHEA Grapalat" w:hAnsi="GHEA Grapalat" w:cs="Sylfaen"/>
                <w:color w:val="000000"/>
                <w:sz w:val="20"/>
                <w:szCs w:val="20"/>
              </w:rPr>
              <w:t>թ.</w:t>
            </w:r>
            <w:r w:rsidRPr="00712340">
              <w:rPr>
                <w:rFonts w:ascii="GHEA Grapalat" w:hAnsi="GHEA Grapalat" w:cs="Sylfaen"/>
                <w:sz w:val="20"/>
                <w:szCs w:val="20"/>
              </w:rPr>
              <w:t xml:space="preserve"> </w:t>
            </w:r>
          </w:p>
          <w:p w:rsidR="00631539" w:rsidRPr="00712340" w:rsidRDefault="00631539" w:rsidP="00016C3E">
            <w:pPr>
              <w:rPr>
                <w:rFonts w:ascii="GHEA Grapalat" w:hAnsi="GHEA Grapalat" w:cs="Sylfaen"/>
                <w:sz w:val="20"/>
                <w:szCs w:val="20"/>
              </w:rPr>
            </w:pPr>
          </w:p>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rPr>
              <w:t xml:space="preserve">  </w:t>
            </w:r>
          </w:p>
          <w:p w:rsidR="00631539" w:rsidRPr="00712340" w:rsidRDefault="00631539" w:rsidP="00016C3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rPr>
              <w:t xml:space="preserve">23.բ.                                                                 Կ.Տ.    </w:t>
            </w:r>
          </w:p>
          <w:p w:rsidR="00631539" w:rsidRPr="00712340" w:rsidRDefault="00631539" w:rsidP="00016C3E">
            <w:pPr>
              <w:rPr>
                <w:rFonts w:ascii="GHEA Grapalat" w:hAnsi="GHEA Grapalat" w:cs="Sylfaen"/>
                <w:sz w:val="20"/>
                <w:szCs w:val="20"/>
              </w:rPr>
            </w:pPr>
          </w:p>
          <w:p w:rsidR="00631539" w:rsidRPr="00712340" w:rsidRDefault="00631539" w:rsidP="00016C3E">
            <w:pPr>
              <w:rPr>
                <w:rFonts w:ascii="GHEA Grapalat" w:hAnsi="GHEA Grapalat" w:cs="Sylfaen"/>
                <w:sz w:val="20"/>
                <w:szCs w:val="20"/>
              </w:rPr>
            </w:pPr>
            <w:r w:rsidRPr="00712340">
              <w:rPr>
                <w:rFonts w:ascii="GHEA Grapalat" w:hAnsi="GHEA Grapalat" w:cs="Sylfaen"/>
                <w:sz w:val="20"/>
                <w:szCs w:val="20"/>
              </w:rPr>
              <w:t xml:space="preserve">                     </w:t>
            </w:r>
          </w:p>
          <w:p w:rsidR="00631539" w:rsidRPr="00712340" w:rsidRDefault="00631539" w:rsidP="00016C3E">
            <w:pPr>
              <w:rPr>
                <w:rFonts w:ascii="GHEA Grapalat" w:hAnsi="GHEA Grapalat" w:cs="Sylfaen"/>
                <w:color w:val="000000"/>
                <w:sz w:val="20"/>
                <w:szCs w:val="20"/>
              </w:rPr>
            </w:pPr>
            <w:r w:rsidRPr="00712340">
              <w:rPr>
                <w:rFonts w:ascii="GHEA Grapalat" w:hAnsi="GHEA Grapalat" w:cs="Sylfaen"/>
                <w:sz w:val="20"/>
                <w:szCs w:val="20"/>
              </w:rPr>
              <w:t>23.</w:t>
            </w:r>
            <w:r w:rsidRPr="00712340">
              <w:rPr>
                <w:rFonts w:ascii="GHEA Grapalat" w:hAnsi="GHEA Grapalat" w:cs="Sylfaen"/>
                <w:sz w:val="20"/>
                <w:szCs w:val="20"/>
                <w:lang w:val="hy-AM"/>
              </w:rPr>
              <w:t>գ</w:t>
            </w:r>
            <w:r w:rsidRPr="00712340">
              <w:rPr>
                <w:rFonts w:ascii="GHEA Grapalat" w:hAnsi="GHEA Grapalat" w:cs="Sylfaen"/>
                <w:sz w:val="20"/>
                <w:szCs w:val="20"/>
              </w:rPr>
              <w:t xml:space="preserve">.Կատարման ամսաթիվը`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p w:rsidR="00631539" w:rsidRPr="00712340" w:rsidRDefault="00631539" w:rsidP="00016C3E">
            <w:pPr>
              <w:rPr>
                <w:rFonts w:ascii="GHEA Grapalat" w:hAnsi="GHEA Grapalat" w:cs="Sylfaen"/>
                <w:color w:val="000000"/>
                <w:sz w:val="20"/>
                <w:szCs w:val="20"/>
              </w:rPr>
            </w:pPr>
          </w:p>
          <w:p w:rsidR="00631539" w:rsidRPr="00712340" w:rsidRDefault="00631539" w:rsidP="00016C3E">
            <w:pPr>
              <w:rPr>
                <w:rFonts w:ascii="GHEA Grapalat" w:hAnsi="GHEA Grapalat" w:cs="Sylfaen"/>
                <w:sz w:val="20"/>
                <w:szCs w:val="20"/>
              </w:rPr>
            </w:pPr>
          </w:p>
          <w:p w:rsidR="00631539" w:rsidRPr="00712340" w:rsidRDefault="00631539" w:rsidP="00016C3E">
            <w:pPr>
              <w:jc w:val="right"/>
              <w:rPr>
                <w:rFonts w:ascii="GHEA Grapalat" w:hAnsi="GHEA Grapalat" w:cs="Arial"/>
                <w:sz w:val="20"/>
                <w:szCs w:val="20"/>
              </w:rPr>
            </w:pPr>
          </w:p>
        </w:tc>
      </w:tr>
    </w:tbl>
    <w:p w:rsidR="00631539" w:rsidRPr="00712340" w:rsidRDefault="00631539" w:rsidP="006315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31539" w:rsidRPr="00712340" w:rsidRDefault="00631539" w:rsidP="006315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31539" w:rsidRPr="00712340" w:rsidRDefault="00631539" w:rsidP="006315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31539" w:rsidRPr="00712340" w:rsidRDefault="00631539" w:rsidP="006315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31539" w:rsidRPr="00712340" w:rsidRDefault="00631539" w:rsidP="0063153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31539" w:rsidRPr="00631539" w:rsidRDefault="00631539" w:rsidP="0063153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31539">
        <w:rPr>
          <w:rFonts w:ascii="GHEA Grapalat" w:hAnsi="GHEA Grapalat"/>
          <w:i/>
          <w:sz w:val="16"/>
          <w:lang w:val="hy-AM"/>
        </w:rPr>
        <w:t xml:space="preserve">* </w:t>
      </w:r>
      <w:r w:rsidRPr="00712340">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539" w:rsidRPr="00712340" w:rsidRDefault="00631539" w:rsidP="00631539">
      <w:pPr>
        <w:jc w:val="center"/>
        <w:rPr>
          <w:rFonts w:ascii="GHEA Grapalat" w:hAnsi="GHEA Grapalat"/>
          <w:b/>
          <w:sz w:val="22"/>
          <w:szCs w:val="22"/>
          <w:lang w:val="nl-NL"/>
        </w:rPr>
      </w:pPr>
      <w:r w:rsidRPr="00712340">
        <w:rPr>
          <w:rFonts w:ascii="GHEA Grapalat" w:hAnsi="GHEA Grapalat"/>
          <w:b/>
          <w:lang w:val="hy-AM"/>
        </w:rPr>
        <w:br w:type="page"/>
      </w:r>
      <w:r w:rsidRPr="00631539">
        <w:rPr>
          <w:rFonts w:ascii="GHEA Grapalat" w:hAnsi="GHEA Grapalat"/>
          <w:b/>
          <w:sz w:val="22"/>
          <w:szCs w:val="22"/>
          <w:lang w:val="hy-AM"/>
        </w:rPr>
        <w:lastRenderedPageBreak/>
        <w:t>Վճարման</w:t>
      </w:r>
      <w:r w:rsidRPr="00712340">
        <w:rPr>
          <w:rFonts w:ascii="GHEA Grapalat" w:hAnsi="GHEA Grapalat"/>
          <w:b/>
          <w:sz w:val="22"/>
          <w:szCs w:val="22"/>
          <w:lang w:val="nl-NL"/>
        </w:rPr>
        <w:t xml:space="preserve"> </w:t>
      </w:r>
      <w:r w:rsidRPr="00631539">
        <w:rPr>
          <w:rFonts w:ascii="GHEA Grapalat" w:hAnsi="GHEA Grapalat"/>
          <w:b/>
          <w:sz w:val="22"/>
          <w:szCs w:val="22"/>
          <w:lang w:val="hy-AM"/>
        </w:rPr>
        <w:t>պահանջագրի</w:t>
      </w:r>
      <w:r w:rsidRPr="00712340">
        <w:rPr>
          <w:rFonts w:ascii="GHEA Grapalat" w:hAnsi="GHEA Grapalat"/>
          <w:b/>
          <w:sz w:val="22"/>
          <w:szCs w:val="22"/>
          <w:lang w:val="nl-NL"/>
        </w:rPr>
        <w:t xml:space="preserve"> </w:t>
      </w:r>
      <w:r w:rsidRPr="00631539">
        <w:rPr>
          <w:rFonts w:ascii="GHEA Grapalat" w:hAnsi="GHEA Grapalat"/>
          <w:b/>
          <w:sz w:val="22"/>
          <w:szCs w:val="22"/>
          <w:lang w:val="hy-AM"/>
        </w:rPr>
        <w:t>պարտադիր</w:t>
      </w:r>
      <w:r w:rsidRPr="00712340">
        <w:rPr>
          <w:rFonts w:ascii="GHEA Grapalat" w:hAnsi="GHEA Grapalat"/>
          <w:b/>
          <w:sz w:val="22"/>
          <w:szCs w:val="22"/>
          <w:lang w:val="nl-NL"/>
        </w:rPr>
        <w:t xml:space="preserve"> </w:t>
      </w:r>
      <w:r w:rsidRPr="00631539">
        <w:rPr>
          <w:rFonts w:ascii="GHEA Grapalat" w:hAnsi="GHEA Grapalat"/>
          <w:b/>
          <w:sz w:val="22"/>
          <w:szCs w:val="22"/>
          <w:lang w:val="hy-AM"/>
        </w:rPr>
        <w:t>վավերապայմանները</w:t>
      </w:r>
      <w:r w:rsidRPr="00712340">
        <w:rPr>
          <w:rFonts w:ascii="GHEA Grapalat" w:hAnsi="GHEA Grapalat"/>
          <w:b/>
          <w:sz w:val="22"/>
          <w:szCs w:val="22"/>
          <w:lang w:val="nl-NL"/>
        </w:rPr>
        <w:t xml:space="preserve"> </w:t>
      </w:r>
      <w:r w:rsidRPr="00631539">
        <w:rPr>
          <w:rFonts w:ascii="GHEA Grapalat" w:hAnsi="GHEA Grapalat"/>
          <w:b/>
          <w:sz w:val="22"/>
          <w:szCs w:val="22"/>
          <w:lang w:val="hy-AM"/>
        </w:rPr>
        <w:t>և</w:t>
      </w:r>
      <w:r w:rsidRPr="00712340">
        <w:rPr>
          <w:rFonts w:ascii="GHEA Grapalat" w:hAnsi="GHEA Grapalat"/>
          <w:b/>
          <w:sz w:val="22"/>
          <w:szCs w:val="22"/>
          <w:lang w:val="nl-NL"/>
        </w:rPr>
        <w:t xml:space="preserve"> </w:t>
      </w:r>
      <w:r w:rsidRPr="00631539">
        <w:rPr>
          <w:rFonts w:ascii="GHEA Grapalat" w:hAnsi="GHEA Grapalat"/>
          <w:b/>
          <w:sz w:val="22"/>
          <w:szCs w:val="22"/>
          <w:lang w:val="hy-AM"/>
        </w:rPr>
        <w:t>լրացման</w:t>
      </w:r>
      <w:r w:rsidRPr="00712340">
        <w:rPr>
          <w:rFonts w:ascii="GHEA Grapalat" w:hAnsi="GHEA Grapalat"/>
          <w:b/>
          <w:sz w:val="22"/>
          <w:szCs w:val="22"/>
          <w:lang w:val="nl-NL"/>
        </w:rPr>
        <w:t xml:space="preserve"> </w:t>
      </w:r>
      <w:r w:rsidRPr="00712340">
        <w:rPr>
          <w:rFonts w:ascii="GHEA Grapalat" w:hAnsi="GHEA Grapalat"/>
          <w:b/>
          <w:sz w:val="22"/>
          <w:szCs w:val="22"/>
          <w:lang w:val="hy-AM"/>
        </w:rPr>
        <w:t>ուղեցույց</w:t>
      </w:r>
      <w:r w:rsidRPr="00631539">
        <w:rPr>
          <w:rFonts w:ascii="GHEA Grapalat" w:hAnsi="GHEA Grapalat"/>
          <w:b/>
          <w:sz w:val="22"/>
          <w:szCs w:val="22"/>
          <w:lang w:val="hy-AM"/>
        </w:rPr>
        <w:t>ը</w:t>
      </w:r>
    </w:p>
    <w:p w:rsidR="00631539" w:rsidRPr="00712340" w:rsidRDefault="00631539" w:rsidP="0063153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both"/>
              <w:rPr>
                <w:rFonts w:ascii="GHEA Grapalat" w:hAnsi="GHEA Grapalat"/>
                <w:sz w:val="20"/>
                <w:szCs w:val="20"/>
              </w:rPr>
            </w:pPr>
            <w:r w:rsidRPr="007123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b/>
                <w:sz w:val="20"/>
                <w:szCs w:val="20"/>
              </w:rPr>
            </w:pPr>
            <w:r w:rsidRPr="0071234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b/>
                <w:sz w:val="20"/>
                <w:szCs w:val="20"/>
              </w:rPr>
            </w:pPr>
            <w:r w:rsidRPr="00712340">
              <w:rPr>
                <w:rFonts w:ascii="GHEA Grapalat" w:hAnsi="GHEA Grapalat"/>
                <w:b/>
                <w:sz w:val="20"/>
                <w:szCs w:val="20"/>
              </w:rPr>
              <w:t>Նշված դաշտի/</w:t>
            </w:r>
          </w:p>
          <w:p w:rsidR="00631539" w:rsidRPr="00712340" w:rsidRDefault="00631539" w:rsidP="00016C3E">
            <w:pPr>
              <w:jc w:val="center"/>
              <w:rPr>
                <w:rFonts w:ascii="GHEA Grapalat" w:hAnsi="GHEA Grapalat"/>
                <w:b/>
                <w:sz w:val="20"/>
                <w:szCs w:val="20"/>
              </w:rPr>
            </w:pPr>
            <w:r w:rsidRPr="0071234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b/>
                <w:sz w:val="20"/>
                <w:szCs w:val="20"/>
                <w:lang w:val="hy-AM"/>
              </w:rPr>
            </w:pPr>
            <w:r w:rsidRPr="00712340">
              <w:rPr>
                <w:rFonts w:ascii="GHEA Grapalat" w:hAnsi="GHEA Grapalat"/>
                <w:b/>
                <w:sz w:val="20"/>
                <w:szCs w:val="20"/>
              </w:rPr>
              <w:t>Վավերապայմանի լրացման պահանջը</w:t>
            </w:r>
            <w:r w:rsidRPr="00712340">
              <w:rPr>
                <w:rFonts w:ascii="GHEA Grapalat" w:hAnsi="GHEA Grapalat"/>
                <w:b/>
                <w:sz w:val="20"/>
                <w:szCs w:val="20"/>
                <w:lang w:val="hy-AM"/>
              </w:rPr>
              <w:t xml:space="preserve"> </w:t>
            </w:r>
          </w:p>
          <w:p w:rsidR="00631539" w:rsidRPr="00712340" w:rsidRDefault="00631539" w:rsidP="00016C3E">
            <w:pPr>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ind w:left="-588" w:firstLine="588"/>
              <w:jc w:val="center"/>
              <w:rPr>
                <w:rFonts w:ascii="GHEA Grapalat" w:hAnsi="GHEA Grapalat"/>
                <w:b/>
                <w:sz w:val="20"/>
                <w:szCs w:val="20"/>
              </w:rPr>
            </w:pPr>
            <w:r w:rsidRPr="00712340">
              <w:rPr>
                <w:rFonts w:ascii="GHEA Grapalat" w:hAnsi="GHEA Grapalat"/>
                <w:b/>
                <w:sz w:val="20"/>
                <w:szCs w:val="20"/>
              </w:rPr>
              <w:t>Վավերապայմանը</w:t>
            </w:r>
          </w:p>
          <w:p w:rsidR="00631539" w:rsidRPr="00712340" w:rsidRDefault="00631539" w:rsidP="00016C3E">
            <w:pPr>
              <w:ind w:left="-588" w:firstLine="588"/>
              <w:jc w:val="center"/>
              <w:rPr>
                <w:rFonts w:ascii="GHEA Grapalat" w:hAnsi="GHEA Grapalat"/>
                <w:b/>
                <w:sz w:val="20"/>
                <w:szCs w:val="20"/>
              </w:rPr>
            </w:pPr>
            <w:r w:rsidRPr="00712340">
              <w:rPr>
                <w:rFonts w:ascii="GHEA Grapalat" w:hAnsi="GHEA Grapalat"/>
                <w:b/>
                <w:sz w:val="20"/>
                <w:szCs w:val="20"/>
              </w:rPr>
              <w:t xml:space="preserve">լրացնող կողմը` </w:t>
            </w:r>
          </w:p>
          <w:p w:rsidR="00631539" w:rsidRPr="00712340" w:rsidRDefault="00631539" w:rsidP="00016C3E">
            <w:pPr>
              <w:ind w:left="-588" w:firstLine="588"/>
              <w:jc w:val="center"/>
              <w:rPr>
                <w:rFonts w:ascii="GHEA Grapalat" w:hAnsi="GHEA Grapalat"/>
                <w:b/>
                <w:sz w:val="20"/>
                <w:szCs w:val="20"/>
              </w:rPr>
            </w:pPr>
            <w:r w:rsidRPr="00712340">
              <w:rPr>
                <w:rFonts w:ascii="GHEA Grapalat" w:hAnsi="GHEA Grapalat"/>
                <w:b/>
                <w:sz w:val="20"/>
                <w:szCs w:val="20"/>
              </w:rPr>
              <w:t>շահառուն կամ վճարողը</w:t>
            </w:r>
          </w:p>
          <w:p w:rsidR="00631539" w:rsidRPr="00712340" w:rsidRDefault="00631539" w:rsidP="00016C3E">
            <w:pPr>
              <w:ind w:left="-588" w:firstLine="588"/>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b/>
                <w:sz w:val="20"/>
                <w:szCs w:val="20"/>
              </w:rPr>
            </w:pPr>
            <w:r w:rsidRPr="007123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b/>
                <w:sz w:val="20"/>
                <w:szCs w:val="20"/>
              </w:rPr>
            </w:pPr>
            <w:r w:rsidRPr="007123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b/>
                <w:sz w:val="20"/>
                <w:szCs w:val="20"/>
              </w:rPr>
            </w:pPr>
            <w:r w:rsidRPr="007123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b/>
                <w:sz w:val="20"/>
                <w:szCs w:val="20"/>
              </w:rPr>
            </w:pPr>
            <w:r w:rsidRPr="007123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b/>
                <w:sz w:val="20"/>
                <w:szCs w:val="20"/>
              </w:rPr>
            </w:pPr>
            <w:r w:rsidRPr="00712340">
              <w:rPr>
                <w:rFonts w:ascii="GHEA Grapalat" w:hAnsi="GHEA Grapalat"/>
                <w:b/>
                <w:sz w:val="20"/>
                <w:szCs w:val="20"/>
              </w:rPr>
              <w:t>5</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Փաստաթղթի վրա նախապես լրացված է &lt;Վճարման պահանջագիր&gt;</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both"/>
              <w:rPr>
                <w:rFonts w:ascii="GHEA Grapalat" w:hAnsi="GHEA Grapalat"/>
                <w:sz w:val="20"/>
                <w:szCs w:val="20"/>
              </w:rPr>
            </w:pPr>
            <w:r w:rsidRPr="0071234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շահառուի կողմից` վճարողի բանկին վճարման պահանջագիրը ներկայացնելիս</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both"/>
              <w:rPr>
                <w:rFonts w:ascii="GHEA Grapalat" w:hAnsi="GHEA Grapalat"/>
                <w:sz w:val="20"/>
                <w:szCs w:val="20"/>
              </w:rPr>
            </w:pPr>
            <w:r w:rsidRPr="0071234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ind w:left="132" w:hanging="132"/>
              <w:jc w:val="center"/>
              <w:rPr>
                <w:rFonts w:ascii="GHEA Grapalat" w:hAnsi="GHEA Grapalat"/>
                <w:sz w:val="20"/>
                <w:szCs w:val="20"/>
                <w:lang w:val="hy-AM"/>
              </w:rPr>
            </w:pPr>
            <w:r w:rsidRPr="00712340">
              <w:rPr>
                <w:rFonts w:ascii="GHEA Grapalat" w:hAnsi="GHEA Grapalat"/>
                <w:sz w:val="20"/>
                <w:szCs w:val="20"/>
              </w:rPr>
              <w:t>լրացվում է շահառուի կողմից` վճարողի բանկին վճարման պահանջագրի ներկայացման օրը</w:t>
            </w:r>
            <w:r w:rsidRPr="00712340">
              <w:rPr>
                <w:rFonts w:ascii="GHEA Grapalat" w:hAnsi="GHEA Grapalat"/>
                <w:sz w:val="20"/>
                <w:szCs w:val="20"/>
                <w:lang w:val="hy-AM"/>
              </w:rPr>
              <w:t xml:space="preserve">: </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both"/>
              <w:rPr>
                <w:rFonts w:ascii="GHEA Grapalat" w:hAnsi="GHEA Grapalat"/>
                <w:sz w:val="20"/>
                <w:szCs w:val="20"/>
              </w:rPr>
            </w:pP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12340">
              <w:rPr>
                <w:rFonts w:ascii="GHEA Grapalat" w:hAnsi="GHEA Grapalat"/>
                <w:sz w:val="20"/>
                <w:szCs w:val="20"/>
                <w:lang w:val="hy-AM"/>
              </w:rPr>
              <w:t xml:space="preserve"> </w:t>
            </w:r>
            <w:r w:rsidRPr="0071234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ind w:left="252" w:hanging="252"/>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ոչ 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ոչ 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w:t>
            </w:r>
            <w:r w:rsidRPr="00712340">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lastRenderedPageBreak/>
              <w:t>լրացվում է վճարողի կողմից</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շահառուի Հ</w:t>
            </w:r>
            <w:r w:rsidRPr="007123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ոչ պարտադիր</w:t>
            </w:r>
          </w:p>
          <w:p w:rsidR="00631539" w:rsidRPr="00712340" w:rsidRDefault="00631539" w:rsidP="00016C3E">
            <w:pPr>
              <w:jc w:val="center"/>
              <w:rPr>
                <w:rFonts w:ascii="GHEA Grapalat" w:hAnsi="GHEA Grapalat"/>
                <w:sz w:val="20"/>
                <w:szCs w:val="20"/>
              </w:rPr>
            </w:pPr>
            <w:r w:rsidRPr="00712340">
              <w:rPr>
                <w:rFonts w:ascii="GHEA Grapalat" w:hAnsi="GHEA Grapalat" w:cs="Sylfaen"/>
                <w:sz w:val="20"/>
                <w:szCs w:val="20"/>
              </w:rPr>
              <w:t xml:space="preserve"> (</w:t>
            </w:r>
            <w:r w:rsidRPr="00712340">
              <w:rPr>
                <w:rFonts w:ascii="GHEA Grapalat" w:hAnsi="GHEA Grapalat" w:cs="Sylfaen"/>
                <w:sz w:val="20"/>
                <w:szCs w:val="20"/>
                <w:lang w:val="hy-AM"/>
              </w:rPr>
              <w:t>գնումների հետ կապված գործընթացում չի լրացվում</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cs="Sylfaen"/>
                <w:sz w:val="20"/>
                <w:szCs w:val="20"/>
                <w:lang w:val="ru-RU"/>
              </w:rPr>
              <w:t>(</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ոչ 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շահառուի այն բանկային (</w:t>
            </w:r>
            <w:r w:rsidRPr="00712340">
              <w:rPr>
                <w:rFonts w:ascii="GHEA Grapalat" w:hAnsi="GHEA Grapalat"/>
                <w:sz w:val="20"/>
                <w:szCs w:val="20"/>
                <w:lang w:val="hy-AM"/>
              </w:rPr>
              <w:t>գանձապետական</w:t>
            </w:r>
            <w:r w:rsidRPr="0071234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rPr>
              <w:t>լրացվում է վճարողի կողմից</w:t>
            </w:r>
            <w:r w:rsidRPr="00712340">
              <w:rPr>
                <w:rFonts w:ascii="GHEA Grapalat" w:hAnsi="GHEA Grapalat"/>
                <w:sz w:val="20"/>
                <w:szCs w:val="20"/>
                <w:lang w:val="hy-AM"/>
              </w:rPr>
              <w:t xml:space="preserve"> </w:t>
            </w:r>
          </w:p>
        </w:tc>
      </w:tr>
      <w:tr w:rsidR="00631539" w:rsidRPr="006B1E88"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cs="Sylfaen"/>
                <w:sz w:val="20"/>
                <w:szCs w:val="20"/>
                <w:lang w:val="hy-AM"/>
              </w:rPr>
              <w:t>Ակցեպտավորված գումարը՝  (թվերով</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ոչ պարտադիր</w:t>
            </w:r>
          </w:p>
          <w:p w:rsidR="00631539" w:rsidRPr="00712340" w:rsidRDefault="00631539" w:rsidP="00016C3E">
            <w:pPr>
              <w:jc w:val="center"/>
              <w:rPr>
                <w:rFonts w:ascii="GHEA Grapalat" w:hAnsi="GHEA Grapalat"/>
                <w:sz w:val="20"/>
                <w:szCs w:val="20"/>
                <w:lang w:val="hy-AM"/>
              </w:rPr>
            </w:pPr>
            <w:r w:rsidRPr="007123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cs="Sylfaen"/>
                <w:sz w:val="20"/>
                <w:szCs w:val="20"/>
                <w:lang w:val="hy-AM"/>
              </w:rPr>
              <w:t>(չի լրացվում եւ չի կիրառվում)</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631539" w:rsidRPr="006B1E88"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rPr>
              <w:t xml:space="preserve">Պարտադիր </w:t>
            </w:r>
            <w:r w:rsidRPr="00712340">
              <w:rPr>
                <w:rFonts w:ascii="GHEA Grapalat" w:hAnsi="GHEA Grapalat"/>
                <w:sz w:val="20"/>
                <w:szCs w:val="20"/>
                <w:lang w:val="hy-AM"/>
              </w:rPr>
              <w:t xml:space="preserve">լրացվում է </w:t>
            </w:r>
            <w:r w:rsidRPr="00712340">
              <w:rPr>
                <w:rFonts w:ascii="GHEA Grapalat" w:hAnsi="GHEA Grapalat"/>
                <w:sz w:val="20"/>
                <w:szCs w:val="20"/>
              </w:rPr>
              <w:t>«</w:t>
            </w:r>
            <w:r w:rsidRPr="00712340">
              <w:rPr>
                <w:rFonts w:ascii="GHEA Grapalat" w:hAnsi="GHEA Grapalat"/>
                <w:sz w:val="20"/>
                <w:szCs w:val="20"/>
                <w:lang w:val="hy-AM"/>
              </w:rPr>
              <w:t>պայմանագրի կատարման ապահովման համար</w:t>
            </w:r>
            <w:r w:rsidRPr="00712340">
              <w:rPr>
                <w:rFonts w:ascii="GHEA Grapalat" w:hAnsi="GHEA Grapalat"/>
                <w:sz w:val="20"/>
                <w:szCs w:val="20"/>
              </w:rPr>
              <w:t>»</w:t>
            </w:r>
            <w:r w:rsidRPr="007123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նախապես լրացվում է շահառուի կողմից` հրավերով</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712340">
              <w:rPr>
                <w:rFonts w:ascii="GHEA Grapalat" w:hAnsi="GHEA Grapalat"/>
                <w:sz w:val="20"/>
                <w:szCs w:val="20"/>
              </w:rPr>
              <w:lastRenderedPageBreak/>
              <w:t>համարը</w:t>
            </w:r>
            <w:r w:rsidRPr="00712340">
              <w:rPr>
                <w:rFonts w:ascii="GHEA Grapalat" w:hAnsi="GHEA Grapalat"/>
                <w:sz w:val="20"/>
                <w:szCs w:val="20"/>
                <w:lang w:val="hy-AM"/>
              </w:rPr>
              <w:t>,</w:t>
            </w:r>
            <w:r w:rsidRPr="00712340">
              <w:rPr>
                <w:rFonts w:ascii="GHEA Grapalat" w:hAnsi="GHEA Grapalat" w:cs="Arial"/>
                <w:sz w:val="20"/>
                <w:szCs w:val="20"/>
                <w:lang w:val="hy-AM"/>
              </w:rPr>
              <w:t xml:space="preserve"> </w:t>
            </w:r>
            <w:r w:rsidRPr="00712340">
              <w:rPr>
                <w:rFonts w:ascii="GHEA Grapalat" w:hAnsi="GHEA Grapalat"/>
                <w:sz w:val="20"/>
                <w:szCs w:val="20"/>
              </w:rPr>
              <w:t xml:space="preserve"> գնման ընթացակարգի ծածկագիրը</w:t>
            </w:r>
            <w:r w:rsidRPr="007123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rPr>
              <w:lastRenderedPageBreak/>
              <w:t xml:space="preserve">լրացվում է </w:t>
            </w:r>
            <w:r w:rsidRPr="00712340">
              <w:rPr>
                <w:rFonts w:ascii="GHEA Grapalat" w:hAnsi="GHEA Grapalat"/>
                <w:sz w:val="20"/>
                <w:szCs w:val="20"/>
                <w:lang w:val="hy-AM"/>
              </w:rPr>
              <w:t>շահառու</w:t>
            </w:r>
            <w:r w:rsidRPr="00712340">
              <w:rPr>
                <w:rFonts w:ascii="GHEA Grapalat" w:hAnsi="GHEA Grapalat"/>
                <w:sz w:val="20"/>
                <w:szCs w:val="20"/>
              </w:rPr>
              <w:t>ի կողմից</w:t>
            </w:r>
          </w:p>
        </w:tc>
      </w:tr>
      <w:tr w:rsidR="00631539" w:rsidRPr="006B1E88"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Del="0010680B" w:rsidRDefault="00631539" w:rsidP="00016C3E">
            <w:pPr>
              <w:jc w:val="center"/>
              <w:rPr>
                <w:rFonts w:ascii="GHEA Grapalat" w:hAnsi="GHEA Grapalat"/>
                <w:sz w:val="20"/>
                <w:szCs w:val="20"/>
                <w:lang w:val="hy-AM"/>
              </w:rPr>
            </w:pPr>
            <w:r w:rsidRPr="0071234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cs="Sylfaen"/>
                <w:sz w:val="20"/>
                <w:szCs w:val="20"/>
                <w:lang w:val="hy-AM"/>
              </w:rPr>
            </w:pPr>
            <w:r w:rsidRPr="00712340">
              <w:rPr>
                <w:rFonts w:ascii="GHEA Grapalat" w:hAnsi="GHEA Grapalat"/>
                <w:sz w:val="20"/>
                <w:szCs w:val="20"/>
              </w:rPr>
              <w:t>պարտադիր</w:t>
            </w:r>
            <w:r w:rsidRPr="00712340">
              <w:rPr>
                <w:rFonts w:ascii="GHEA Grapalat" w:hAnsi="GHEA Grapalat" w:cs="Sylfaen"/>
                <w:sz w:val="20"/>
                <w:szCs w:val="20"/>
                <w:lang w:val="hy-AM"/>
              </w:rPr>
              <w:t xml:space="preserve"> </w:t>
            </w:r>
          </w:p>
          <w:p w:rsidR="00631539" w:rsidRPr="00712340" w:rsidRDefault="00631539" w:rsidP="00016C3E">
            <w:pPr>
              <w:jc w:val="center"/>
              <w:rPr>
                <w:rFonts w:ascii="GHEA Grapalat" w:hAnsi="GHEA Grapalat" w:cs="Sylfaen"/>
                <w:sz w:val="20"/>
                <w:szCs w:val="20"/>
                <w:lang w:val="hy-AM"/>
              </w:rPr>
            </w:pPr>
            <w:r w:rsidRPr="00712340">
              <w:rPr>
                <w:rFonts w:ascii="GHEA Grapalat" w:hAnsi="GHEA Grapalat" w:cs="Sylfaen"/>
                <w:sz w:val="20"/>
                <w:szCs w:val="20"/>
                <w:lang w:val="hy-AM"/>
              </w:rPr>
              <w:t xml:space="preserve">լրացվում է &lt;ակցեպտավորված վճարում&gt; բառերը, </w:t>
            </w:r>
          </w:p>
          <w:p w:rsidR="00631539" w:rsidRPr="00712340" w:rsidRDefault="00631539" w:rsidP="00016C3E">
            <w:pPr>
              <w:jc w:val="center"/>
              <w:rPr>
                <w:rFonts w:ascii="GHEA Grapalat" w:hAnsi="GHEA Grapalat"/>
                <w:sz w:val="20"/>
                <w:szCs w:val="20"/>
                <w:lang w:val="hy-AM"/>
              </w:rPr>
            </w:pPr>
            <w:r w:rsidRPr="007123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 xml:space="preserve">նախապես լրացվում է շահառուի կողմից </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ոչ 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12340">
              <w:rPr>
                <w:rFonts w:ascii="GHEA Grapalat" w:hAnsi="GHEA Grapalat"/>
                <w:sz w:val="20"/>
                <w:szCs w:val="20"/>
                <w:lang w:val="hy-AM"/>
              </w:rPr>
              <w:t xml:space="preserve"> </w:t>
            </w:r>
            <w:r w:rsidRPr="00712340">
              <w:rPr>
                <w:rFonts w:ascii="GHEA Grapalat" w:hAnsi="GHEA Grapalat"/>
                <w:sz w:val="20"/>
                <w:szCs w:val="20"/>
              </w:rPr>
              <w:t>(</w:t>
            </w:r>
            <w:r w:rsidRPr="00712340">
              <w:rPr>
                <w:rFonts w:ascii="GHEA Grapalat" w:hAnsi="GHEA Grapalat"/>
                <w:sz w:val="20"/>
                <w:szCs w:val="20"/>
                <w:lang w:val="hy-AM"/>
              </w:rPr>
              <w:t>վճարողի բանկին</w:t>
            </w:r>
            <w:r w:rsidRPr="00712340">
              <w:rPr>
                <w:rFonts w:ascii="GHEA Grapalat" w:hAnsi="GHEA Grapalat"/>
                <w:sz w:val="20"/>
                <w:szCs w:val="20"/>
              </w:rPr>
              <w:t>)</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Եթ ե լրացվել է &lt;</w:t>
            </w:r>
            <w:r w:rsidRPr="00712340">
              <w:rPr>
                <w:rFonts w:ascii="GHEA Grapalat" w:hAnsi="GHEA Grapalat" w:cs="Sylfaen"/>
                <w:sz w:val="20"/>
                <w:szCs w:val="20"/>
                <w:lang w:val="hy-AM"/>
              </w:rPr>
              <w:t>Վճարման կատարման հիմքեր&gt; դաշտը ապա այս տվյալը պարտադիր լրացվում է</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շահառուի</w:t>
            </w:r>
            <w:r w:rsidRPr="00712340">
              <w:rPr>
                <w:rFonts w:ascii="GHEA Grapalat" w:hAnsi="GHEA Grapalat"/>
                <w:sz w:val="20"/>
                <w:szCs w:val="20"/>
                <w:lang w:val="hy-AM"/>
              </w:rPr>
              <w:t xml:space="preserve"> </w:t>
            </w:r>
            <w:r w:rsidRPr="00712340">
              <w:rPr>
                <w:rFonts w:ascii="GHEA Grapalat" w:hAnsi="GHEA Grapalat"/>
                <w:sz w:val="20"/>
                <w:szCs w:val="20"/>
              </w:rPr>
              <w:t>կողմից</w:t>
            </w:r>
          </w:p>
        </w:tc>
      </w:tr>
      <w:tr w:rsidR="00631539" w:rsidRPr="006B1E88"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rPr>
              <w:t>այս դաշտը լրացվում</w:t>
            </w:r>
            <w:r w:rsidRPr="00712340">
              <w:rPr>
                <w:rFonts w:ascii="GHEA Grapalat" w:hAnsi="GHEA Grapalat"/>
                <w:sz w:val="20"/>
                <w:szCs w:val="20"/>
                <w:lang w:val="hy-AM"/>
              </w:rPr>
              <w:t xml:space="preserve"> է վճարողի կողմից պահանջագրի ներկայացման դեպքում: Ընդ որում</w:t>
            </w:r>
            <w:r w:rsidRPr="00712340">
              <w:rPr>
                <w:rFonts w:ascii="GHEA Grapalat" w:hAnsi="GHEA Grapalat"/>
                <w:sz w:val="20"/>
                <w:szCs w:val="20"/>
              </w:rPr>
              <w:t xml:space="preserve"> եթե </w:t>
            </w:r>
            <w:r w:rsidRPr="00712340">
              <w:rPr>
                <w:rFonts w:ascii="GHEA Grapalat" w:hAnsi="GHEA Grapalat" w:cs="Sylfaen"/>
                <w:sz w:val="20"/>
                <w:szCs w:val="20"/>
                <w:lang w:val="hy-AM"/>
              </w:rPr>
              <w:t xml:space="preserve">Վճարման պայմաններ դաշտում </w:t>
            </w:r>
            <w:r w:rsidRPr="00712340">
              <w:rPr>
                <w:rFonts w:ascii="GHEA Grapalat" w:hAnsi="GHEA Grapalat"/>
                <w:sz w:val="20"/>
                <w:szCs w:val="20"/>
                <w:lang w:val="hy-AM"/>
              </w:rPr>
              <w:t>նշված է &lt;ակցեպտավորված վճարում&gt; ապա</w:t>
            </w:r>
            <w:r w:rsidRPr="00712340">
              <w:rPr>
                <w:rFonts w:ascii="GHEA Grapalat" w:hAnsi="GHEA Grapalat" w:cs="Sylfaen"/>
                <w:sz w:val="20"/>
                <w:szCs w:val="20"/>
                <w:lang w:val="hy-AM"/>
              </w:rPr>
              <w:t xml:space="preserve"> </w:t>
            </w:r>
            <w:r w:rsidRPr="00712340">
              <w:rPr>
                <w:rFonts w:ascii="GHEA Grapalat" w:hAnsi="GHEA Grapalat"/>
                <w:sz w:val="20"/>
                <w:szCs w:val="20"/>
              </w:rPr>
              <w:t>վճարող</w:t>
            </w:r>
            <w:r w:rsidRPr="00712340">
              <w:rPr>
                <w:rFonts w:ascii="GHEA Grapalat" w:hAnsi="GHEA Grapalat"/>
                <w:sz w:val="20"/>
                <w:szCs w:val="20"/>
                <w:lang w:val="hy-AM"/>
              </w:rPr>
              <w:t xml:space="preserve">ը ստորագրելով՝ </w:t>
            </w:r>
            <w:r w:rsidRPr="00712340">
              <w:rPr>
                <w:rFonts w:ascii="GHEA Grapalat" w:hAnsi="GHEA Grapalat" w:cs="Sylfaen"/>
                <w:sz w:val="20"/>
                <w:szCs w:val="20"/>
                <w:lang w:val="hy-AM"/>
              </w:rPr>
              <w:t xml:space="preserve">նախապես </w:t>
            </w:r>
            <w:r w:rsidRPr="00712340">
              <w:rPr>
                <w:rFonts w:ascii="GHEA Grapalat" w:hAnsi="GHEA Grapalat"/>
                <w:sz w:val="20"/>
                <w:szCs w:val="20"/>
                <w:lang w:val="hy-AM"/>
              </w:rPr>
              <w:t xml:space="preserve">համաձայնվում  </w:t>
            </w:r>
            <w:r w:rsidRPr="00712340">
              <w:rPr>
                <w:rFonts w:ascii="GHEA Grapalat" w:hAnsi="GHEA Grapalat" w:cs="Sylfaen"/>
                <w:sz w:val="20"/>
                <w:szCs w:val="20"/>
                <w:lang w:val="hy-AM"/>
              </w:rPr>
              <w:t xml:space="preserve">  </w:t>
            </w:r>
            <w:r w:rsidRPr="007123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539" w:rsidRPr="00712340" w:rsidRDefault="00631539" w:rsidP="00016C3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 xml:space="preserve">ստորագրվում է վճարողի կողմից կամ </w:t>
            </w:r>
          </w:p>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դրվում է վճարողի էլեկտրոնային ստորագրությունը</w:t>
            </w:r>
          </w:p>
          <w:p w:rsidR="00631539" w:rsidRPr="00712340" w:rsidRDefault="00631539" w:rsidP="00016C3E">
            <w:pPr>
              <w:jc w:val="center"/>
              <w:rPr>
                <w:rFonts w:ascii="GHEA Grapalat" w:hAnsi="GHEA Grapalat"/>
                <w:sz w:val="20"/>
                <w:szCs w:val="20"/>
                <w:lang w:val="hy-AM"/>
              </w:rPr>
            </w:pPr>
          </w:p>
        </w:tc>
      </w:tr>
      <w:tr w:rsidR="00631539" w:rsidRPr="006B1E88" w:rsidTr="00016C3E">
        <w:tc>
          <w:tcPr>
            <w:tcW w:w="720"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պարտադիր` </w:t>
            </w:r>
          </w:p>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rPr>
              <w:t>կնիքի առկայության դեպքում</w:t>
            </w:r>
            <w:r w:rsidRPr="007123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 xml:space="preserve">կնքվում է վճարողի կողմից </w:t>
            </w:r>
          </w:p>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թղթային եղանակով ներկայացնելիս</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r w:rsidRPr="00712340">
              <w:rPr>
                <w:rFonts w:ascii="GHEA Grapalat" w:hAnsi="GHEA Grapalat"/>
                <w:sz w:val="20"/>
                <w:szCs w:val="20"/>
                <w:lang w:val="hy-AM"/>
              </w:rPr>
              <w:t>՝</w:t>
            </w:r>
            <w:r w:rsidRPr="00712340">
              <w:rPr>
                <w:rFonts w:ascii="GHEA Grapalat" w:hAnsi="GHEA Grapalat"/>
                <w:sz w:val="20"/>
                <w:szCs w:val="20"/>
              </w:rPr>
              <w:t xml:space="preserve"> </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ստորագրվում է շահառուի կողմից</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պարտադիր` </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rPr>
              <w:t>կնքվում է շահառուի կողմից</w:t>
            </w:r>
            <w:r w:rsidRPr="00712340">
              <w:rPr>
                <w:rFonts w:ascii="GHEA Grapalat" w:hAnsi="GHEA Grapalat"/>
                <w:sz w:val="20"/>
                <w:szCs w:val="20"/>
                <w:lang w:val="hy-AM"/>
              </w:rPr>
              <w:t xml:space="preserve"> </w:t>
            </w:r>
          </w:p>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թղթային եղանակով բանկ ներկայացնելիս</w:t>
            </w: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w:t>
            </w:r>
            <w:r w:rsidRPr="00712340">
              <w:rPr>
                <w:rFonts w:ascii="GHEA Grapalat" w:hAnsi="GHEA Grapalat"/>
                <w:sz w:val="20"/>
                <w:szCs w:val="20"/>
                <w:lang w:val="hy-AM"/>
              </w:rPr>
              <w:t xml:space="preserve"> </w:t>
            </w:r>
            <w:r w:rsidRPr="00712340">
              <w:rPr>
                <w:rFonts w:ascii="GHEA Grapalat" w:hAnsi="GHEA Grapalat"/>
                <w:sz w:val="20"/>
                <w:szCs w:val="20"/>
              </w:rPr>
              <w:t>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vAlign w:val="center"/>
          </w:tcPr>
          <w:p w:rsidR="00631539" w:rsidRPr="00712340" w:rsidRDefault="00631539" w:rsidP="00016C3E">
            <w:pP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վճարողին </w:t>
            </w:r>
            <w:r w:rsidRPr="00712340">
              <w:rPr>
                <w:rFonts w:ascii="GHEA Grapalat" w:hAnsi="GHEA Grapalat"/>
                <w:sz w:val="20"/>
                <w:szCs w:val="20"/>
              </w:rPr>
              <w:lastRenderedPageBreak/>
              <w:t xml:space="preserve">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lastRenderedPageBreak/>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rPr>
              <w:lastRenderedPageBreak/>
              <w:t>2</w:t>
            </w:r>
            <w:r w:rsidRPr="00712340">
              <w:rPr>
                <w:rFonts w:ascii="GHEA Grapalat" w:hAnsi="GHEA Grapalat"/>
                <w:sz w:val="20"/>
                <w:szCs w:val="20"/>
                <w:lang w:val="hy-AM"/>
              </w:rPr>
              <w:t>3</w:t>
            </w:r>
            <w:r w:rsidRPr="00712340">
              <w:rPr>
                <w:rFonts w:ascii="GHEA Grapalat" w:hAnsi="GHEA Grapalat"/>
                <w:sz w:val="20"/>
                <w:szCs w:val="20"/>
              </w:rPr>
              <w:t>.</w:t>
            </w:r>
            <w:r w:rsidRPr="007123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lang w:val="hy-AM"/>
              </w:rPr>
            </w:pPr>
            <w:r w:rsidRPr="007123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ոչ 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վճարման պահանջագիրը շահառուին սպասարկող ֆինանսական կազմակերպության</w:t>
            </w:r>
            <w:r w:rsidRPr="00712340">
              <w:rPr>
                <w:rFonts w:ascii="GHEA Grapalat" w:hAnsi="GHEA Grapalat"/>
                <w:sz w:val="20"/>
                <w:szCs w:val="20"/>
                <w:lang w:val="hy-AM"/>
              </w:rPr>
              <w:t xml:space="preserve">ը </w:t>
            </w:r>
            <w:r w:rsidRPr="00712340">
              <w:rPr>
                <w:rFonts w:ascii="GHEA Grapalat" w:hAnsi="GHEA Grapalat"/>
                <w:sz w:val="20"/>
                <w:szCs w:val="20"/>
              </w:rPr>
              <w:t xml:space="preserve"> 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w:t>
            </w:r>
            <w:r w:rsidRPr="00712340">
              <w:rPr>
                <w:rFonts w:ascii="GHEA Grapalat" w:hAnsi="GHEA Grapalat"/>
                <w:sz w:val="20"/>
                <w:szCs w:val="20"/>
              </w:rPr>
              <w:t xml:space="preserve">աշխատակցի ստորագրությունը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 xml:space="preserve">շահառռւին 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դրոշմակնիքը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p>
        </w:tc>
      </w:tr>
      <w:tr w:rsidR="00631539" w:rsidRPr="00712340" w:rsidTr="00016C3E">
        <w:tc>
          <w:tcPr>
            <w:tcW w:w="72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631539" w:rsidRPr="00712340" w:rsidRDefault="00631539" w:rsidP="00016C3E">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սույն տվյալները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են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539" w:rsidRPr="00712340" w:rsidRDefault="00631539" w:rsidP="00016C3E">
            <w:pPr>
              <w:jc w:val="center"/>
              <w:rPr>
                <w:rFonts w:ascii="GHEA Grapalat" w:hAnsi="GHEA Grapalat"/>
                <w:sz w:val="20"/>
                <w:szCs w:val="20"/>
              </w:rPr>
            </w:pPr>
          </w:p>
        </w:tc>
      </w:tr>
    </w:tbl>
    <w:p w:rsidR="00631539" w:rsidRPr="00712340" w:rsidRDefault="00631539" w:rsidP="00631539">
      <w:pPr>
        <w:pStyle w:val="BodyTextIndent"/>
        <w:jc w:val="right"/>
        <w:rPr>
          <w:rFonts w:ascii="GHEA Grapalat" w:hAnsi="GHEA Grapalat" w:cs="Sylfaen"/>
          <w:i w:val="0"/>
          <w:lang w:val="en-US"/>
        </w:rPr>
      </w:pPr>
    </w:p>
    <w:p w:rsidR="00631539" w:rsidRPr="00712340" w:rsidRDefault="00631539" w:rsidP="00631539">
      <w:pPr>
        <w:pStyle w:val="BodyTextIndent"/>
        <w:jc w:val="right"/>
        <w:rPr>
          <w:rFonts w:ascii="GHEA Grapalat" w:hAnsi="GHEA Grapalat" w:cs="Sylfaen"/>
          <w:i w:val="0"/>
          <w:lang w:val="en-US"/>
        </w:rPr>
      </w:pPr>
    </w:p>
    <w:p w:rsidR="00631539" w:rsidRPr="00712340" w:rsidRDefault="00631539" w:rsidP="00631539">
      <w:pPr>
        <w:pStyle w:val="BodyTextIndent"/>
        <w:jc w:val="right"/>
        <w:rPr>
          <w:rFonts w:ascii="GHEA Grapalat" w:hAnsi="GHEA Grapalat" w:cs="Sylfaen"/>
          <w:i w:val="0"/>
          <w:lang w:val="en-US"/>
        </w:rPr>
      </w:pPr>
    </w:p>
    <w:p w:rsidR="00631539" w:rsidRPr="0035459B" w:rsidRDefault="00631539" w:rsidP="00631539">
      <w:pPr>
        <w:pStyle w:val="BodyTextIndent"/>
        <w:jc w:val="right"/>
        <w:rPr>
          <w:rFonts w:ascii="GHEA Grapalat" w:hAnsi="GHEA Grapalat" w:cs="Sylfaen"/>
          <w:i w:val="0"/>
          <w:lang w:val="en-US"/>
        </w:rPr>
      </w:pPr>
    </w:p>
    <w:p w:rsidR="00A6367E" w:rsidRPr="0035459B" w:rsidRDefault="00A6367E" w:rsidP="00631539">
      <w:pPr>
        <w:pStyle w:val="BodyTextIndent"/>
        <w:jc w:val="right"/>
        <w:rPr>
          <w:rFonts w:ascii="GHEA Grapalat" w:hAnsi="GHEA Grapalat" w:cs="Sylfaen"/>
          <w:i w:val="0"/>
          <w:lang w:val="en-US"/>
        </w:rPr>
      </w:pPr>
    </w:p>
    <w:p w:rsidR="00A6367E" w:rsidRPr="0035459B" w:rsidRDefault="00A6367E" w:rsidP="00631539">
      <w:pPr>
        <w:pStyle w:val="BodyTextIndent"/>
        <w:jc w:val="right"/>
        <w:rPr>
          <w:rFonts w:ascii="GHEA Grapalat" w:hAnsi="GHEA Grapalat" w:cs="Sylfaen"/>
          <w:i w:val="0"/>
          <w:lang w:val="en-US"/>
        </w:rPr>
      </w:pPr>
    </w:p>
    <w:p w:rsidR="00A6367E" w:rsidRPr="0035459B" w:rsidRDefault="00A6367E" w:rsidP="00631539">
      <w:pPr>
        <w:pStyle w:val="BodyTextIndent"/>
        <w:jc w:val="right"/>
        <w:rPr>
          <w:rFonts w:ascii="GHEA Grapalat" w:hAnsi="GHEA Grapalat" w:cs="Sylfaen"/>
          <w:i w:val="0"/>
          <w:lang w:val="en-US"/>
        </w:rPr>
      </w:pPr>
    </w:p>
    <w:p w:rsidR="00A6367E" w:rsidRPr="0035459B" w:rsidRDefault="00A6367E" w:rsidP="00631539">
      <w:pPr>
        <w:pStyle w:val="BodyTextIndent"/>
        <w:jc w:val="right"/>
        <w:rPr>
          <w:rFonts w:ascii="GHEA Grapalat" w:hAnsi="GHEA Grapalat" w:cs="Sylfaen"/>
          <w:i w:val="0"/>
          <w:lang w:val="en-US"/>
        </w:rPr>
      </w:pPr>
    </w:p>
    <w:p w:rsidR="00A6367E" w:rsidRPr="0035459B" w:rsidRDefault="00A6367E" w:rsidP="00631539">
      <w:pPr>
        <w:pStyle w:val="BodyTextIndent"/>
        <w:jc w:val="right"/>
        <w:rPr>
          <w:rFonts w:ascii="GHEA Grapalat" w:hAnsi="GHEA Grapalat" w:cs="Sylfaen"/>
          <w:i w:val="0"/>
          <w:lang w:val="en-US"/>
        </w:rPr>
      </w:pPr>
    </w:p>
    <w:p w:rsidR="00A6367E" w:rsidRPr="0035459B" w:rsidRDefault="00A6367E" w:rsidP="00631539">
      <w:pPr>
        <w:pStyle w:val="BodyTextIndent"/>
        <w:jc w:val="right"/>
        <w:rPr>
          <w:rFonts w:ascii="GHEA Grapalat" w:hAnsi="GHEA Grapalat" w:cs="Sylfaen"/>
          <w:i w:val="0"/>
          <w:lang w:val="en-US"/>
        </w:rPr>
      </w:pPr>
    </w:p>
    <w:p w:rsidR="00A6367E" w:rsidRPr="0035459B" w:rsidRDefault="00A6367E" w:rsidP="00631539">
      <w:pPr>
        <w:pStyle w:val="BodyTextIndent"/>
        <w:jc w:val="right"/>
        <w:rPr>
          <w:rFonts w:ascii="GHEA Grapalat" w:hAnsi="GHEA Grapalat" w:cs="Sylfaen"/>
          <w:i w:val="0"/>
          <w:lang w:val="en-US"/>
        </w:rPr>
      </w:pPr>
    </w:p>
    <w:p w:rsidR="00A6367E" w:rsidRPr="0035459B" w:rsidRDefault="00A6367E" w:rsidP="00631539">
      <w:pPr>
        <w:pStyle w:val="BodyTextIndent"/>
        <w:jc w:val="right"/>
        <w:rPr>
          <w:rFonts w:ascii="GHEA Grapalat" w:hAnsi="GHEA Grapalat" w:cs="Sylfaen"/>
          <w:i w:val="0"/>
          <w:lang w:val="en-US"/>
        </w:rPr>
      </w:pPr>
    </w:p>
    <w:p w:rsidR="00631539" w:rsidRPr="00712340" w:rsidRDefault="00631539" w:rsidP="00631539">
      <w:pPr>
        <w:pStyle w:val="BodyTextIndent3"/>
        <w:spacing w:line="240" w:lineRule="auto"/>
        <w:jc w:val="right"/>
        <w:rPr>
          <w:rFonts w:ascii="GHEA Grapalat" w:hAnsi="GHEA Grapalat" w:cs="Sylfaen"/>
          <w:b/>
          <w:lang w:val="hy-AM"/>
        </w:rPr>
      </w:pPr>
    </w:p>
    <w:p w:rsidR="00B85045" w:rsidRPr="0035459B" w:rsidRDefault="00631539" w:rsidP="00631539">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 xml:space="preserve">Հավելված </w:t>
      </w:r>
      <w:r w:rsidRPr="00631539">
        <w:rPr>
          <w:rFonts w:ascii="GHEA Grapalat" w:hAnsi="GHEA Grapalat" w:cs="Sylfaen"/>
          <w:b/>
          <w:lang w:val="hy-AM"/>
        </w:rPr>
        <w:t>6</w:t>
      </w:r>
    </w:p>
    <w:p w:rsidR="00631539" w:rsidRPr="00712340" w:rsidRDefault="00631539" w:rsidP="00631539">
      <w:pPr>
        <w:pStyle w:val="BodyTextIndent3"/>
        <w:spacing w:line="240" w:lineRule="auto"/>
        <w:jc w:val="right"/>
        <w:rPr>
          <w:rFonts w:ascii="GHEA Grapalat" w:hAnsi="GHEA Grapalat" w:cs="Sylfaen"/>
          <w:b/>
          <w:lang w:val="hy-AM"/>
        </w:rPr>
      </w:pPr>
      <w:r w:rsidRPr="00712340">
        <w:rPr>
          <w:rFonts w:ascii="GHEA Grapalat" w:hAnsi="GHEA Grapalat" w:cs="Sylfaen"/>
          <w:b/>
          <w:lang w:val="hy-AM"/>
        </w:rPr>
        <w:t>«</w:t>
      </w:r>
      <w:r w:rsidR="00B04447">
        <w:rPr>
          <w:rFonts w:ascii="GHEA Grapalat" w:hAnsi="GHEA Grapalat" w:cs="Sylfaen"/>
          <w:b/>
          <w:lang w:val="hy-AM"/>
        </w:rPr>
        <w:t>ՍՄԳՀ-ԳՀԾՁԲ-19/4-ՏՀ</w:t>
      </w:r>
      <w:r w:rsidRPr="00712340">
        <w:rPr>
          <w:rFonts w:ascii="GHEA Grapalat" w:hAnsi="GHEA Grapalat" w:cs="Sylfaen"/>
          <w:b/>
          <w:lang w:val="hy-AM"/>
        </w:rPr>
        <w:t>»*  ծածկագրով</w:t>
      </w:r>
    </w:p>
    <w:p w:rsidR="00631539" w:rsidRPr="00712340" w:rsidRDefault="00631539" w:rsidP="0063153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712340">
        <w:rPr>
          <w:rFonts w:ascii="GHEA Grapalat" w:hAnsi="GHEA Grapalat" w:cs="Sylfaen"/>
          <w:b/>
          <w:lang w:val="hy-AM"/>
        </w:rPr>
        <w:t xml:space="preserve"> հրավերի</w:t>
      </w:r>
    </w:p>
    <w:p w:rsidR="00631539" w:rsidRPr="00712340" w:rsidRDefault="00631539" w:rsidP="00631539">
      <w:pPr>
        <w:ind w:left="-142" w:firstLine="142"/>
        <w:jc w:val="center"/>
        <w:rPr>
          <w:rFonts w:ascii="GHEA Grapalat" w:hAnsi="GHEA Grapalat" w:cs="Sylfaen"/>
          <w:b/>
          <w:lang w:val="hy-AM"/>
        </w:rPr>
      </w:pPr>
    </w:p>
    <w:p w:rsidR="00631539" w:rsidRPr="00712340" w:rsidRDefault="00B85045" w:rsidP="00631539">
      <w:pPr>
        <w:ind w:left="-142" w:firstLine="142"/>
        <w:jc w:val="center"/>
        <w:rPr>
          <w:rFonts w:ascii="GHEA Grapalat" w:hAnsi="GHEA Grapalat"/>
          <w:b/>
          <w:lang w:val="hy-AM"/>
        </w:rPr>
      </w:pPr>
      <w:r w:rsidRPr="0035459B">
        <w:rPr>
          <w:rFonts w:ascii="GHEA Grapalat" w:hAnsi="GHEA Grapalat" w:cs="Sylfaen"/>
          <w:b/>
          <w:lang w:val="hy-AM"/>
        </w:rPr>
        <w:t>ԾԱՌԱՅՈՒԹՅՈՒՆՆԵՐԻ</w:t>
      </w:r>
      <w:r w:rsidR="00631539" w:rsidRPr="00712340">
        <w:rPr>
          <w:rFonts w:ascii="GHEA Grapalat" w:hAnsi="GHEA Grapalat" w:cs="Sylfaen"/>
          <w:b/>
          <w:lang w:val="hy-AM"/>
        </w:rPr>
        <w:t xml:space="preserve">  ՄԱՏՈՒՑՄԱՆ</w:t>
      </w:r>
    </w:p>
    <w:p w:rsidR="00631539" w:rsidRPr="00712340" w:rsidRDefault="00631539" w:rsidP="00631539">
      <w:pPr>
        <w:ind w:left="-142" w:firstLine="142"/>
        <w:jc w:val="center"/>
        <w:rPr>
          <w:rFonts w:ascii="GHEA Grapalat" w:hAnsi="GHEA Grapalat" w:cs="Times Armenian"/>
          <w:b/>
          <w:lang w:val="hy-AM"/>
        </w:rPr>
      </w:pPr>
      <w:r w:rsidRPr="00712340">
        <w:rPr>
          <w:rFonts w:ascii="GHEA Grapalat" w:hAnsi="GHEA Grapalat" w:cs="Times Armenian"/>
          <w:b/>
          <w:lang w:val="hy-AM"/>
        </w:rPr>
        <w:t xml:space="preserve">  </w:t>
      </w:r>
      <w:r w:rsidRPr="00712340">
        <w:rPr>
          <w:rFonts w:ascii="GHEA Grapalat" w:hAnsi="GHEA Grapalat" w:cs="Sylfaen"/>
          <w:b/>
          <w:lang w:val="hy-AM"/>
        </w:rPr>
        <w:t>ԳՆՄԱՆ</w:t>
      </w:r>
      <w:r w:rsidRPr="00712340">
        <w:rPr>
          <w:rFonts w:ascii="GHEA Grapalat" w:hAnsi="GHEA Grapalat" w:cs="Times Armenian"/>
          <w:b/>
          <w:lang w:val="hy-AM"/>
        </w:rPr>
        <w:t xml:space="preserve">  </w:t>
      </w:r>
      <w:r w:rsidRPr="00712340">
        <w:rPr>
          <w:rFonts w:ascii="GHEA Grapalat" w:hAnsi="GHEA Grapalat" w:cs="Sylfaen"/>
          <w:b/>
          <w:lang w:val="hy-AM"/>
        </w:rPr>
        <w:t>ՊԱՅՄԱՆԱԳԻՐ</w:t>
      </w:r>
      <w:r w:rsidRPr="00712340">
        <w:rPr>
          <w:rFonts w:ascii="GHEA Grapalat" w:hAnsi="GHEA Grapalat" w:cs="Times Armenian"/>
          <w:b/>
          <w:lang w:val="hy-AM"/>
        </w:rPr>
        <w:t xml:space="preserve">   </w:t>
      </w:r>
    </w:p>
    <w:p w:rsidR="00631539" w:rsidRPr="00712340" w:rsidRDefault="00631539" w:rsidP="00631539">
      <w:pPr>
        <w:ind w:left="-142" w:firstLine="142"/>
        <w:jc w:val="center"/>
        <w:rPr>
          <w:rFonts w:ascii="GHEA Grapalat" w:hAnsi="GHEA Grapalat"/>
          <w:b/>
          <w:u w:val="single"/>
          <w:lang w:val="hy-AM"/>
        </w:rPr>
      </w:pPr>
      <w:r w:rsidRPr="00712340">
        <w:rPr>
          <w:rFonts w:ascii="GHEA Grapalat" w:hAnsi="GHEA Grapalat"/>
          <w:b/>
          <w:lang w:val="hy-AM"/>
        </w:rPr>
        <w:t xml:space="preserve">N </w:t>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p>
    <w:p w:rsidR="00631539" w:rsidRPr="00712340" w:rsidRDefault="00631539" w:rsidP="00631539">
      <w:pPr>
        <w:tabs>
          <w:tab w:val="left" w:pos="720"/>
          <w:tab w:val="left" w:pos="1440"/>
          <w:tab w:val="left" w:pos="8865"/>
        </w:tabs>
        <w:jc w:val="both"/>
        <w:rPr>
          <w:rFonts w:ascii="GHEA Grapalat" w:hAnsi="GHEA Grapalat" w:cs="Sylfaen"/>
          <w:sz w:val="20"/>
          <w:lang w:val="hy-AM"/>
        </w:rPr>
      </w:pPr>
      <w:r w:rsidRPr="00712340">
        <w:rPr>
          <w:rFonts w:ascii="GHEA Grapalat" w:hAnsi="GHEA Grapalat" w:cs="Sylfaen"/>
          <w:sz w:val="20"/>
          <w:lang w:val="hy-AM"/>
        </w:rPr>
        <w:t xml:space="preserve">         </w:t>
      </w:r>
      <w:r w:rsidR="0035459B" w:rsidRPr="006B1E88">
        <w:rPr>
          <w:rFonts w:ascii="GHEA Grapalat" w:hAnsi="GHEA Grapalat" w:cs="Sylfaen"/>
          <w:sz w:val="20"/>
          <w:lang w:val="hy-AM"/>
        </w:rPr>
        <w:t>գ</w:t>
      </w:r>
      <w:r w:rsidRPr="00712340">
        <w:rPr>
          <w:rFonts w:ascii="GHEA Grapalat" w:hAnsi="GHEA Grapalat" w:cs="Sylfaen"/>
          <w:sz w:val="20"/>
          <w:lang w:val="hy-AM"/>
        </w:rPr>
        <w:t xml:space="preserve">. </w:t>
      </w:r>
      <w:r w:rsidR="0035459B" w:rsidRPr="006B1E88">
        <w:rPr>
          <w:rFonts w:ascii="GHEA Grapalat" w:hAnsi="GHEA Grapalat" w:cs="Sylfaen"/>
          <w:sz w:val="20"/>
          <w:u w:val="single"/>
          <w:lang w:val="hy-AM"/>
        </w:rPr>
        <w:t>Գորայք</w:t>
      </w:r>
      <w:r w:rsidRPr="00712340">
        <w:rPr>
          <w:rFonts w:ascii="GHEA Grapalat" w:hAnsi="GHEA Grapalat" w:cs="Sylfaen"/>
          <w:sz w:val="20"/>
          <w:lang w:val="hy-AM"/>
        </w:rPr>
        <w:t xml:space="preserve">                                                                                       </w:t>
      </w:r>
      <w:r w:rsidRPr="00712340">
        <w:rPr>
          <w:rFonts w:ascii="GHEA Grapalat" w:hAnsi="GHEA Grapalat"/>
          <w:lang w:val="hy-AM"/>
        </w:rPr>
        <w:t>«</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cs="Sylfaen"/>
          <w:sz w:val="20"/>
          <w:lang w:val="hy-AM"/>
        </w:rPr>
        <w:t>20   թ.</w:t>
      </w:r>
    </w:p>
    <w:p w:rsidR="00631539" w:rsidRPr="00712340" w:rsidRDefault="00631539" w:rsidP="00631539">
      <w:pPr>
        <w:tabs>
          <w:tab w:val="left" w:pos="720"/>
          <w:tab w:val="left" w:pos="1440"/>
          <w:tab w:val="left" w:pos="8865"/>
        </w:tabs>
        <w:jc w:val="both"/>
        <w:rPr>
          <w:rFonts w:ascii="GHEA Grapalat" w:hAnsi="GHEA Grapalat" w:cs="Sylfaen"/>
          <w:sz w:val="20"/>
          <w:lang w:val="hy-AM"/>
        </w:rPr>
      </w:pPr>
    </w:p>
    <w:p w:rsidR="00631539" w:rsidRPr="00712340" w:rsidRDefault="00631539" w:rsidP="00631539">
      <w:pPr>
        <w:ind w:firstLine="720"/>
        <w:jc w:val="both"/>
        <w:rPr>
          <w:rFonts w:ascii="GHEA Grapalat" w:hAnsi="GHEA Grapalat"/>
          <w:sz w:val="20"/>
          <w:lang w:val="hy-AM"/>
        </w:rPr>
      </w:pPr>
      <w:r w:rsidRPr="00712340">
        <w:rPr>
          <w:rFonts w:ascii="GHEA Grapalat" w:hAnsi="GHEA Grapalat"/>
          <w:lang w:val="hy-AM"/>
        </w:rPr>
        <w:t>«</w:t>
      </w:r>
      <w:r w:rsidRPr="00712340">
        <w:rPr>
          <w:rFonts w:ascii="GHEA Grapalat" w:hAnsi="GHEA Grapalat" w:cs="Sylfaen"/>
          <w:sz w:val="20"/>
          <w:lang w:val="hy-AM"/>
        </w:rPr>
        <w:t>________________________________________</w:t>
      </w:r>
      <w:r w:rsidRPr="00712340">
        <w:rPr>
          <w:rFonts w:ascii="GHEA Grapalat" w:hAnsi="GHEA Grapalat"/>
          <w:lang w:val="hy-AM"/>
        </w:rPr>
        <w:t>»</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Պատվիրատու</w:t>
      </w:r>
      <w:r w:rsidRPr="00712340">
        <w:rPr>
          <w:rFonts w:ascii="GHEA Grapalat" w:hAnsi="GHEA Grapalat" w:cs="Times Armenian"/>
          <w:sz w:val="20"/>
          <w:lang w:val="hy-AM"/>
        </w:rPr>
        <w:t xml:space="preserve">), </w:t>
      </w:r>
      <w:r w:rsidRPr="00712340">
        <w:rPr>
          <w:rFonts w:ascii="GHEA Grapalat" w:hAnsi="GHEA Grapalat" w:cs="Sylfaen"/>
          <w:sz w:val="20"/>
          <w:lang w:val="hy-AM"/>
        </w:rPr>
        <w:t>մի</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rsidR="00631539" w:rsidRPr="00712340" w:rsidRDefault="00631539" w:rsidP="00631539">
      <w:pPr>
        <w:jc w:val="both"/>
        <w:rPr>
          <w:rFonts w:ascii="GHEA Grapalat" w:hAnsi="GHEA Grapalat"/>
          <w:i/>
          <w:sz w:val="20"/>
          <w:lang w:val="hy-AM" w:eastAsia="zh-CN"/>
        </w:rPr>
      </w:pPr>
    </w:p>
    <w:p w:rsidR="00631539" w:rsidRPr="00712340" w:rsidRDefault="00631539" w:rsidP="00631539">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 xml:space="preserve">1.1 Պատվիրատուն հանձնարարում է, իսկ Կատարողը ստանձնում է </w:t>
      </w:r>
      <w:r w:rsidR="0035459B" w:rsidRPr="0035459B">
        <w:rPr>
          <w:rFonts w:ascii="GHEA Grapalat" w:hAnsi="GHEA Grapalat" w:cs="Sylfaen"/>
          <w:sz w:val="20"/>
          <w:lang w:val="hy-AM"/>
        </w:rPr>
        <w:t>որակի նկատմամբ տեխնիկական հսկողության ծառայություններ</w:t>
      </w:r>
      <w:r w:rsidRPr="00712340">
        <w:rPr>
          <w:rFonts w:ascii="GHEA Grapalat" w:hAnsi="GHEA Grapalat" w:cs="Sylfaen"/>
          <w:sz w:val="20"/>
          <w:lang w:val="hy-AM"/>
        </w:rPr>
        <w:t>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 xml:space="preserve"> պահանջների։</w:t>
      </w:r>
    </w:p>
    <w:p w:rsidR="00631539" w:rsidRPr="00712340" w:rsidRDefault="00631539" w:rsidP="00631539">
      <w:pPr>
        <w:ind w:firstLine="720"/>
        <w:jc w:val="both"/>
        <w:rPr>
          <w:rFonts w:ascii="GHEA Grapalat" w:hAnsi="GHEA Grapalat"/>
          <w:sz w:val="20"/>
          <w:lang w:val="hy-AM"/>
        </w:rPr>
      </w:pPr>
      <w:r w:rsidRPr="00712340">
        <w:rPr>
          <w:rFonts w:ascii="GHEA Grapalat" w:hAnsi="GHEA Grapalat" w:cs="Sylfaen"/>
          <w:sz w:val="20"/>
          <w:lang w:val="hy-AM"/>
        </w:rPr>
        <w:t xml:space="preserve">1.2 </w:t>
      </w:r>
      <w:r w:rsidRPr="00712340">
        <w:rPr>
          <w:rFonts w:ascii="GHEA Grapalat" w:hAnsi="GHEA Grapalat"/>
          <w:sz w:val="20"/>
          <w:lang w:val="hy-AM"/>
        </w:rPr>
        <w:t xml:space="preserve">Ծառայությունը մատուցվում է պայմանագրի N 1 հավելվածով սահմանված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ժամանակացույցին համապատասխան և սահմանված ժամկետներով։</w:t>
      </w:r>
    </w:p>
    <w:p w:rsidR="00631539" w:rsidRPr="00712340" w:rsidRDefault="00631539" w:rsidP="00631539">
      <w:pPr>
        <w:ind w:firstLine="720"/>
        <w:jc w:val="both"/>
        <w:rPr>
          <w:rFonts w:ascii="GHEA Grapalat" w:hAnsi="GHEA Grapalat" w:cs="Sylfaen"/>
          <w:sz w:val="20"/>
          <w:lang w:val="hy-AM"/>
        </w:rPr>
      </w:pPr>
    </w:p>
    <w:p w:rsidR="00631539" w:rsidRPr="00712340" w:rsidRDefault="00631539" w:rsidP="00631539">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631539" w:rsidRPr="00712340" w:rsidRDefault="00631539" w:rsidP="00631539">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rsidR="00631539" w:rsidRPr="00712340" w:rsidRDefault="00631539" w:rsidP="00631539">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631539" w:rsidRPr="00712340" w:rsidRDefault="00631539" w:rsidP="00631539">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631539" w:rsidRPr="00712340" w:rsidRDefault="00631539" w:rsidP="00631539">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rsidR="00631539" w:rsidRPr="00712340" w:rsidRDefault="00631539" w:rsidP="00631539">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rsidR="00631539" w:rsidRPr="00712340" w:rsidRDefault="00631539" w:rsidP="00631539">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rsidR="00631539" w:rsidRPr="00712340" w:rsidRDefault="00631539" w:rsidP="00631539">
      <w:pPr>
        <w:ind w:firstLine="720"/>
        <w:jc w:val="both"/>
        <w:rPr>
          <w:rFonts w:ascii="GHEA Grapalat" w:hAnsi="GHEA Grapalat" w:cs="Sylfaen"/>
          <w:sz w:val="20"/>
          <w:lang w:val="hy-AM"/>
        </w:rPr>
      </w:pPr>
    </w:p>
    <w:p w:rsidR="00631539" w:rsidRPr="00712340" w:rsidRDefault="00631539" w:rsidP="00631539">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631539" w:rsidRPr="00712340" w:rsidRDefault="00631539" w:rsidP="00631539">
      <w:pPr>
        <w:ind w:firstLine="720"/>
        <w:jc w:val="both"/>
        <w:rPr>
          <w:rFonts w:ascii="GHEA Grapalat" w:hAnsi="GHEA Grapalat" w:cs="Sylfaen"/>
          <w:sz w:val="20"/>
          <w:lang w:val="hy-AM"/>
        </w:rPr>
      </w:pPr>
    </w:p>
    <w:p w:rsidR="00631539" w:rsidRPr="00712340" w:rsidRDefault="00631539" w:rsidP="00631539">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631539" w:rsidRPr="00712340" w:rsidRDefault="00631539" w:rsidP="00631539">
      <w:pPr>
        <w:ind w:firstLine="720"/>
        <w:jc w:val="both"/>
        <w:rPr>
          <w:rFonts w:ascii="GHEA Grapalat" w:hAnsi="GHEA Grapalat"/>
          <w:sz w:val="20"/>
          <w:lang w:val="hy-AM"/>
        </w:rPr>
      </w:pPr>
    </w:p>
    <w:p w:rsidR="00631539" w:rsidRPr="00712340" w:rsidRDefault="00631539" w:rsidP="00631539">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rsidR="00631539" w:rsidRPr="00712340" w:rsidRDefault="00631539" w:rsidP="00631539">
      <w:pPr>
        <w:ind w:firstLine="720"/>
        <w:jc w:val="both"/>
        <w:rPr>
          <w:rFonts w:ascii="GHEA Grapalat" w:hAnsi="GHEA Grapalat" w:cs="Sylfaen"/>
          <w:b/>
          <w:sz w:val="20"/>
          <w:lang w:val="hy-AM"/>
        </w:rPr>
      </w:pPr>
    </w:p>
    <w:p w:rsidR="00631539" w:rsidRPr="00631539" w:rsidRDefault="00631539" w:rsidP="00631539">
      <w:pPr>
        <w:pStyle w:val="BodyTextIndent3"/>
        <w:spacing w:line="240" w:lineRule="auto"/>
        <w:ind w:firstLine="0"/>
        <w:rPr>
          <w:rFonts w:ascii="GHEA Grapalat" w:hAnsi="GHEA Grapalat" w:cs="Sylfaen"/>
          <w:i/>
          <w:sz w:val="16"/>
          <w:szCs w:val="16"/>
          <w:lang w:val="hy-AM" w:eastAsia="ru-RU"/>
        </w:rPr>
      </w:pPr>
      <w:r w:rsidRPr="00712340">
        <w:rPr>
          <w:rFonts w:ascii="GHEA Grapalat" w:hAnsi="GHEA Grapalat" w:cs="Sylfaen"/>
          <w:i/>
          <w:sz w:val="16"/>
          <w:szCs w:val="16"/>
          <w:lang w:val="hy-AM" w:eastAsia="ru-RU"/>
        </w:rPr>
        <w:t>*</w:t>
      </w:r>
      <w:r w:rsidRPr="00631539">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712340">
        <w:rPr>
          <w:rFonts w:ascii="GHEA Grapalat" w:hAnsi="GHEA Grapalat"/>
          <w:i/>
          <w:sz w:val="16"/>
          <w:szCs w:val="16"/>
          <w:lang w:val="hy-AM"/>
        </w:rPr>
        <w:t>:</w:t>
      </w:r>
    </w:p>
    <w:p w:rsidR="00631539" w:rsidRPr="00712340" w:rsidRDefault="00631539" w:rsidP="00631539">
      <w:pPr>
        <w:ind w:firstLine="720"/>
        <w:jc w:val="both"/>
        <w:rPr>
          <w:rFonts w:ascii="GHEA Grapalat" w:hAnsi="GHEA Grapalat" w:cs="Sylfaen"/>
          <w:b/>
          <w:sz w:val="20"/>
          <w:lang w:val="hy-AM"/>
        </w:rPr>
      </w:pP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631539" w:rsidRPr="00712340" w:rsidRDefault="00631539" w:rsidP="00631539">
      <w:pPr>
        <w:ind w:firstLine="720"/>
        <w:jc w:val="both"/>
        <w:rPr>
          <w:rFonts w:ascii="GHEA Grapalat" w:hAnsi="GHEA Grapalat"/>
          <w:sz w:val="20"/>
          <w:lang w:val="hy-AM"/>
        </w:rPr>
      </w:pPr>
      <w:r w:rsidRPr="00712340">
        <w:rPr>
          <w:rFonts w:ascii="GHEA Grapalat" w:hAnsi="GHEA Grapalat"/>
          <w:sz w:val="20"/>
          <w:lang w:val="hy-AM"/>
        </w:rPr>
        <w:t xml:space="preserve">2.4.3 </w:t>
      </w:r>
      <w:r w:rsidRPr="00631539">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631539" w:rsidRPr="00631539" w:rsidRDefault="00631539" w:rsidP="00631539">
      <w:pPr>
        <w:ind w:firstLine="720"/>
        <w:jc w:val="both"/>
        <w:rPr>
          <w:rFonts w:ascii="GHEA Grapalat" w:hAnsi="GHEA Grapalat"/>
          <w:sz w:val="20"/>
          <w:lang w:val="hy-AM"/>
        </w:rPr>
      </w:pPr>
      <w:r w:rsidRPr="00712340">
        <w:rPr>
          <w:rFonts w:ascii="GHEA Grapalat" w:hAnsi="GHEA Grapalat"/>
          <w:sz w:val="20"/>
          <w:lang w:val="hy-AM"/>
        </w:rPr>
        <w:t>2.4.4 Կապալի օբյեկտի և դրա առանձին մասերի երաշխիքային ժամկետները ներկայացված են պայմանագրի N – Հավելվածում</w:t>
      </w:r>
      <w:r w:rsidRPr="00631539">
        <w:rPr>
          <w:rFonts w:ascii="GHEA Grapalat" w:hAnsi="GHEA Grapalat"/>
          <w:sz w:val="20"/>
          <w:lang w:val="hy-AM"/>
        </w:rPr>
        <w:t>:</w:t>
      </w:r>
      <w:r w:rsidRPr="00631539">
        <w:rPr>
          <w:rFonts w:ascii="GHEA Grapalat" w:hAnsi="GHEA Grapalat"/>
          <w:sz w:val="20"/>
          <w:vertAlign w:val="superscript"/>
          <w:lang w:val="hy-AM"/>
        </w:rPr>
        <w:t>17</w:t>
      </w:r>
      <w:r w:rsidRPr="00712340">
        <w:rPr>
          <w:color w:val="FFFFFF"/>
        </w:rPr>
        <w:footnoteReference w:id="12"/>
      </w:r>
    </w:p>
    <w:p w:rsidR="00631539" w:rsidRPr="00631539" w:rsidRDefault="00631539" w:rsidP="00631539">
      <w:pPr>
        <w:ind w:firstLine="720"/>
        <w:jc w:val="both"/>
        <w:rPr>
          <w:rFonts w:ascii="GHEA Grapalat" w:hAnsi="GHEA Grapalat"/>
          <w:sz w:val="20"/>
          <w:vertAlign w:val="superscript"/>
          <w:lang w:val="hy-AM"/>
        </w:rPr>
      </w:pPr>
      <w:r w:rsidRPr="00712340">
        <w:rPr>
          <w:rFonts w:ascii="GHEA Grapalat" w:hAnsi="GHEA Grapalat"/>
          <w:sz w:val="20"/>
          <w:lang w:val="hy-AM"/>
        </w:rPr>
        <w:t xml:space="preserve"> 2.4.5 Եթե պայմանագրի 2.4.4 կետով սահմանված ժամկետի ընթացքում ի հայտ են եկել թերություններ, ապա Կատարողը պայմանագրով նախատեսված իր պարտավորությունները չկատարելու կամ ոչ պատշաճ կատարելու համար Պատվիրատուին վճարում է տուգանք` հայտնաբերված թերության վերաց</w:t>
      </w:r>
      <w:r w:rsidRPr="00712340">
        <w:rPr>
          <w:rFonts w:ascii="GHEA Grapalat" w:hAnsi="GHEA Grapalat"/>
          <w:sz w:val="20"/>
          <w:lang w:val="hy-AM"/>
        </w:rPr>
        <w:softHyphen/>
        <w:t>ման համար կապալառուի կամ Պատվիրատուի կողմից իրականացված փաստացի ծախսերի չափով</w:t>
      </w:r>
      <w:r w:rsidRPr="00631539">
        <w:rPr>
          <w:rFonts w:ascii="GHEA Grapalat" w:hAnsi="GHEA Grapalat"/>
          <w:sz w:val="20"/>
          <w:lang w:val="hy-AM"/>
        </w:rPr>
        <w:t>:</w:t>
      </w:r>
      <w:r w:rsidRPr="00631539">
        <w:rPr>
          <w:rFonts w:ascii="GHEA Grapalat" w:hAnsi="GHEA Grapalat"/>
          <w:sz w:val="20"/>
          <w:vertAlign w:val="superscript"/>
          <w:lang w:val="hy-AM"/>
        </w:rPr>
        <w:t>18</w:t>
      </w:r>
      <w:r w:rsidRPr="00712340">
        <w:rPr>
          <w:color w:val="FFFFFF"/>
          <w:lang w:val="hy-AM"/>
        </w:rPr>
        <w:footnoteReference w:id="13"/>
      </w:r>
    </w:p>
    <w:p w:rsidR="00631539" w:rsidRPr="00712340" w:rsidRDefault="00631539" w:rsidP="00631539">
      <w:pPr>
        <w:ind w:firstLine="720"/>
        <w:jc w:val="both"/>
        <w:rPr>
          <w:rFonts w:ascii="GHEA Grapalat" w:hAnsi="GHEA Grapalat"/>
          <w:sz w:val="20"/>
          <w:lang w:val="hy-AM"/>
        </w:rPr>
      </w:pPr>
    </w:p>
    <w:p w:rsidR="00631539" w:rsidRPr="00712340" w:rsidRDefault="00631539" w:rsidP="00631539">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31539" w:rsidRPr="00712340" w:rsidRDefault="00631539" w:rsidP="00631539">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11083E" w:rsidRPr="0011083E">
        <w:rPr>
          <w:rFonts w:ascii="GHEA Grapalat" w:hAnsi="GHEA Grapalat" w:cs="Sylfaen"/>
          <w:sz w:val="20"/>
          <w:lang w:val="hy-AM"/>
        </w:rPr>
        <w:t xml:space="preserve">2 </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 xml:space="preserve">օրվան հաջորդող աշխատանքային օրվանից հաշված </w:t>
      </w:r>
      <w:r w:rsidR="0011083E" w:rsidRPr="0011083E">
        <w:rPr>
          <w:rFonts w:ascii="GHEA Grapalat" w:hAnsi="GHEA Grapalat" w:cs="Sylfaen"/>
          <w:sz w:val="20"/>
          <w:szCs w:val="20"/>
          <w:u w:val="single"/>
          <w:lang w:val="hy-AM"/>
        </w:rPr>
        <w:t xml:space="preserve">3 </w:t>
      </w:r>
      <w:r w:rsidRPr="00712340">
        <w:rPr>
          <w:rFonts w:ascii="GHEA Grapalat" w:hAnsi="GHEA Grapalat" w:cs="Sylfaen"/>
          <w:sz w:val="20"/>
          <w:szCs w:val="20"/>
          <w:lang w:val="hy-AM"/>
        </w:rPr>
        <w:t>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rsidR="00631539" w:rsidRPr="00712340" w:rsidRDefault="00631539" w:rsidP="00631539">
      <w:pPr>
        <w:ind w:firstLine="720"/>
        <w:jc w:val="both"/>
        <w:rPr>
          <w:rFonts w:ascii="GHEA Grapalat" w:hAnsi="GHEA Grapalat" w:cs="Sylfaen"/>
          <w:b/>
          <w:sz w:val="20"/>
          <w:lang w:val="hy-AM"/>
        </w:rPr>
      </w:pPr>
    </w:p>
    <w:p w:rsidR="00631539" w:rsidRPr="00712340" w:rsidRDefault="00631539" w:rsidP="00631539">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rsidR="00631539" w:rsidRPr="00631539"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631539">
        <w:rPr>
          <w:rFonts w:ascii="GHEA Grapalat" w:hAnsi="GHEA Grapalat" w:cs="Sylfaen"/>
          <w:sz w:val="20"/>
          <w:lang w:val="hy-AM"/>
        </w:rPr>
        <w:t>:</w:t>
      </w:r>
      <w:r w:rsidRPr="00631539">
        <w:rPr>
          <w:rFonts w:ascii="GHEA Grapalat" w:hAnsi="GHEA Grapalat" w:cs="Sylfaen"/>
          <w:sz w:val="20"/>
          <w:vertAlign w:val="superscript"/>
          <w:lang w:val="hy-AM"/>
        </w:rPr>
        <w:t>20</w:t>
      </w:r>
      <w:r w:rsidRPr="00631539">
        <w:rPr>
          <w:rFonts w:ascii="GHEA Grapalat" w:hAnsi="GHEA Grapalat" w:cs="Sylfaen"/>
          <w:color w:val="FFFFFF"/>
          <w:sz w:val="20"/>
          <w:vertAlign w:val="superscript"/>
          <w:lang w:val="hy-AM"/>
        </w:rPr>
        <w:t>29</w:t>
      </w:r>
      <w:r w:rsidRPr="00712340">
        <w:rPr>
          <w:rStyle w:val="FootnoteReference"/>
          <w:rFonts w:ascii="GHEA Grapalat" w:hAnsi="GHEA Grapalat" w:cs="Sylfaen"/>
          <w:color w:val="FFFFFF"/>
          <w:sz w:val="20"/>
          <w:lang w:val="hy-AM"/>
        </w:rPr>
        <w:footnoteReference w:id="14"/>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631539" w:rsidRPr="0035459B" w:rsidRDefault="00631539" w:rsidP="00631539">
      <w:pPr>
        <w:ind w:firstLine="709"/>
        <w:jc w:val="both"/>
        <w:rPr>
          <w:rFonts w:ascii="GHEA Grapalat" w:hAnsi="GHEA Grapalat"/>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w:t>
      </w:r>
      <w:r w:rsidRPr="00712340">
        <w:rPr>
          <w:rFonts w:ascii="GHEA Grapalat" w:hAnsi="GHEA Grapalat"/>
          <w:sz w:val="20"/>
          <w:lang w:val="hy-AM"/>
        </w:rPr>
        <w:lastRenderedPageBreak/>
        <w:t xml:space="preserve">միջոցներ, ապա վճարումն իրականացվում է մինչև 30 աշխատանքային օրվա ընթացքում, բայց ոչ ուշ, քան մինչև տվյալ տարվա դեկտեմբերի </w:t>
      </w:r>
      <w:r w:rsidRPr="00631539">
        <w:rPr>
          <w:rFonts w:ascii="GHEA Grapalat" w:hAnsi="GHEA Grapalat"/>
          <w:sz w:val="20"/>
          <w:lang w:val="hy-AM"/>
        </w:rPr>
        <w:t>3</w:t>
      </w:r>
      <w:r w:rsidRPr="00712340">
        <w:rPr>
          <w:rFonts w:ascii="GHEA Grapalat" w:hAnsi="GHEA Grapalat"/>
          <w:sz w:val="20"/>
          <w:lang w:val="hy-AM"/>
        </w:rPr>
        <w:t xml:space="preserve">0-ը: </w:t>
      </w:r>
    </w:p>
    <w:p w:rsidR="00B85045" w:rsidRPr="0035459B" w:rsidRDefault="00B85045" w:rsidP="00631539">
      <w:pPr>
        <w:ind w:firstLine="709"/>
        <w:jc w:val="both"/>
        <w:rPr>
          <w:rFonts w:ascii="GHEA Grapalat" w:hAnsi="GHEA Grapalat"/>
          <w:sz w:val="20"/>
          <w:lang w:val="hy-AM"/>
        </w:rPr>
      </w:pPr>
    </w:p>
    <w:p w:rsidR="00631539" w:rsidRPr="00712340" w:rsidRDefault="00631539" w:rsidP="00631539">
      <w:pPr>
        <w:ind w:firstLine="720"/>
        <w:jc w:val="both"/>
        <w:rPr>
          <w:rFonts w:ascii="GHEA Grapalat" w:hAnsi="GHEA Grapalat" w:cs="Sylfaen"/>
          <w:b/>
          <w:sz w:val="20"/>
          <w:lang w:val="hy-AM"/>
        </w:rPr>
      </w:pPr>
      <w:r w:rsidRPr="00712340">
        <w:rPr>
          <w:rFonts w:ascii="GHEA Grapalat" w:hAnsi="GHEA Grapalat" w:cs="Sylfaen"/>
          <w:b/>
          <w:sz w:val="20"/>
          <w:lang w:val="hy-AM"/>
        </w:rPr>
        <w:t>5. ԿՈՂՄԵՐԻ ՊԱՏԱՍԽԱՆԱՏՎՈՒԹՅՈՒՆԸ</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631539" w:rsidRPr="00631539" w:rsidRDefault="00631539" w:rsidP="00631539">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631539">
        <w:rPr>
          <w:rFonts w:ascii="GHEA Grapalat" w:hAnsi="GHEA Grapalat" w:cs="Sylfaen"/>
          <w:sz w:val="20"/>
          <w:lang w:val="hy-AM"/>
        </w:rPr>
        <w:t>:</w:t>
      </w:r>
      <w:r w:rsidRPr="00631539">
        <w:rPr>
          <w:rFonts w:ascii="GHEA Grapalat" w:hAnsi="GHEA Grapalat" w:cs="Sylfaen"/>
          <w:sz w:val="20"/>
          <w:vertAlign w:val="superscript"/>
          <w:lang w:val="hy-AM"/>
        </w:rPr>
        <w:t>23</w:t>
      </w:r>
      <w:r w:rsidRPr="00631539">
        <w:rPr>
          <w:rFonts w:ascii="GHEA Grapalat" w:hAnsi="GHEA Grapalat" w:cs="Sylfaen"/>
          <w:color w:val="FFFFFF"/>
          <w:sz w:val="20"/>
          <w:vertAlign w:val="superscript"/>
          <w:lang w:val="hy-AM"/>
        </w:rPr>
        <w:t>32</w:t>
      </w:r>
      <w:r w:rsidRPr="00712340">
        <w:rPr>
          <w:rStyle w:val="FootnoteReference"/>
          <w:rFonts w:ascii="GHEA Grapalat" w:hAnsi="GHEA Grapalat" w:cs="Sylfaen"/>
          <w:color w:val="FFFFFF"/>
          <w:sz w:val="20"/>
          <w:lang w:val="hy-AM"/>
        </w:rPr>
        <w:footnoteReference w:id="15"/>
      </w:r>
      <w:r w:rsidRPr="00631539">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631539">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631539">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631539" w:rsidRPr="00712340" w:rsidRDefault="00631539" w:rsidP="00631539">
      <w:pPr>
        <w:ind w:firstLine="720"/>
        <w:jc w:val="both"/>
        <w:rPr>
          <w:rFonts w:ascii="GHEA Grapalat" w:hAnsi="GHEA Grapalat" w:cs="Sylfaen"/>
          <w:sz w:val="20"/>
          <w:lang w:val="hy-AM"/>
        </w:rPr>
      </w:pP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rsidR="00631539" w:rsidRPr="00712340" w:rsidRDefault="00631539" w:rsidP="00631539">
      <w:pPr>
        <w:ind w:firstLine="709"/>
        <w:jc w:val="both"/>
        <w:rPr>
          <w:rFonts w:ascii="GHEA Grapalat" w:hAnsi="GHEA Grapalat"/>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rsidR="00631539" w:rsidRPr="00712340" w:rsidRDefault="00631539" w:rsidP="00631539">
      <w:pPr>
        <w:ind w:firstLine="720"/>
        <w:jc w:val="both"/>
        <w:rPr>
          <w:rFonts w:ascii="GHEA Grapalat" w:hAnsi="GHEA Grapalat" w:cs="Sylfaen"/>
          <w:sz w:val="20"/>
          <w:lang w:val="hy-AM"/>
        </w:rPr>
      </w:pPr>
    </w:p>
    <w:p w:rsidR="00631539" w:rsidRPr="00712340" w:rsidRDefault="00631539" w:rsidP="00631539">
      <w:pPr>
        <w:ind w:firstLine="720"/>
        <w:jc w:val="both"/>
        <w:rPr>
          <w:rFonts w:ascii="GHEA Grapalat" w:hAnsi="GHEA Grapalat" w:cs="Sylfaen"/>
          <w:b/>
          <w:sz w:val="20"/>
          <w:lang w:val="hy-AM"/>
        </w:rPr>
      </w:pPr>
      <w:r w:rsidRPr="00712340">
        <w:rPr>
          <w:rFonts w:ascii="GHEA Grapalat" w:hAnsi="GHEA Grapalat" w:cs="Sylfaen"/>
          <w:b/>
          <w:sz w:val="20"/>
          <w:lang w:val="hy-AM"/>
        </w:rPr>
        <w:t>7. ԱՅԼ ՊԱՅՄԱՆՆԵՐ</w:t>
      </w:r>
    </w:p>
    <w:p w:rsidR="00631539" w:rsidRPr="00712340" w:rsidRDefault="00631539" w:rsidP="00631539">
      <w:pPr>
        <w:ind w:firstLine="709"/>
        <w:jc w:val="both"/>
        <w:rPr>
          <w:rFonts w:ascii="GHEA Grapalat" w:hAnsi="GHEA Grapalat"/>
          <w:sz w:val="20"/>
          <w:lang w:val="hy-AM"/>
        </w:rPr>
      </w:pPr>
      <w:r w:rsidRPr="00712340">
        <w:rPr>
          <w:rFonts w:ascii="GHEA Grapalat" w:hAnsi="GHEA Grapalat"/>
          <w:sz w:val="20"/>
          <w:lang w:val="hy-AM"/>
        </w:rPr>
        <w:t>7.1 Պ</w:t>
      </w:r>
      <w:r w:rsidRPr="00712340">
        <w:rPr>
          <w:rFonts w:ascii="GHEA Grapalat" w:hAnsi="GHEA Grapalat" w:cs="Sylfaen"/>
          <w:sz w:val="20"/>
          <w:lang w:val="hy-AM"/>
        </w:rPr>
        <w:t>այմանագիրն</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մեջ</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մտնում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ստորագրման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պահից և գործում է մինչև</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 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ստանձնած</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ողջ</w:t>
      </w:r>
      <w:r w:rsidRPr="00712340">
        <w:rPr>
          <w:rFonts w:ascii="GHEA Grapalat" w:hAnsi="GHEA Grapalat" w:cs="Times Armenian"/>
          <w:sz w:val="20"/>
          <w:lang w:val="hy-AM"/>
        </w:rPr>
        <w:t xml:space="preserve"> </w:t>
      </w:r>
      <w:r w:rsidRPr="00712340">
        <w:rPr>
          <w:rFonts w:ascii="GHEA Grapalat" w:hAnsi="GHEA Grapalat" w:cs="Sylfaen"/>
          <w:sz w:val="20"/>
          <w:lang w:val="hy-AM"/>
        </w:rPr>
        <w:t>ծավալով</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631539" w:rsidRPr="00712340" w:rsidRDefault="00631539" w:rsidP="00631539">
      <w:pPr>
        <w:ind w:firstLine="709"/>
        <w:jc w:val="both"/>
        <w:rPr>
          <w:rFonts w:ascii="GHEA Grapalat" w:hAnsi="GHEA Grapalat"/>
          <w:sz w:val="20"/>
          <w:lang w:val="hy-AM"/>
        </w:rPr>
      </w:pPr>
      <w:r w:rsidRPr="00712340">
        <w:rPr>
          <w:rFonts w:ascii="GHEA Grapalat" w:hAnsi="GHEA Grapalat"/>
          <w:sz w:val="20"/>
          <w:lang w:val="hy-AM"/>
        </w:rPr>
        <w:t>7.2 Պ</w:t>
      </w:r>
      <w:r w:rsidRPr="00712340">
        <w:rPr>
          <w:rFonts w:ascii="GHEA Grapalat" w:hAnsi="GHEA Grapalat" w:cs="Sylfaen"/>
          <w:sz w:val="20"/>
          <w:lang w:val="hy-AM"/>
        </w:rPr>
        <w:t>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վճարային</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հակընդդեմ</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հաշվանցով</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կնիքով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հաստատված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փոխանցվել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անձի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պարտապան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631539" w:rsidRPr="00712340" w:rsidRDefault="00631539" w:rsidP="00631539">
      <w:pPr>
        <w:tabs>
          <w:tab w:val="left" w:pos="720"/>
        </w:tabs>
        <w:jc w:val="both"/>
        <w:rPr>
          <w:rFonts w:ascii="GHEA Grapalat" w:hAnsi="GHEA Grapalat"/>
          <w:sz w:val="20"/>
          <w:lang w:val="hy-AM"/>
        </w:rPr>
      </w:pPr>
      <w:r w:rsidRPr="0071234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Pr="00631539">
        <w:rPr>
          <w:rFonts w:ascii="GHEA Grapalat" w:hAnsi="GHEA Grapalat"/>
          <w:sz w:val="20"/>
          <w:lang w:val="hy-AM"/>
        </w:rPr>
        <w:t xml:space="preserve">ում է </w:t>
      </w:r>
      <w:r w:rsidRPr="00712340">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w:t>
      </w:r>
      <w:r w:rsidRPr="00712340">
        <w:rPr>
          <w:rFonts w:ascii="GHEA Grapalat" w:hAnsi="GHEA Grapalat"/>
          <w:sz w:val="20"/>
          <w:lang w:val="hy-AM"/>
        </w:rPr>
        <w:lastRenderedPageBreak/>
        <w:t>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31539" w:rsidRPr="00712340" w:rsidRDefault="00631539" w:rsidP="00631539">
      <w:pPr>
        <w:tabs>
          <w:tab w:val="left" w:pos="1276"/>
        </w:tabs>
        <w:ind w:firstLine="720"/>
        <w:jc w:val="both"/>
        <w:rPr>
          <w:rFonts w:ascii="GHEA Grapalat" w:hAnsi="GHEA Grapalat" w:cs="Sylfaen"/>
          <w:sz w:val="20"/>
          <w:lang w:val="hy-AM"/>
        </w:rPr>
      </w:pPr>
      <w:r w:rsidRPr="0071234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631539" w:rsidRPr="00712340" w:rsidRDefault="00631539" w:rsidP="00631539">
      <w:pPr>
        <w:tabs>
          <w:tab w:val="left" w:pos="720"/>
        </w:tabs>
        <w:jc w:val="both"/>
        <w:rPr>
          <w:rFonts w:ascii="GHEA Grapalat" w:hAnsi="GHEA Grapalat"/>
          <w:sz w:val="20"/>
          <w:lang w:val="hy-AM"/>
        </w:rPr>
      </w:pPr>
      <w:r w:rsidRPr="00712340">
        <w:rPr>
          <w:rFonts w:ascii="GHEA Grapalat" w:hAnsi="GHEA Grapalat"/>
          <w:sz w:val="20"/>
          <w:lang w:val="hy-AM"/>
        </w:rPr>
        <w:tab/>
        <w:t xml:space="preserve">7.5 </w:t>
      </w:r>
      <w:r w:rsidRPr="00712340">
        <w:rPr>
          <w:rFonts w:ascii="GHEA Grapalat" w:hAnsi="GHEA Grapalat" w:cs="Sylfaen"/>
          <w:sz w:val="20"/>
          <w:lang w:val="hy-AM"/>
        </w:rPr>
        <w:t>Պայմանագրում</w:t>
      </w:r>
      <w:r w:rsidRPr="00712340">
        <w:rPr>
          <w:rFonts w:ascii="GHEA Grapalat" w:hAnsi="GHEA Grapalat" w:cs="Times Armenian"/>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լրացումներ</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միայն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փոխադարձ</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համաձայնագիր</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կհանդիսանա</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sz w:val="20"/>
          <w:lang w:val="hy-AM"/>
        </w:rPr>
        <w:t>։</w:t>
      </w:r>
    </w:p>
    <w:p w:rsidR="00631539" w:rsidRPr="00712340" w:rsidRDefault="00631539" w:rsidP="00631539">
      <w:pPr>
        <w:jc w:val="both"/>
        <w:rPr>
          <w:rFonts w:ascii="GHEA Grapalat" w:hAnsi="GHEA Grapalat"/>
          <w:sz w:val="20"/>
          <w:lang w:val="hy-AM"/>
        </w:rPr>
      </w:pPr>
      <w:r w:rsidRPr="0071234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12340">
        <w:rPr>
          <w:rFonts w:ascii="GHEA Grapalat" w:hAnsi="GHEA Grapalat" w:cs="Sylfaen"/>
          <w:sz w:val="20"/>
          <w:lang w:val="hy-AM"/>
        </w:rPr>
        <w:t xml:space="preserve">ձեռք բերվող ծառայության միավորի գնի </w:t>
      </w:r>
      <w:r w:rsidRPr="00712340">
        <w:rPr>
          <w:rFonts w:ascii="GHEA Grapalat" w:hAnsi="GHEA Grapalat" w:cs="Times Armenian"/>
          <w:sz w:val="20"/>
          <w:lang w:val="hy-AM"/>
        </w:rPr>
        <w:t xml:space="preserve"> </w:t>
      </w:r>
      <w:r w:rsidRPr="00712340">
        <w:rPr>
          <w:rFonts w:ascii="GHEA Grapalat" w:hAnsi="GHEA Grapalat"/>
          <w:sz w:val="20"/>
          <w:lang w:val="hy-AM"/>
        </w:rPr>
        <w:t>կամ պայմանագրի գնի արհեստական փոփոխման։</w:t>
      </w:r>
    </w:p>
    <w:p w:rsidR="00631539" w:rsidRPr="00712340" w:rsidRDefault="00631539" w:rsidP="00631539">
      <w:pPr>
        <w:tabs>
          <w:tab w:val="left" w:pos="1276"/>
        </w:tabs>
        <w:ind w:firstLine="720"/>
        <w:jc w:val="both"/>
        <w:rPr>
          <w:rFonts w:ascii="GHEA Grapalat" w:hAnsi="GHEA Grapalat" w:cs="Times Armenian"/>
          <w:sz w:val="20"/>
          <w:lang w:val="hy-AM"/>
        </w:rPr>
      </w:pPr>
      <w:r w:rsidRPr="0071234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31539" w:rsidRPr="00712340" w:rsidRDefault="00631539" w:rsidP="00631539">
      <w:pPr>
        <w:tabs>
          <w:tab w:val="left" w:pos="1276"/>
        </w:tabs>
        <w:ind w:firstLine="720"/>
        <w:jc w:val="both"/>
        <w:rPr>
          <w:rFonts w:ascii="GHEA Grapalat" w:hAnsi="GHEA Grapalat"/>
          <w:sz w:val="20"/>
          <w:lang w:val="hy-AM"/>
        </w:rPr>
      </w:pPr>
      <w:r w:rsidRPr="00712340">
        <w:rPr>
          <w:rFonts w:ascii="GHEA Grapalat" w:hAnsi="GHEA Grapalat"/>
          <w:sz w:val="20"/>
          <w:lang w:val="pt-BR"/>
        </w:rPr>
        <w:t>7.6 Եթե պայմանագիրն  իրականացվ</w:t>
      </w:r>
      <w:r w:rsidRPr="00712340">
        <w:rPr>
          <w:rFonts w:ascii="GHEA Grapalat" w:hAnsi="GHEA Grapalat"/>
          <w:sz w:val="20"/>
          <w:lang w:val="hy-AM"/>
        </w:rPr>
        <w:t>ում է</w:t>
      </w:r>
      <w:r w:rsidRPr="00712340">
        <w:rPr>
          <w:rFonts w:ascii="GHEA Grapalat" w:hAnsi="GHEA Grapalat"/>
          <w:sz w:val="20"/>
          <w:lang w:val="pt-BR"/>
        </w:rPr>
        <w:t xml:space="preserve"> գործակալության պայմանագիր կնքելու միջոցով</w:t>
      </w:r>
    </w:p>
    <w:p w:rsidR="00631539" w:rsidRPr="00712340" w:rsidRDefault="00631539" w:rsidP="00631539">
      <w:pPr>
        <w:tabs>
          <w:tab w:val="left" w:pos="1276"/>
        </w:tabs>
        <w:ind w:firstLine="720"/>
        <w:jc w:val="both"/>
        <w:rPr>
          <w:rFonts w:ascii="GHEA Grapalat" w:hAnsi="GHEA Grapalat"/>
          <w:sz w:val="20"/>
          <w:lang w:val="pt-BR"/>
        </w:rPr>
      </w:pPr>
      <w:r w:rsidRPr="00712340">
        <w:rPr>
          <w:rFonts w:ascii="GHEA Grapalat" w:hAnsi="GHEA Grapalat"/>
          <w:sz w:val="20"/>
          <w:lang w:val="hy-AM"/>
        </w:rPr>
        <w:t>1)</w:t>
      </w:r>
      <w:r w:rsidRPr="00712340">
        <w:rPr>
          <w:rFonts w:ascii="GHEA Grapalat" w:hAnsi="GHEA Grapalat"/>
          <w:sz w:val="20"/>
          <w:lang w:val="pt-BR"/>
        </w:rPr>
        <w:t xml:space="preserve"> </w:t>
      </w:r>
      <w:r w:rsidRPr="00712340">
        <w:rPr>
          <w:rFonts w:ascii="GHEA Grapalat" w:hAnsi="GHEA Grapalat"/>
          <w:sz w:val="20"/>
          <w:lang w:val="hy-AM"/>
        </w:rPr>
        <w:t>Կատարողը</w:t>
      </w:r>
      <w:r w:rsidRPr="0071234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31539" w:rsidRPr="00712340" w:rsidRDefault="00631539" w:rsidP="00631539">
      <w:pPr>
        <w:tabs>
          <w:tab w:val="left" w:pos="1276"/>
        </w:tabs>
        <w:ind w:firstLine="720"/>
        <w:jc w:val="both"/>
        <w:rPr>
          <w:rFonts w:ascii="GHEA Grapalat" w:hAnsi="GHEA Grapalat"/>
          <w:sz w:val="20"/>
          <w:lang w:val="pt-BR"/>
        </w:rPr>
      </w:pPr>
      <w:r w:rsidRPr="00712340">
        <w:rPr>
          <w:rFonts w:ascii="GHEA Grapalat" w:hAnsi="GHEA Grapalat"/>
          <w:sz w:val="20"/>
          <w:lang w:val="pt-BR"/>
        </w:rPr>
        <w:t xml:space="preserve">2) պայմանագրի կատարման ընթացքում գործակալի փոփոխման դեպքում </w:t>
      </w:r>
      <w:r w:rsidRPr="00712340">
        <w:rPr>
          <w:rFonts w:ascii="GHEA Grapalat" w:hAnsi="GHEA Grapalat"/>
          <w:sz w:val="20"/>
          <w:lang w:val="hy-AM"/>
        </w:rPr>
        <w:t>Կատարող</w:t>
      </w:r>
      <w:r w:rsidRPr="00712340">
        <w:rPr>
          <w:rFonts w:ascii="GHEA Grapalat" w:hAnsi="GHEA Grapalat"/>
          <w:sz w:val="20"/>
          <w:lang w:val="pt-BR"/>
        </w:rPr>
        <w:t xml:space="preserve">ը գրավոր տեղեկացնում է </w:t>
      </w:r>
      <w:r w:rsidRPr="00712340">
        <w:rPr>
          <w:rFonts w:ascii="GHEA Grapalat" w:hAnsi="GHEA Grapalat"/>
          <w:sz w:val="20"/>
          <w:lang w:val="hy-AM"/>
        </w:rPr>
        <w:t>Պ</w:t>
      </w:r>
      <w:r w:rsidRPr="0071234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25</w:t>
      </w:r>
      <w:r w:rsidRPr="00712340">
        <w:rPr>
          <w:rFonts w:ascii="GHEA Grapalat" w:hAnsi="GHEA Grapalat"/>
          <w:color w:val="FFFFFF"/>
          <w:sz w:val="20"/>
          <w:vertAlign w:val="superscript"/>
          <w:lang w:val="pt-BR"/>
        </w:rPr>
        <w:t>34</w:t>
      </w:r>
      <w:r w:rsidRPr="00712340">
        <w:rPr>
          <w:rStyle w:val="FootnoteReference"/>
          <w:rFonts w:ascii="GHEA Grapalat" w:hAnsi="GHEA Grapalat"/>
          <w:color w:val="FFFFFF"/>
          <w:sz w:val="20"/>
          <w:lang w:val="pt-BR"/>
        </w:rPr>
        <w:footnoteReference w:id="16"/>
      </w:r>
    </w:p>
    <w:p w:rsidR="00631539" w:rsidRPr="00712340" w:rsidRDefault="00631539" w:rsidP="00631539">
      <w:pPr>
        <w:tabs>
          <w:tab w:val="left" w:pos="1276"/>
        </w:tabs>
        <w:ind w:firstLine="720"/>
        <w:jc w:val="both"/>
        <w:rPr>
          <w:rFonts w:ascii="GHEA Grapalat" w:hAnsi="GHEA Grapalat"/>
          <w:sz w:val="20"/>
          <w:lang w:val="pt-BR"/>
        </w:rPr>
      </w:pPr>
      <w:r w:rsidRPr="0071234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26</w:t>
      </w:r>
      <w:r w:rsidRPr="00712340">
        <w:rPr>
          <w:rFonts w:ascii="GHEA Grapalat" w:hAnsi="GHEA Grapalat"/>
          <w:color w:val="FFFFFF"/>
          <w:sz w:val="20"/>
          <w:vertAlign w:val="superscript"/>
          <w:lang w:val="pt-BR"/>
        </w:rPr>
        <w:t>35</w:t>
      </w:r>
      <w:r w:rsidRPr="00712340">
        <w:rPr>
          <w:rStyle w:val="FootnoteReference"/>
          <w:rFonts w:ascii="GHEA Grapalat" w:hAnsi="GHEA Grapalat"/>
          <w:color w:val="FFFFFF"/>
          <w:sz w:val="20"/>
          <w:lang w:val="pt-BR"/>
        </w:rPr>
        <w:footnoteReference w:id="17"/>
      </w:r>
    </w:p>
    <w:p w:rsidR="00631539" w:rsidRPr="00712340" w:rsidRDefault="00631539" w:rsidP="00631539">
      <w:pPr>
        <w:tabs>
          <w:tab w:val="left" w:pos="1276"/>
        </w:tabs>
        <w:ind w:firstLine="720"/>
        <w:jc w:val="both"/>
        <w:rPr>
          <w:rFonts w:ascii="GHEA Grapalat" w:hAnsi="GHEA Grapalat"/>
          <w:sz w:val="20"/>
          <w:lang w:val="pt-BR"/>
        </w:rPr>
      </w:pPr>
      <w:r w:rsidRPr="00712340">
        <w:rPr>
          <w:rFonts w:ascii="GHEA Grapalat" w:hAnsi="GHEA Grapalat" w:cs="Times Armenian"/>
          <w:sz w:val="20"/>
          <w:lang w:val="pt-BR"/>
        </w:rPr>
        <w:t>7.8 Ծառայության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մինչև</w:t>
      </w:r>
      <w:r w:rsidRPr="00712340">
        <w:rPr>
          <w:rFonts w:ascii="GHEA Grapalat" w:hAnsi="GHEA Grapalat" w:cs="Times Armenian"/>
          <w:sz w:val="20"/>
          <w:lang w:val="hy-AM"/>
        </w:rPr>
        <w:t xml:space="preserve"> պայմանագրով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լրանալը</w:t>
      </w:r>
      <w:r w:rsidRPr="00712340">
        <w:rPr>
          <w:rFonts w:ascii="GHEA Grapalat" w:hAnsi="GHEA Grapalat" w:cs="Sylfaen"/>
          <w:sz w:val="20"/>
          <w:lang w:val="pt-BR"/>
        </w:rPr>
        <w:t>`</w:t>
      </w:r>
      <w:r w:rsidRPr="00712340">
        <w:rPr>
          <w:rFonts w:ascii="GHEA Grapalat" w:hAnsi="GHEA Grapalat" w:cs="Times Armenian"/>
          <w:sz w:val="20"/>
          <w:lang w:val="hy-AM"/>
        </w:rPr>
        <w:t xml:space="preserve"> </w:t>
      </w:r>
      <w:r w:rsidRPr="00712340">
        <w:rPr>
          <w:rFonts w:ascii="GHEA Grapalat" w:hAnsi="GHEA Grapalat" w:cs="Times Armenian"/>
          <w:sz w:val="20"/>
        </w:rPr>
        <w:t>Կատարող</w:t>
      </w:r>
      <w:r w:rsidRPr="00712340">
        <w:rPr>
          <w:rFonts w:ascii="GHEA Grapalat" w:hAnsi="GHEA Grapalat" w:cs="Sylfaen"/>
          <w:sz w:val="20"/>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առաջարկության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առկայության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պայմանով</w:t>
      </w:r>
      <w:r w:rsidRPr="00712340">
        <w:rPr>
          <w:rFonts w:ascii="GHEA Grapalat" w:hAnsi="GHEA Grapalat" w:cs="Times Armenian"/>
          <w:sz w:val="20"/>
          <w:lang w:val="hy-AM"/>
        </w:rPr>
        <w:t xml:space="preserve">, </w:t>
      </w:r>
      <w:r w:rsidRPr="00712340">
        <w:rPr>
          <w:rFonts w:ascii="GHEA Grapalat" w:hAnsi="GHEA Grapalat" w:cs="Sylfaen"/>
          <w:sz w:val="20"/>
          <w:lang w:val="hy-AM"/>
        </w:rPr>
        <w:t>որ</w:t>
      </w:r>
      <w:r w:rsidRPr="00712340">
        <w:rPr>
          <w:rFonts w:ascii="GHEA Grapalat" w:hAnsi="GHEA Grapalat" w:cs="Sylfaen"/>
          <w:sz w:val="20"/>
          <w:lang w:val="pt-BR"/>
        </w:rPr>
        <w:t xml:space="preserve"> </w:t>
      </w:r>
      <w:r w:rsidRPr="00712340">
        <w:rPr>
          <w:rFonts w:ascii="GHEA Grapalat" w:hAnsi="GHEA Grapalat"/>
          <w:sz w:val="20"/>
          <w:lang w:val="hy-AM"/>
        </w:rPr>
        <w:t>Պատվիրատուի</w:t>
      </w:r>
      <w:r w:rsidRPr="00712340">
        <w:rPr>
          <w:rFonts w:ascii="GHEA Grapalat" w:hAnsi="GHEA Grapalat" w:cs="Times Armenian"/>
          <w:sz w:val="20"/>
          <w:lang w:val="hy-AM"/>
        </w:rPr>
        <w:t xml:space="preserve"> </w:t>
      </w:r>
      <w:r w:rsidRPr="00712340">
        <w:rPr>
          <w:rFonts w:ascii="GHEA Grapalat" w:hAnsi="GHEA Grapalat" w:cs="Sylfaen"/>
          <w:sz w:val="20"/>
          <w:lang w:val="hy-AM"/>
        </w:rPr>
        <w:t>մոտ</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վերացել</w:t>
      </w:r>
      <w:r w:rsidRPr="00712340">
        <w:rPr>
          <w:rFonts w:ascii="GHEA Grapalat" w:hAnsi="GHEA Grapalat" w:cs="Times Armenian"/>
          <w:sz w:val="20"/>
          <w:lang w:val="hy-AM"/>
        </w:rPr>
        <w:t xml:space="preserve"> </w:t>
      </w:r>
      <w:r w:rsidRPr="00712340">
        <w:rPr>
          <w:rFonts w:ascii="GHEA Grapalat" w:hAnsi="GHEA Grapalat" w:cs="Times Armenian"/>
          <w:sz w:val="20"/>
        </w:rPr>
        <w:t>ծառայության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օգտագործման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պահանջը</w:t>
      </w:r>
      <w:r w:rsidRPr="00631539">
        <w:rPr>
          <w:rFonts w:ascii="GHEA Grapalat" w:hAnsi="GHEA Grapalat" w:cs="Sylfaen"/>
          <w:sz w:val="20"/>
          <w:lang w:val="pt-BR"/>
        </w:rPr>
        <w:t xml:space="preserve">, </w:t>
      </w:r>
      <w:r w:rsidRPr="00712340">
        <w:rPr>
          <w:rFonts w:ascii="GHEA Grapalat" w:hAnsi="GHEA Grapalat" w:cs="Sylfaen"/>
          <w:sz w:val="20"/>
        </w:rPr>
        <w:t>իսկ</w:t>
      </w:r>
      <w:r w:rsidRPr="00631539">
        <w:rPr>
          <w:rFonts w:ascii="GHEA Grapalat" w:hAnsi="GHEA Grapalat" w:cs="Sylfaen"/>
          <w:sz w:val="20"/>
          <w:lang w:val="pt-BR"/>
        </w:rPr>
        <w:t xml:space="preserve"> </w:t>
      </w:r>
      <w:r w:rsidRPr="00712340">
        <w:rPr>
          <w:rFonts w:ascii="GHEA Grapalat" w:hAnsi="GHEA Grapalat" w:cs="Sylfaen"/>
          <w:sz w:val="20"/>
        </w:rPr>
        <w:t>Կատարողի</w:t>
      </w:r>
      <w:r w:rsidRPr="00631539">
        <w:rPr>
          <w:rFonts w:ascii="GHEA Grapalat" w:hAnsi="GHEA Grapalat" w:cs="Sylfaen"/>
          <w:sz w:val="20"/>
          <w:lang w:val="pt-BR"/>
        </w:rPr>
        <w:t xml:space="preserve"> </w:t>
      </w:r>
      <w:r w:rsidRPr="00712340">
        <w:rPr>
          <w:rFonts w:ascii="GHEA Grapalat" w:hAnsi="GHEA Grapalat" w:cs="Sylfaen"/>
          <w:sz w:val="20"/>
        </w:rPr>
        <w:t>առաջարկությունը</w:t>
      </w:r>
      <w:r w:rsidRPr="00631539">
        <w:rPr>
          <w:rFonts w:ascii="GHEA Grapalat" w:hAnsi="GHEA Grapalat" w:cs="Sylfaen"/>
          <w:sz w:val="20"/>
          <w:lang w:val="pt-BR"/>
        </w:rPr>
        <w:t xml:space="preserve"> </w:t>
      </w:r>
      <w:r w:rsidRPr="00712340">
        <w:rPr>
          <w:rFonts w:ascii="GHEA Grapalat" w:hAnsi="GHEA Grapalat" w:cs="Sylfaen"/>
          <w:sz w:val="20"/>
        </w:rPr>
        <w:t>ներկայացվել</w:t>
      </w:r>
      <w:r w:rsidRPr="00631539">
        <w:rPr>
          <w:rFonts w:ascii="GHEA Grapalat" w:hAnsi="GHEA Grapalat" w:cs="Sylfaen"/>
          <w:sz w:val="20"/>
          <w:lang w:val="pt-BR"/>
        </w:rPr>
        <w:t xml:space="preserve"> </w:t>
      </w:r>
      <w:r w:rsidRPr="00712340">
        <w:rPr>
          <w:rFonts w:ascii="GHEA Grapalat" w:hAnsi="GHEA Grapalat" w:cs="Sylfaen"/>
          <w:sz w:val="20"/>
        </w:rPr>
        <w:t>է</w:t>
      </w:r>
      <w:r w:rsidRPr="00631539">
        <w:rPr>
          <w:rFonts w:ascii="GHEA Grapalat" w:hAnsi="GHEA Grapalat" w:cs="Sylfaen"/>
          <w:sz w:val="20"/>
          <w:lang w:val="pt-BR"/>
        </w:rPr>
        <w:t xml:space="preserve"> </w:t>
      </w:r>
      <w:r w:rsidRPr="00712340">
        <w:rPr>
          <w:rFonts w:ascii="GHEA Grapalat" w:hAnsi="GHEA Grapalat" w:cs="Sylfaen"/>
          <w:sz w:val="20"/>
        </w:rPr>
        <w:t>ոչ</w:t>
      </w:r>
      <w:r w:rsidRPr="00631539">
        <w:rPr>
          <w:rFonts w:ascii="GHEA Grapalat" w:hAnsi="GHEA Grapalat" w:cs="Sylfaen"/>
          <w:sz w:val="20"/>
          <w:lang w:val="pt-BR"/>
        </w:rPr>
        <w:t xml:space="preserve"> </w:t>
      </w:r>
      <w:r w:rsidRPr="00712340">
        <w:rPr>
          <w:rFonts w:ascii="GHEA Grapalat" w:hAnsi="GHEA Grapalat" w:cs="Sylfaen"/>
          <w:sz w:val="20"/>
        </w:rPr>
        <w:t>ուշ</w:t>
      </w:r>
      <w:r w:rsidRPr="00631539">
        <w:rPr>
          <w:rFonts w:ascii="GHEA Grapalat" w:hAnsi="GHEA Grapalat" w:cs="Sylfaen"/>
          <w:sz w:val="20"/>
          <w:lang w:val="pt-BR"/>
        </w:rPr>
        <w:t xml:space="preserve">, </w:t>
      </w:r>
      <w:r w:rsidRPr="00712340">
        <w:rPr>
          <w:rFonts w:ascii="GHEA Grapalat" w:hAnsi="GHEA Grapalat" w:cs="Sylfaen"/>
          <w:sz w:val="20"/>
        </w:rPr>
        <w:t>քան</w:t>
      </w:r>
      <w:r w:rsidRPr="00631539">
        <w:rPr>
          <w:rFonts w:ascii="GHEA Grapalat" w:hAnsi="GHEA Grapalat" w:cs="Sylfaen"/>
          <w:sz w:val="20"/>
          <w:lang w:val="pt-BR"/>
        </w:rPr>
        <w:t xml:space="preserve"> </w:t>
      </w:r>
      <w:r w:rsidRPr="00712340">
        <w:rPr>
          <w:rFonts w:ascii="GHEA Grapalat" w:hAnsi="GHEA Grapalat" w:cs="Sylfaen"/>
          <w:sz w:val="20"/>
        </w:rPr>
        <w:t>պայմանագրով</w:t>
      </w:r>
      <w:r w:rsidRPr="00631539">
        <w:rPr>
          <w:rFonts w:ascii="GHEA Grapalat" w:hAnsi="GHEA Grapalat" w:cs="Sylfaen"/>
          <w:sz w:val="20"/>
          <w:lang w:val="pt-BR"/>
        </w:rPr>
        <w:t xml:space="preserve"> </w:t>
      </w:r>
      <w:r w:rsidRPr="00712340">
        <w:rPr>
          <w:rFonts w:ascii="GHEA Grapalat" w:hAnsi="GHEA Grapalat" w:cs="Sylfaen"/>
          <w:sz w:val="20"/>
        </w:rPr>
        <w:t>ի</w:t>
      </w:r>
      <w:r w:rsidRPr="00631539">
        <w:rPr>
          <w:rFonts w:ascii="GHEA Grapalat" w:hAnsi="GHEA Grapalat" w:cs="Sylfaen"/>
          <w:sz w:val="20"/>
          <w:lang w:val="pt-BR"/>
        </w:rPr>
        <w:t xml:space="preserve"> </w:t>
      </w:r>
      <w:r w:rsidRPr="00712340">
        <w:rPr>
          <w:rFonts w:ascii="GHEA Grapalat" w:hAnsi="GHEA Grapalat" w:cs="Sylfaen"/>
          <w:sz w:val="20"/>
        </w:rPr>
        <w:t>սկզբանե</w:t>
      </w:r>
      <w:r w:rsidRPr="00631539">
        <w:rPr>
          <w:rFonts w:ascii="GHEA Grapalat" w:hAnsi="GHEA Grapalat" w:cs="Sylfaen"/>
          <w:sz w:val="20"/>
          <w:lang w:val="pt-BR"/>
        </w:rPr>
        <w:t xml:space="preserve"> </w:t>
      </w:r>
      <w:r w:rsidRPr="00712340">
        <w:rPr>
          <w:rFonts w:ascii="GHEA Grapalat" w:hAnsi="GHEA Grapalat" w:cs="Sylfaen"/>
          <w:sz w:val="20"/>
        </w:rPr>
        <w:t>ծառայությունների</w:t>
      </w:r>
      <w:r w:rsidRPr="00631539">
        <w:rPr>
          <w:rFonts w:ascii="GHEA Grapalat" w:hAnsi="GHEA Grapalat" w:cs="Sylfaen"/>
          <w:sz w:val="20"/>
          <w:lang w:val="pt-BR"/>
        </w:rPr>
        <w:t xml:space="preserve"> </w:t>
      </w:r>
      <w:r w:rsidRPr="00712340">
        <w:rPr>
          <w:rFonts w:ascii="GHEA Grapalat" w:hAnsi="GHEA Grapalat" w:cs="Sylfaen"/>
          <w:sz w:val="20"/>
        </w:rPr>
        <w:t>մատուցման</w:t>
      </w:r>
      <w:r w:rsidRPr="00631539">
        <w:rPr>
          <w:rFonts w:ascii="GHEA Grapalat" w:hAnsi="GHEA Grapalat" w:cs="Sylfaen"/>
          <w:sz w:val="20"/>
          <w:lang w:val="pt-BR"/>
        </w:rPr>
        <w:t xml:space="preserve"> </w:t>
      </w:r>
      <w:r w:rsidRPr="00712340">
        <w:rPr>
          <w:rFonts w:ascii="GHEA Grapalat" w:hAnsi="GHEA Grapalat" w:cs="Sylfaen"/>
          <w:sz w:val="20"/>
        </w:rPr>
        <w:t>համար</w:t>
      </w:r>
      <w:r w:rsidRPr="00631539">
        <w:rPr>
          <w:rFonts w:ascii="GHEA Grapalat" w:hAnsi="GHEA Grapalat" w:cs="Sylfaen"/>
          <w:sz w:val="20"/>
          <w:lang w:val="pt-BR"/>
        </w:rPr>
        <w:t xml:space="preserve"> </w:t>
      </w:r>
      <w:r w:rsidRPr="00712340">
        <w:rPr>
          <w:rFonts w:ascii="GHEA Grapalat" w:hAnsi="GHEA Grapalat" w:cs="Sylfaen"/>
          <w:sz w:val="20"/>
        </w:rPr>
        <w:t>սահմանված</w:t>
      </w:r>
      <w:r w:rsidRPr="00631539">
        <w:rPr>
          <w:rFonts w:ascii="GHEA Grapalat" w:hAnsi="GHEA Grapalat" w:cs="Sylfaen"/>
          <w:sz w:val="20"/>
          <w:lang w:val="pt-BR"/>
        </w:rPr>
        <w:t xml:space="preserve"> </w:t>
      </w:r>
      <w:r w:rsidRPr="00712340">
        <w:rPr>
          <w:rFonts w:ascii="GHEA Grapalat" w:hAnsi="GHEA Grapalat" w:cs="Sylfaen"/>
          <w:sz w:val="20"/>
        </w:rPr>
        <w:t>ժամկետը</w:t>
      </w:r>
      <w:r w:rsidRPr="00631539">
        <w:rPr>
          <w:rFonts w:ascii="GHEA Grapalat" w:hAnsi="GHEA Grapalat" w:cs="Sylfaen"/>
          <w:sz w:val="20"/>
          <w:lang w:val="pt-BR"/>
        </w:rPr>
        <w:t xml:space="preserve"> </w:t>
      </w:r>
      <w:r w:rsidRPr="00712340">
        <w:rPr>
          <w:rFonts w:ascii="GHEA Grapalat" w:hAnsi="GHEA Grapalat" w:cs="Sylfaen"/>
          <w:sz w:val="20"/>
        </w:rPr>
        <w:t>լրանալուց</w:t>
      </w:r>
      <w:r w:rsidRPr="00631539">
        <w:rPr>
          <w:rFonts w:ascii="GHEA Grapalat" w:hAnsi="GHEA Grapalat" w:cs="Sylfaen"/>
          <w:sz w:val="20"/>
          <w:lang w:val="pt-BR"/>
        </w:rPr>
        <w:t xml:space="preserve"> </w:t>
      </w:r>
      <w:r w:rsidRPr="00712340">
        <w:rPr>
          <w:rFonts w:ascii="GHEA Grapalat" w:hAnsi="GHEA Grapalat" w:cs="Sylfaen"/>
          <w:sz w:val="20"/>
        </w:rPr>
        <w:t>առնվազն</w:t>
      </w:r>
      <w:r w:rsidRPr="00631539">
        <w:rPr>
          <w:rFonts w:ascii="GHEA Grapalat" w:hAnsi="GHEA Grapalat" w:cs="Sylfaen"/>
          <w:sz w:val="20"/>
          <w:lang w:val="pt-BR"/>
        </w:rPr>
        <w:t xml:space="preserve"> 5 </w:t>
      </w:r>
      <w:r w:rsidRPr="00712340">
        <w:rPr>
          <w:rFonts w:ascii="GHEA Grapalat" w:hAnsi="GHEA Grapalat" w:cs="Sylfaen"/>
          <w:sz w:val="20"/>
        </w:rPr>
        <w:t>օրացուցային</w:t>
      </w:r>
      <w:r w:rsidRPr="00631539">
        <w:rPr>
          <w:rFonts w:ascii="GHEA Grapalat" w:hAnsi="GHEA Grapalat" w:cs="Sylfaen"/>
          <w:sz w:val="20"/>
          <w:lang w:val="pt-BR"/>
        </w:rPr>
        <w:t xml:space="preserve"> </w:t>
      </w:r>
      <w:r w:rsidRPr="00712340">
        <w:rPr>
          <w:rFonts w:ascii="GHEA Grapalat" w:hAnsi="GHEA Grapalat" w:cs="Sylfaen"/>
          <w:sz w:val="20"/>
        </w:rPr>
        <w:t>օր</w:t>
      </w:r>
      <w:r w:rsidRPr="00631539">
        <w:rPr>
          <w:rFonts w:ascii="GHEA Grapalat" w:hAnsi="GHEA Grapalat" w:cs="Sylfaen"/>
          <w:sz w:val="20"/>
          <w:lang w:val="pt-BR"/>
        </w:rPr>
        <w:t xml:space="preserve"> </w:t>
      </w:r>
      <w:r w:rsidRPr="00712340">
        <w:rPr>
          <w:rFonts w:ascii="GHEA Grapalat" w:hAnsi="GHEA Grapalat" w:cs="Sylfaen"/>
          <w:sz w:val="20"/>
        </w:rPr>
        <w:t>առաջ</w:t>
      </w:r>
      <w:r w:rsidRPr="00712340">
        <w:rPr>
          <w:rFonts w:ascii="GHEA Grapalat" w:hAnsi="GHEA Grapalat" w:cs="Sylfaen"/>
          <w:sz w:val="20"/>
          <w:lang w:val="pt-BR"/>
        </w:rPr>
        <w:t>: Ընդ որում սույն կետով սահմանված դեպքում ծ</w:t>
      </w:r>
      <w:r w:rsidRPr="00712340">
        <w:rPr>
          <w:rFonts w:ascii="GHEA Grapalat" w:hAnsi="GHEA Grapalat" w:cs="Times Armenian"/>
          <w:sz w:val="20"/>
          <w:lang w:val="pt-BR"/>
        </w:rPr>
        <w:t>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Times Armenian"/>
          <w:sz w:val="20"/>
        </w:rPr>
        <w:t>մեկ</w:t>
      </w:r>
      <w:r w:rsidRPr="00712340">
        <w:rPr>
          <w:rFonts w:ascii="GHEA Grapalat" w:hAnsi="GHEA Grapalat" w:cs="Times Armenian"/>
          <w:sz w:val="20"/>
          <w:lang w:val="pt-BR"/>
        </w:rPr>
        <w:t xml:space="preserve"> </w:t>
      </w:r>
      <w:r w:rsidRPr="00712340">
        <w:rPr>
          <w:rFonts w:ascii="GHEA Grapalat" w:hAnsi="GHEA Grapalat" w:cs="Times Armenian"/>
          <w:sz w:val="20"/>
        </w:rPr>
        <w:t>անգամ</w:t>
      </w:r>
      <w:r w:rsidRPr="00712340">
        <w:rPr>
          <w:rFonts w:ascii="GHEA Grapalat" w:hAnsi="GHEA Grapalat" w:cs="Times Armenian"/>
          <w:sz w:val="20"/>
          <w:lang w:val="pt-BR"/>
        </w:rPr>
        <w:t xml:space="preserve"> </w:t>
      </w:r>
      <w:r w:rsidRPr="00712340">
        <w:rPr>
          <w:rFonts w:ascii="GHEA Grapalat" w:hAnsi="GHEA Grapalat" w:cs="Sylfaen"/>
          <w:sz w:val="20"/>
          <w:lang w:val="hy-AM"/>
        </w:rPr>
        <w:t>մինչև</w:t>
      </w:r>
      <w:r w:rsidRPr="00712340">
        <w:rPr>
          <w:rFonts w:ascii="GHEA Grapalat" w:hAnsi="GHEA Grapalat" w:cs="Sylfaen"/>
          <w:sz w:val="20"/>
          <w:lang w:val="pt-BR"/>
        </w:rPr>
        <w:t xml:space="preserve"> 30 </w:t>
      </w:r>
      <w:r w:rsidRPr="00712340">
        <w:rPr>
          <w:rFonts w:ascii="GHEA Grapalat" w:hAnsi="GHEA Grapalat" w:cs="Sylfaen"/>
          <w:sz w:val="20"/>
        </w:rPr>
        <w:t>օրացուցային</w:t>
      </w:r>
      <w:r w:rsidRPr="00712340">
        <w:rPr>
          <w:rFonts w:ascii="GHEA Grapalat" w:hAnsi="GHEA Grapalat" w:cs="Sylfaen"/>
          <w:sz w:val="20"/>
          <w:lang w:val="pt-BR"/>
        </w:rPr>
        <w:t xml:space="preserve"> </w:t>
      </w:r>
      <w:r w:rsidRPr="00712340">
        <w:rPr>
          <w:rFonts w:ascii="GHEA Grapalat" w:hAnsi="GHEA Grapalat" w:cs="Sylfaen"/>
          <w:sz w:val="20"/>
        </w:rPr>
        <w:t>օրով</w:t>
      </w:r>
      <w:r w:rsidRPr="00712340">
        <w:rPr>
          <w:rFonts w:ascii="GHEA Grapalat" w:hAnsi="GHEA Grapalat" w:cs="Sylfaen"/>
          <w:sz w:val="20"/>
          <w:lang w:val="pt-BR"/>
        </w:rPr>
        <w:t>, բայց ոչ ավել քան  պայմանագրով սահմանված ժամկետն է:</w:t>
      </w:r>
    </w:p>
    <w:p w:rsidR="00631539" w:rsidRPr="00712340" w:rsidRDefault="00631539" w:rsidP="00631539">
      <w:pPr>
        <w:tabs>
          <w:tab w:val="left" w:pos="720"/>
        </w:tabs>
        <w:jc w:val="both"/>
        <w:rPr>
          <w:rFonts w:ascii="GHEA Grapalat" w:hAnsi="GHEA Grapalat"/>
          <w:sz w:val="20"/>
          <w:lang w:val="hy-AM"/>
        </w:rPr>
      </w:pPr>
      <w:r w:rsidRPr="0071234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31539" w:rsidRPr="00712340" w:rsidRDefault="00631539" w:rsidP="00631539">
      <w:pPr>
        <w:tabs>
          <w:tab w:val="left" w:pos="720"/>
        </w:tabs>
        <w:jc w:val="both"/>
        <w:rPr>
          <w:rFonts w:ascii="GHEA Grapalat" w:hAnsi="GHEA Grapalat"/>
          <w:sz w:val="20"/>
          <w:lang w:val="hy-AM"/>
        </w:rPr>
      </w:pPr>
      <w:r w:rsidRPr="0071234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31539" w:rsidRPr="00712340" w:rsidRDefault="00631539" w:rsidP="00631539">
      <w:pPr>
        <w:ind w:firstLine="567"/>
        <w:jc w:val="both"/>
        <w:rPr>
          <w:rFonts w:ascii="GHEA Grapalat" w:hAnsi="GHEA Grapalat"/>
          <w:sz w:val="20"/>
          <w:szCs w:val="20"/>
          <w:lang w:val="hy-AM" w:eastAsia="ru-RU"/>
        </w:rPr>
      </w:pPr>
      <w:r w:rsidRPr="00712340">
        <w:rPr>
          <w:rFonts w:ascii="GHEA Grapalat" w:hAnsi="GHEA Grapalat"/>
          <w:sz w:val="20"/>
          <w:lang w:val="hy-AM"/>
        </w:rPr>
        <w:tab/>
        <w:t>7.10 Պ</w:t>
      </w:r>
      <w:r w:rsidRPr="00712340">
        <w:rPr>
          <w:rFonts w:ascii="GHEA Grapalat" w:hAnsi="GHEA Grapalat"/>
          <w:spacing w:val="-4"/>
          <w:sz w:val="20"/>
          <w:szCs w:val="20"/>
          <w:lang w:val="hy-AM" w:eastAsia="ru-RU"/>
        </w:rPr>
        <w:t xml:space="preserve">այմանագիրը չի </w:t>
      </w:r>
      <w:r w:rsidRPr="00712340">
        <w:rPr>
          <w:rFonts w:ascii="GHEA Grapalat" w:hAnsi="GHEA Grapalat"/>
          <w:sz w:val="20"/>
          <w:szCs w:val="20"/>
          <w:lang w:val="hy-AM" w:eastAsia="ru-RU"/>
        </w:rPr>
        <w:t>կարող փոփոխվել կողմերի պարտա</w:t>
      </w:r>
      <w:r w:rsidRPr="00712340">
        <w:rPr>
          <w:rFonts w:ascii="GHEA Grapalat" w:hAnsi="GHEA Grapalat"/>
          <w:sz w:val="20"/>
          <w:szCs w:val="20"/>
          <w:lang w:val="hy-AM" w:eastAsia="ru-RU"/>
        </w:rPr>
        <w:softHyphen/>
        <w:t>վորու</w:t>
      </w:r>
      <w:r w:rsidRPr="00712340">
        <w:rPr>
          <w:rFonts w:ascii="GHEA Grapalat" w:hAnsi="GHEA Grapalat"/>
          <w:sz w:val="20"/>
          <w:szCs w:val="20"/>
          <w:lang w:val="hy-AM" w:eastAsia="ru-RU"/>
        </w:rPr>
        <w:softHyphen/>
        <w:t>թյունների մասնակի չկատարման հետևանքով</w:t>
      </w:r>
      <w:r w:rsidRPr="00712340" w:rsidDel="00591DE3">
        <w:rPr>
          <w:rFonts w:ascii="GHEA Grapalat" w:hAnsi="GHEA Grapalat"/>
          <w:sz w:val="20"/>
          <w:szCs w:val="20"/>
          <w:lang w:val="hy-AM" w:eastAsia="ru-RU"/>
        </w:rPr>
        <w:t xml:space="preserve"> </w:t>
      </w:r>
      <w:r w:rsidRPr="0071234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31539" w:rsidRPr="00631539" w:rsidRDefault="00631539" w:rsidP="00631539">
      <w:pPr>
        <w:ind w:firstLine="567"/>
        <w:jc w:val="both"/>
        <w:rPr>
          <w:rFonts w:ascii="GHEA Grapalat" w:hAnsi="GHEA Grapalat"/>
          <w:sz w:val="20"/>
          <w:szCs w:val="20"/>
          <w:lang w:val="hy-AM" w:eastAsia="ru-RU"/>
        </w:rPr>
      </w:pPr>
      <w:r w:rsidRPr="00712340">
        <w:rPr>
          <w:rFonts w:ascii="GHEA Grapalat" w:hAnsi="GHEA Grapalat"/>
          <w:sz w:val="20"/>
          <w:szCs w:val="20"/>
          <w:lang w:val="hy-AM" w:eastAsia="ru-RU"/>
        </w:rPr>
        <w:t>7.11 Կատարողի կողմից ստանձնած պարտավորությունները չկատա</w:t>
      </w:r>
      <w:r w:rsidRPr="0071234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631539">
        <w:rPr>
          <w:rFonts w:ascii="GHEA Grapalat" w:hAnsi="GHEA Grapalat"/>
          <w:sz w:val="20"/>
          <w:szCs w:val="20"/>
          <w:lang w:val="hy-AM" w:eastAsia="ru-RU"/>
        </w:rPr>
        <w:t xml:space="preserve"> </w:t>
      </w:r>
      <w:bookmarkStart w:id="21" w:name="_Hlk23253914"/>
      <w:r w:rsidRPr="00712340">
        <w:rPr>
          <w:rFonts w:ascii="GHEA Grapalat" w:hAnsi="GHEA Grapalat"/>
          <w:sz w:val="20"/>
          <w:szCs w:val="20"/>
          <w:lang w:val="hy-AM" w:eastAsia="ru-RU"/>
        </w:rPr>
        <w:t xml:space="preserve">Պայմանագիրն ամբողջությամբ կամ մասնակի միակողմանի լուծելու </w:t>
      </w:r>
      <w:r w:rsidRPr="00712340">
        <w:rPr>
          <w:rFonts w:ascii="GHEA Grapalat" w:hAnsi="GHEA Grapalat"/>
          <w:sz w:val="20"/>
          <w:szCs w:val="20"/>
          <w:lang w:val="hy-AM" w:eastAsia="ru-RU"/>
        </w:rPr>
        <w:lastRenderedPageBreak/>
        <w:t xml:space="preserve">մասին ծանուցումը տեղեկագրում հրապարակվելու օրը </w:t>
      </w:r>
      <w:r w:rsidRPr="00631539">
        <w:rPr>
          <w:rFonts w:ascii="GHEA Grapalat" w:hAnsi="GHEA Grapalat"/>
          <w:sz w:val="20"/>
          <w:szCs w:val="20"/>
          <w:lang w:val="hy-AM" w:eastAsia="ru-RU"/>
        </w:rPr>
        <w:t xml:space="preserve">Պատվիրատուն </w:t>
      </w:r>
      <w:r w:rsidRPr="00712340">
        <w:rPr>
          <w:rFonts w:ascii="GHEA Grapalat" w:hAnsi="GHEA Grapalat"/>
          <w:sz w:val="20"/>
          <w:szCs w:val="20"/>
          <w:lang w:val="hy-AM" w:eastAsia="ru-RU"/>
        </w:rPr>
        <w:t xml:space="preserve">ուղարկվում է նաև </w:t>
      </w:r>
      <w:r w:rsidRPr="00631539">
        <w:rPr>
          <w:rFonts w:ascii="GHEA Grapalat" w:hAnsi="GHEA Grapalat"/>
          <w:sz w:val="20"/>
          <w:szCs w:val="20"/>
          <w:lang w:val="hy-AM" w:eastAsia="ru-RU"/>
        </w:rPr>
        <w:t xml:space="preserve">Կատարողի </w:t>
      </w:r>
      <w:r w:rsidRPr="00712340">
        <w:rPr>
          <w:rFonts w:ascii="GHEA Grapalat" w:hAnsi="GHEA Grapalat"/>
          <w:sz w:val="20"/>
          <w:szCs w:val="20"/>
          <w:lang w:val="hy-AM" w:eastAsia="ru-RU"/>
        </w:rPr>
        <w:t>էլեկտրոնային փոստին:</w:t>
      </w:r>
      <w:bookmarkEnd w:id="21"/>
    </w:p>
    <w:p w:rsidR="00631539" w:rsidRPr="00712340" w:rsidRDefault="00631539" w:rsidP="00631539">
      <w:pPr>
        <w:ind w:firstLine="567"/>
        <w:jc w:val="both"/>
        <w:rPr>
          <w:rFonts w:ascii="GHEA Grapalat" w:hAnsi="GHEA Grapalat"/>
          <w:sz w:val="20"/>
          <w:lang w:val="hy-AM"/>
        </w:rPr>
      </w:pPr>
      <w:r w:rsidRPr="00712340">
        <w:rPr>
          <w:rFonts w:ascii="GHEA Grapalat" w:hAnsi="GHEA Grapalat"/>
          <w:sz w:val="20"/>
          <w:lang w:val="hy-AM"/>
        </w:rPr>
        <w:t>7.12 Սույն պայմանագրի կապակցությամբ 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բանակցությունների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ձեռք</w:t>
      </w:r>
      <w:r w:rsidRPr="00712340">
        <w:rPr>
          <w:rFonts w:ascii="GHEA Grapalat" w:hAnsi="GHEA Grapalat" w:cs="Times Armenian"/>
          <w:sz w:val="20"/>
          <w:lang w:val="hy-AM"/>
        </w:rPr>
        <w:t xml:space="preserve"> </w:t>
      </w:r>
      <w:r w:rsidRPr="00712340">
        <w:rPr>
          <w:rFonts w:ascii="GHEA Grapalat" w:hAnsi="GHEA Grapalat" w:cs="Sylfaen"/>
          <w:sz w:val="20"/>
          <w:lang w:val="hy-AM"/>
        </w:rPr>
        <w:t>չբերելու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ՀՀ </w:t>
      </w:r>
      <w:r w:rsidRPr="00712340">
        <w:rPr>
          <w:rFonts w:ascii="GHEA Grapalat" w:hAnsi="GHEA Grapalat" w:cs="Sylfaen"/>
          <w:sz w:val="20"/>
          <w:lang w:val="hy-AM"/>
        </w:rPr>
        <w:t>դատարաններում</w:t>
      </w:r>
      <w:r w:rsidRPr="00712340">
        <w:rPr>
          <w:rFonts w:ascii="GHEA Grapalat" w:hAnsi="GHEA Grapalat"/>
          <w:sz w:val="20"/>
          <w:lang w:val="hy-AM"/>
        </w:rPr>
        <w:t>։</w:t>
      </w:r>
    </w:p>
    <w:p w:rsidR="00631539" w:rsidRPr="00712340" w:rsidRDefault="00631539" w:rsidP="00631539">
      <w:pPr>
        <w:ind w:firstLine="567"/>
        <w:jc w:val="both"/>
        <w:rPr>
          <w:rFonts w:ascii="GHEA Grapalat" w:hAnsi="GHEA Grapalat"/>
          <w:sz w:val="20"/>
          <w:lang w:val="hy-AM"/>
        </w:rPr>
      </w:pPr>
      <w:r w:rsidRPr="00712340">
        <w:rPr>
          <w:rFonts w:ascii="GHEA Grapalat" w:hAnsi="GHEA Grapalat"/>
          <w:sz w:val="20"/>
          <w:lang w:val="hy-AM"/>
        </w:rPr>
        <w:t xml:space="preserve">7.13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կազմված</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Times Armenian"/>
          <w:b/>
          <w:sz w:val="20"/>
          <w:lang w:val="hy-AM"/>
        </w:rPr>
        <w:t xml:space="preserve">____ </w:t>
      </w:r>
      <w:r w:rsidRPr="00712340">
        <w:rPr>
          <w:rFonts w:ascii="GHEA Grapalat" w:hAnsi="GHEA Grapalat" w:cs="Sylfaen"/>
          <w:sz w:val="20"/>
          <w:lang w:val="hy-AM"/>
        </w:rPr>
        <w:t>էջից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երկու</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օրինակից</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ունեն</w:t>
      </w:r>
      <w:r w:rsidRPr="00712340">
        <w:rPr>
          <w:rFonts w:ascii="GHEA Grapalat" w:hAnsi="GHEA Grapalat" w:cs="Times Armenian"/>
          <w:sz w:val="20"/>
          <w:lang w:val="hy-AM"/>
        </w:rPr>
        <w:t xml:space="preserve"> </w:t>
      </w:r>
      <w:r w:rsidRPr="00712340">
        <w:rPr>
          <w:rFonts w:ascii="GHEA Grapalat" w:hAnsi="GHEA Grapalat" w:cs="Sylfaen"/>
          <w:sz w:val="20"/>
          <w:lang w:val="hy-AM"/>
        </w:rPr>
        <w:t>հավասարազոր</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իրավաբանական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ուժ</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N 2, N 3 և N 3.1 </w:t>
      </w:r>
      <w:r w:rsidRPr="00712340">
        <w:rPr>
          <w:rFonts w:ascii="GHEA Grapalat" w:hAnsi="GHEA Grapalat" w:cs="Sylfaen"/>
          <w:sz w:val="20"/>
          <w:lang w:val="hy-AM"/>
        </w:rPr>
        <w:t>հավելվածները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հանդիսանում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 xml:space="preserve"> </w:t>
      </w:r>
      <w:r w:rsidRPr="00712340">
        <w:rPr>
          <w:rFonts w:ascii="GHEA Grapalat" w:hAnsi="GHEA Grapalat" w:cs="Sylfaen"/>
          <w:sz w:val="20"/>
          <w:lang w:val="hy-AM"/>
        </w:rPr>
        <w:t>տրվում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 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մեկ</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w:t>
      </w:r>
      <w:r w:rsidRPr="00712340">
        <w:rPr>
          <w:rFonts w:ascii="GHEA Grapalat" w:hAnsi="GHEA Grapalat"/>
          <w:sz w:val="20"/>
          <w:lang w:val="hy-AM"/>
        </w:rPr>
        <w:t>։</w:t>
      </w:r>
    </w:p>
    <w:p w:rsidR="00631539" w:rsidRPr="00712340" w:rsidRDefault="00631539" w:rsidP="00631539">
      <w:pPr>
        <w:ind w:firstLine="567"/>
        <w:jc w:val="both"/>
        <w:rPr>
          <w:rFonts w:ascii="GHEA Grapalat" w:hAnsi="GHEA Grapalat"/>
          <w:bCs/>
          <w:sz w:val="20"/>
          <w:lang w:val="hy-AM"/>
        </w:rPr>
      </w:pPr>
      <w:r w:rsidRPr="00712340">
        <w:rPr>
          <w:rFonts w:ascii="GHEA Grapalat" w:hAnsi="GHEA Grapalat"/>
          <w:sz w:val="20"/>
          <w:lang w:val="hy-AM"/>
        </w:rPr>
        <w:t xml:space="preserve">7.14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նկատմամբ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կիրառվում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Հայաստանի Հանրապետության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sz w:val="20"/>
          <w:lang w:val="hy-AM"/>
        </w:rPr>
        <w:t>։</w:t>
      </w:r>
    </w:p>
    <w:p w:rsidR="00631539" w:rsidRPr="00712340" w:rsidRDefault="00631539" w:rsidP="00631539">
      <w:pPr>
        <w:ind w:firstLine="720"/>
        <w:jc w:val="both"/>
        <w:rPr>
          <w:rFonts w:ascii="GHEA Grapalat" w:hAnsi="GHEA Grapalat" w:cs="Sylfaen"/>
          <w:sz w:val="20"/>
          <w:lang w:val="hy-AM"/>
        </w:rPr>
      </w:pPr>
      <w:r w:rsidRPr="00712340">
        <w:rPr>
          <w:rFonts w:ascii="GHEA Grapalat" w:hAnsi="GHEA Grapalat" w:cs="Sylfaen"/>
          <w:b/>
          <w:sz w:val="20"/>
          <w:lang w:val="hy-AM"/>
        </w:rPr>
        <w:t>8.</w:t>
      </w:r>
      <w:r w:rsidRPr="00712340">
        <w:rPr>
          <w:rFonts w:ascii="GHEA Grapalat" w:hAnsi="GHEA Grapalat" w:cs="Sylfaen"/>
          <w:sz w:val="20"/>
          <w:lang w:val="hy-AM"/>
        </w:rPr>
        <w:t xml:space="preserve"> </w:t>
      </w:r>
      <w:r w:rsidRPr="00712340">
        <w:rPr>
          <w:rFonts w:ascii="GHEA Grapalat" w:hAnsi="GHEA Grapalat" w:cs="Sylfaen"/>
          <w:b/>
          <w:sz w:val="20"/>
          <w:lang w:val="nb-NO"/>
        </w:rPr>
        <w:t>ԿՈՂՄԵՐԻ</w:t>
      </w:r>
      <w:r w:rsidRPr="00712340">
        <w:rPr>
          <w:rFonts w:ascii="GHEA Grapalat" w:hAnsi="GHEA Grapalat" w:cs="Times Armenian"/>
          <w:b/>
          <w:sz w:val="20"/>
          <w:lang w:val="nb-NO"/>
        </w:rPr>
        <w:t xml:space="preserve"> </w:t>
      </w:r>
      <w:r w:rsidRPr="00712340">
        <w:rPr>
          <w:rFonts w:ascii="GHEA Grapalat" w:hAnsi="GHEA Grapalat" w:cs="Sylfaen"/>
          <w:b/>
          <w:sz w:val="20"/>
          <w:lang w:val="nb-NO"/>
        </w:rPr>
        <w:t>ՀԱՍՑԵՆԵՐԸ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ԲԱՆԿԱՅԻՆ</w:t>
      </w:r>
      <w:r w:rsidRPr="00712340">
        <w:rPr>
          <w:rFonts w:ascii="GHEA Grapalat" w:hAnsi="GHEA Grapalat" w:cs="Times Armenian"/>
          <w:b/>
          <w:sz w:val="20"/>
          <w:lang w:val="nb-NO"/>
        </w:rPr>
        <w:t xml:space="preserve"> </w:t>
      </w:r>
      <w:r w:rsidRPr="00712340">
        <w:rPr>
          <w:rFonts w:ascii="GHEA Grapalat" w:hAnsi="GHEA Grapalat" w:cs="Sylfaen"/>
          <w:b/>
          <w:sz w:val="20"/>
          <w:lang w:val="nb-NO"/>
        </w:rPr>
        <w:t>ՎԱՎԵՐԱՊԱՅՄԱՆՆԵՐԸ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ԵՎ</w:t>
      </w:r>
      <w:r w:rsidRPr="00712340">
        <w:rPr>
          <w:rFonts w:ascii="GHEA Grapalat" w:hAnsi="GHEA Grapalat" w:cs="Times Armenian"/>
          <w:b/>
          <w:sz w:val="20"/>
          <w:lang w:val="nb-NO"/>
        </w:rPr>
        <w:t xml:space="preserve"> </w:t>
      </w:r>
      <w:r w:rsidRPr="00712340">
        <w:rPr>
          <w:rFonts w:ascii="GHEA Grapalat" w:hAnsi="GHEA Grapalat" w:cs="Sylfaen"/>
          <w:b/>
          <w:sz w:val="20"/>
          <w:lang w:val="nb-NO"/>
        </w:rPr>
        <w:t>ՍՏՈՐԱԳՐՈՒԹՅՈՒՆՆԵՐԸ</w:t>
      </w:r>
    </w:p>
    <w:p w:rsidR="00631539" w:rsidRPr="00712340" w:rsidRDefault="00631539" w:rsidP="00631539">
      <w:pPr>
        <w:jc w:val="both"/>
        <w:rPr>
          <w:rFonts w:ascii="GHEA Grapalat" w:hAnsi="GHEA Grapalat" w:cs="TimesArmenianPSMT"/>
          <w:sz w:val="18"/>
          <w:szCs w:val="18"/>
          <w:lang w:val="hy-AM"/>
        </w:rPr>
      </w:pPr>
      <w:r w:rsidRPr="00712340">
        <w:rPr>
          <w:rFonts w:ascii="GHEA Grapalat" w:hAnsi="GHEA Grapalat"/>
          <w:i/>
          <w:sz w:val="20"/>
          <w:lang w:val="hy-AM" w:eastAsia="zh-CN"/>
        </w:rPr>
        <w:t xml:space="preserve"> </w:t>
      </w:r>
    </w:p>
    <w:p w:rsidR="00631539" w:rsidRPr="00712340" w:rsidRDefault="00631539" w:rsidP="0063153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631539" w:rsidRPr="00712340" w:rsidTr="00016C3E">
        <w:tc>
          <w:tcPr>
            <w:tcW w:w="4536" w:type="dxa"/>
          </w:tcPr>
          <w:p w:rsidR="00631539" w:rsidRPr="00712340" w:rsidRDefault="00631539" w:rsidP="00016C3E">
            <w:pPr>
              <w:jc w:val="center"/>
              <w:rPr>
                <w:rFonts w:ascii="GHEA Grapalat" w:hAnsi="GHEA Grapalat"/>
                <w:b/>
                <w:sz w:val="20"/>
                <w:lang w:val="hy-AM"/>
              </w:rPr>
            </w:pPr>
            <w:r w:rsidRPr="00712340">
              <w:rPr>
                <w:rFonts w:ascii="GHEA Grapalat" w:hAnsi="GHEA Grapalat"/>
                <w:b/>
                <w:sz w:val="20"/>
                <w:lang w:val="hy-AM"/>
              </w:rPr>
              <w:t>Պ Ա Տ Վ Ի Ր Ա Տ ՈՒ</w:t>
            </w:r>
          </w:p>
          <w:p w:rsidR="00631539" w:rsidRPr="00712340" w:rsidRDefault="00631539" w:rsidP="00016C3E">
            <w:pPr>
              <w:jc w:val="center"/>
              <w:rPr>
                <w:rFonts w:ascii="GHEA Grapalat" w:hAnsi="GHEA Grapalat"/>
                <w:b/>
                <w:sz w:val="20"/>
                <w:lang w:val="hy-AM"/>
              </w:rPr>
            </w:pPr>
          </w:p>
          <w:p w:rsidR="00631539" w:rsidRPr="00712340" w:rsidRDefault="00631539" w:rsidP="00016C3E">
            <w:pPr>
              <w:rPr>
                <w:rFonts w:ascii="GHEA Grapalat" w:hAnsi="GHEA Grapalat"/>
                <w:sz w:val="20"/>
                <w:lang w:val="hy-AM"/>
              </w:rPr>
            </w:pPr>
          </w:p>
          <w:p w:rsidR="00631539" w:rsidRPr="00712340" w:rsidRDefault="00631539" w:rsidP="00016C3E">
            <w:pPr>
              <w:rPr>
                <w:rFonts w:ascii="GHEA Grapalat" w:hAnsi="GHEA Grapalat"/>
                <w:sz w:val="20"/>
                <w:lang w:val="hy-AM"/>
              </w:rPr>
            </w:pPr>
          </w:p>
          <w:p w:rsidR="00631539" w:rsidRPr="00712340" w:rsidRDefault="00631539" w:rsidP="00016C3E">
            <w:pPr>
              <w:rPr>
                <w:rFonts w:ascii="GHEA Grapalat" w:hAnsi="GHEA Grapalat"/>
                <w:sz w:val="20"/>
                <w:lang w:val="hy-AM"/>
              </w:rPr>
            </w:pPr>
            <w:r w:rsidRPr="00712340">
              <w:rPr>
                <w:rFonts w:ascii="GHEA Grapalat" w:hAnsi="GHEA Grapalat"/>
                <w:sz w:val="20"/>
                <w:lang w:val="hy-AM"/>
              </w:rPr>
              <w:t xml:space="preserve">           --------------------------------------------</w:t>
            </w:r>
          </w:p>
          <w:p w:rsidR="00631539" w:rsidRPr="00712340" w:rsidRDefault="00631539" w:rsidP="00016C3E">
            <w:pPr>
              <w:rPr>
                <w:rFonts w:ascii="GHEA Grapalat" w:hAnsi="GHEA Grapalat"/>
                <w:sz w:val="16"/>
                <w:szCs w:val="16"/>
                <w:lang w:val="pt-BR"/>
              </w:rPr>
            </w:pPr>
            <w:r w:rsidRPr="00712340">
              <w:rPr>
                <w:rFonts w:ascii="GHEA Grapalat" w:hAnsi="GHEA Grapalat"/>
                <w:sz w:val="20"/>
                <w:lang w:val="hy-AM"/>
              </w:rPr>
              <w:t xml:space="preserve">                       </w:t>
            </w:r>
            <w:r w:rsidRPr="00712340">
              <w:rPr>
                <w:rFonts w:ascii="GHEA Grapalat" w:hAnsi="GHEA Grapalat"/>
                <w:sz w:val="16"/>
                <w:szCs w:val="16"/>
                <w:lang w:val="pt-BR"/>
              </w:rPr>
              <w:t>(ստորագրություն)</w:t>
            </w:r>
          </w:p>
          <w:p w:rsidR="00631539" w:rsidRPr="00712340" w:rsidRDefault="00631539" w:rsidP="00016C3E">
            <w:pPr>
              <w:rPr>
                <w:rFonts w:ascii="GHEA Grapalat" w:hAnsi="GHEA Grapalat"/>
                <w:sz w:val="16"/>
                <w:szCs w:val="16"/>
                <w:lang w:val="pt-BR"/>
              </w:rPr>
            </w:pPr>
            <w:r w:rsidRPr="00712340">
              <w:rPr>
                <w:rFonts w:ascii="GHEA Grapalat" w:hAnsi="GHEA Grapalat"/>
                <w:sz w:val="16"/>
                <w:szCs w:val="16"/>
                <w:lang w:val="pt-BR"/>
              </w:rPr>
              <w:t xml:space="preserve">                                  </w:t>
            </w:r>
          </w:p>
          <w:p w:rsidR="00631539" w:rsidRPr="00712340" w:rsidRDefault="00631539" w:rsidP="00016C3E">
            <w:pPr>
              <w:rPr>
                <w:rFonts w:ascii="GHEA Grapalat" w:hAnsi="GHEA Grapalat"/>
                <w:sz w:val="16"/>
                <w:szCs w:val="16"/>
                <w:lang w:val="pt-BR"/>
              </w:rPr>
            </w:pPr>
            <w:r w:rsidRPr="00712340">
              <w:rPr>
                <w:rFonts w:ascii="GHEA Grapalat" w:hAnsi="GHEA Grapalat"/>
                <w:sz w:val="16"/>
                <w:szCs w:val="16"/>
                <w:lang w:val="pt-BR"/>
              </w:rPr>
              <w:t xml:space="preserve">                                         Կ.Տ.</w:t>
            </w:r>
          </w:p>
          <w:p w:rsidR="00631539" w:rsidRPr="00712340" w:rsidRDefault="00631539" w:rsidP="00016C3E">
            <w:pPr>
              <w:rPr>
                <w:rFonts w:ascii="GHEA Grapalat" w:hAnsi="GHEA Grapalat"/>
                <w:sz w:val="20"/>
                <w:lang w:val="pt-BR"/>
              </w:rPr>
            </w:pPr>
          </w:p>
          <w:p w:rsidR="00631539" w:rsidRPr="00712340" w:rsidRDefault="00631539" w:rsidP="00016C3E">
            <w:pPr>
              <w:rPr>
                <w:rFonts w:ascii="GHEA Grapalat" w:hAnsi="GHEA Grapalat"/>
                <w:sz w:val="20"/>
                <w:lang w:val="pt-BR"/>
              </w:rPr>
            </w:pPr>
          </w:p>
        </w:tc>
        <w:tc>
          <w:tcPr>
            <w:tcW w:w="4111" w:type="dxa"/>
          </w:tcPr>
          <w:p w:rsidR="00631539" w:rsidRPr="00712340" w:rsidRDefault="00631539" w:rsidP="00016C3E">
            <w:pPr>
              <w:spacing w:line="360" w:lineRule="auto"/>
              <w:jc w:val="center"/>
              <w:rPr>
                <w:rFonts w:ascii="GHEA Grapalat" w:hAnsi="GHEA Grapalat"/>
                <w:b/>
                <w:sz w:val="20"/>
                <w:lang w:val="nb-NO"/>
              </w:rPr>
            </w:pPr>
            <w:r w:rsidRPr="00712340">
              <w:rPr>
                <w:rFonts w:ascii="GHEA Grapalat" w:hAnsi="GHEA Grapalat"/>
                <w:b/>
                <w:sz w:val="20"/>
                <w:lang w:val="nb-NO"/>
              </w:rPr>
              <w:t>Կ Ա Տ Ա Ր Ո Ղ</w:t>
            </w:r>
          </w:p>
          <w:p w:rsidR="00631539" w:rsidRPr="00712340" w:rsidRDefault="00631539" w:rsidP="00016C3E">
            <w:pPr>
              <w:spacing w:line="360" w:lineRule="auto"/>
              <w:jc w:val="center"/>
              <w:rPr>
                <w:rFonts w:ascii="GHEA Grapalat" w:hAnsi="GHEA Grapalat"/>
                <w:b/>
                <w:sz w:val="20"/>
                <w:lang w:val="nb-NO"/>
              </w:rPr>
            </w:pPr>
          </w:p>
          <w:p w:rsidR="00631539" w:rsidRPr="00712340" w:rsidRDefault="00631539" w:rsidP="00016C3E">
            <w:pPr>
              <w:rPr>
                <w:rFonts w:ascii="GHEA Grapalat" w:hAnsi="GHEA Grapalat"/>
                <w:sz w:val="20"/>
                <w:lang w:val="pt-BR"/>
              </w:rPr>
            </w:pPr>
            <w:r w:rsidRPr="00712340">
              <w:rPr>
                <w:rFonts w:ascii="GHEA Grapalat" w:hAnsi="GHEA Grapalat"/>
                <w:sz w:val="20"/>
                <w:lang w:val="pt-BR"/>
              </w:rPr>
              <w:t xml:space="preserve">       </w:t>
            </w:r>
          </w:p>
          <w:p w:rsidR="00631539" w:rsidRPr="00712340" w:rsidRDefault="00631539" w:rsidP="00016C3E">
            <w:pPr>
              <w:rPr>
                <w:rFonts w:ascii="GHEA Grapalat" w:hAnsi="GHEA Grapalat"/>
                <w:sz w:val="20"/>
                <w:lang w:val="pt-BR"/>
              </w:rPr>
            </w:pPr>
            <w:r w:rsidRPr="00712340">
              <w:rPr>
                <w:rFonts w:ascii="GHEA Grapalat" w:hAnsi="GHEA Grapalat"/>
                <w:sz w:val="20"/>
                <w:lang w:val="pt-BR"/>
              </w:rPr>
              <w:t xml:space="preserve">         --------------------------------------------</w:t>
            </w:r>
          </w:p>
          <w:p w:rsidR="00631539" w:rsidRPr="00712340" w:rsidRDefault="00631539" w:rsidP="00016C3E">
            <w:pPr>
              <w:rPr>
                <w:rFonts w:ascii="GHEA Grapalat" w:hAnsi="GHEA Grapalat"/>
                <w:sz w:val="16"/>
                <w:szCs w:val="16"/>
                <w:lang w:val="pt-BR"/>
              </w:rPr>
            </w:pPr>
            <w:r w:rsidRPr="00712340">
              <w:rPr>
                <w:rFonts w:ascii="GHEA Grapalat" w:hAnsi="GHEA Grapalat"/>
                <w:sz w:val="20"/>
                <w:lang w:val="pt-BR"/>
              </w:rPr>
              <w:t xml:space="preserve">                       </w:t>
            </w:r>
            <w:r w:rsidRPr="00712340">
              <w:rPr>
                <w:rFonts w:ascii="GHEA Grapalat" w:hAnsi="GHEA Grapalat"/>
                <w:sz w:val="16"/>
                <w:szCs w:val="16"/>
                <w:lang w:val="pt-BR"/>
              </w:rPr>
              <w:t>(ստորագրություն)</w:t>
            </w:r>
          </w:p>
          <w:p w:rsidR="00631539" w:rsidRPr="00712340" w:rsidRDefault="00631539" w:rsidP="00016C3E">
            <w:pPr>
              <w:rPr>
                <w:rFonts w:ascii="GHEA Grapalat" w:hAnsi="GHEA Grapalat"/>
                <w:sz w:val="16"/>
                <w:szCs w:val="16"/>
                <w:lang w:val="pt-BR"/>
              </w:rPr>
            </w:pPr>
            <w:r w:rsidRPr="00712340">
              <w:rPr>
                <w:rFonts w:ascii="GHEA Grapalat" w:hAnsi="GHEA Grapalat"/>
                <w:sz w:val="16"/>
                <w:szCs w:val="16"/>
                <w:lang w:val="pt-BR"/>
              </w:rPr>
              <w:t xml:space="preserve">                                  </w:t>
            </w:r>
          </w:p>
          <w:p w:rsidR="00631539" w:rsidRPr="00712340" w:rsidRDefault="00631539" w:rsidP="00016C3E">
            <w:pPr>
              <w:rPr>
                <w:rFonts w:ascii="GHEA Grapalat" w:hAnsi="GHEA Grapalat"/>
                <w:sz w:val="16"/>
                <w:szCs w:val="16"/>
                <w:lang w:val="pt-BR"/>
              </w:rPr>
            </w:pPr>
            <w:r w:rsidRPr="00712340">
              <w:rPr>
                <w:rFonts w:ascii="GHEA Grapalat" w:hAnsi="GHEA Grapalat"/>
                <w:sz w:val="16"/>
                <w:szCs w:val="16"/>
                <w:lang w:val="pt-BR"/>
              </w:rPr>
              <w:t xml:space="preserve">                                        Կ.Տ.</w:t>
            </w:r>
          </w:p>
          <w:p w:rsidR="00631539" w:rsidRPr="00712340" w:rsidRDefault="00631539" w:rsidP="00016C3E">
            <w:pPr>
              <w:rPr>
                <w:rFonts w:ascii="GHEA Grapalat" w:hAnsi="GHEA Grapalat"/>
                <w:sz w:val="20"/>
                <w:lang w:val="pt-BR"/>
              </w:rPr>
            </w:pPr>
          </w:p>
          <w:p w:rsidR="00631539" w:rsidRPr="00712340" w:rsidRDefault="00631539" w:rsidP="00016C3E">
            <w:pPr>
              <w:spacing w:line="360" w:lineRule="auto"/>
              <w:jc w:val="center"/>
              <w:rPr>
                <w:rFonts w:ascii="GHEA Grapalat" w:hAnsi="GHEA Grapalat"/>
                <w:b/>
                <w:sz w:val="20"/>
                <w:lang w:val="nb-NO"/>
              </w:rPr>
            </w:pPr>
          </w:p>
        </w:tc>
      </w:tr>
    </w:tbl>
    <w:p w:rsidR="00631539" w:rsidRPr="00712340" w:rsidRDefault="00631539" w:rsidP="00631539">
      <w:pPr>
        <w:ind w:firstLine="709"/>
        <w:jc w:val="center"/>
        <w:rPr>
          <w:rFonts w:ascii="GHEA Grapalat" w:hAnsi="GHEA Grapalat"/>
          <w:b/>
          <w:sz w:val="20"/>
          <w:lang w:val="nb-NO"/>
        </w:rPr>
      </w:pPr>
    </w:p>
    <w:p w:rsidR="00631539" w:rsidRPr="00712340" w:rsidRDefault="00631539" w:rsidP="00631539">
      <w:pPr>
        <w:ind w:firstLine="709"/>
        <w:rPr>
          <w:rFonts w:ascii="GHEA Grapalat" w:hAnsi="GHEA Grapalat" w:cs="Sylfaen"/>
          <w:i/>
          <w:sz w:val="20"/>
          <w:szCs w:val="20"/>
          <w:lang w:val="nb-NO"/>
        </w:rPr>
      </w:pPr>
      <w:r w:rsidRPr="00712340">
        <w:rPr>
          <w:rFonts w:ascii="GHEA Grapalat" w:hAnsi="GHEA Grapalat" w:cs="Sylfaen"/>
          <w:i/>
          <w:sz w:val="20"/>
          <w:szCs w:val="20"/>
          <w:lang w:val="pt-BR"/>
        </w:rPr>
        <w:t>Անհրաժեշտության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դեպքում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պայմանագրում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կարող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են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ներառվել</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ՀՀ</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օրենսդրությանը</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չհակասող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դրույթներ</w:t>
      </w:r>
      <w:r w:rsidRPr="00712340">
        <w:rPr>
          <w:rFonts w:ascii="GHEA Grapalat" w:hAnsi="GHEA Grapalat" w:cs="Sylfaen"/>
          <w:i/>
          <w:sz w:val="20"/>
          <w:szCs w:val="20"/>
          <w:lang w:val="nb-NO"/>
        </w:rPr>
        <w:t>։</w:t>
      </w:r>
    </w:p>
    <w:p w:rsidR="00631539" w:rsidRPr="00712340" w:rsidRDefault="00631539" w:rsidP="00631539">
      <w:pPr>
        <w:autoSpaceDE w:val="0"/>
        <w:autoSpaceDN w:val="0"/>
        <w:adjustRightInd w:val="0"/>
        <w:jc w:val="right"/>
        <w:rPr>
          <w:rFonts w:ascii="GHEA Grapalat" w:hAnsi="GHEA Grapalat" w:cs="TimesArmenianPSMT"/>
          <w:sz w:val="20"/>
          <w:szCs w:val="20"/>
          <w:lang w:val="nb-NO"/>
        </w:rPr>
      </w:pPr>
    </w:p>
    <w:p w:rsidR="00631539" w:rsidRPr="00712340" w:rsidRDefault="00631539" w:rsidP="00631539">
      <w:pPr>
        <w:rPr>
          <w:rFonts w:ascii="GHEA Grapalat" w:hAnsi="GHEA Grapalat"/>
          <w:sz w:val="20"/>
          <w:szCs w:val="20"/>
          <w:lang w:val="hy-AM"/>
        </w:rPr>
      </w:pPr>
    </w:p>
    <w:p w:rsidR="00631539" w:rsidRPr="00712340" w:rsidRDefault="00631539" w:rsidP="00631539">
      <w:pPr>
        <w:jc w:val="right"/>
        <w:rPr>
          <w:rFonts w:ascii="GHEA Grapalat" w:hAnsi="GHEA Grapalat"/>
          <w:i/>
          <w:sz w:val="18"/>
          <w:lang w:val="hy-AM"/>
        </w:rPr>
      </w:pPr>
      <w:r w:rsidRPr="00712340">
        <w:rPr>
          <w:rFonts w:ascii="GHEA Grapalat" w:hAnsi="GHEA Grapalat"/>
          <w:i/>
          <w:sz w:val="18"/>
          <w:lang w:val="hy-AM"/>
        </w:rPr>
        <w:br w:type="page"/>
      </w:r>
      <w:r w:rsidRPr="00712340">
        <w:rPr>
          <w:rFonts w:ascii="GHEA Grapalat" w:hAnsi="GHEA Grapalat"/>
          <w:i/>
          <w:sz w:val="18"/>
          <w:lang w:val="hy-AM"/>
        </w:rPr>
        <w:lastRenderedPageBreak/>
        <w:t>Հավելված N 1</w:t>
      </w:r>
    </w:p>
    <w:p w:rsidR="00631539" w:rsidRPr="00712340" w:rsidRDefault="00631539" w:rsidP="00631539">
      <w:pPr>
        <w:jc w:val="right"/>
        <w:rPr>
          <w:rFonts w:ascii="GHEA Grapalat" w:hAnsi="GHEA Grapalat"/>
          <w:i/>
          <w:sz w:val="18"/>
          <w:lang w:val="hy-AM"/>
        </w:rPr>
      </w:pPr>
      <w:r w:rsidRPr="00712340">
        <w:rPr>
          <w:rFonts w:ascii="GHEA Grapalat" w:hAnsi="GHEA Grapalat"/>
          <w:i/>
          <w:sz w:val="18"/>
          <w:lang w:val="hy-AM"/>
        </w:rPr>
        <w:t xml:space="preserve">«         »              20  թ. կնքված </w:t>
      </w:r>
    </w:p>
    <w:p w:rsidR="00631539" w:rsidRPr="00712340" w:rsidRDefault="00631539" w:rsidP="00631539">
      <w:pPr>
        <w:jc w:val="right"/>
        <w:rPr>
          <w:rFonts w:ascii="GHEA Grapalat" w:hAnsi="GHEA Grapalat"/>
          <w:i/>
          <w:sz w:val="18"/>
          <w:lang w:val="hy-AM"/>
        </w:rPr>
      </w:pPr>
      <w:r w:rsidRPr="00712340">
        <w:rPr>
          <w:rFonts w:ascii="GHEA Grapalat" w:hAnsi="GHEA Grapalat"/>
          <w:i/>
          <w:sz w:val="18"/>
          <w:lang w:val="hy-AM"/>
        </w:rPr>
        <w:t xml:space="preserve">                      ծածկագրով պայմանագրի</w:t>
      </w:r>
    </w:p>
    <w:p w:rsidR="00631539" w:rsidRPr="00712340" w:rsidRDefault="00631539" w:rsidP="00631539">
      <w:pPr>
        <w:jc w:val="center"/>
        <w:rPr>
          <w:rFonts w:ascii="GHEA Grapalat" w:hAnsi="GHEA Grapalat"/>
          <w:sz w:val="18"/>
          <w:lang w:val="hy-AM"/>
        </w:rPr>
      </w:pPr>
    </w:p>
    <w:p w:rsidR="00631539" w:rsidRPr="00712340" w:rsidRDefault="00631539" w:rsidP="00631539">
      <w:pPr>
        <w:jc w:val="center"/>
        <w:rPr>
          <w:rFonts w:ascii="GHEA Grapalat" w:hAnsi="GHEA Grapalat"/>
          <w:sz w:val="20"/>
          <w:lang w:val="hy-AM"/>
        </w:rPr>
      </w:pPr>
    </w:p>
    <w:p w:rsidR="00631539" w:rsidRPr="00712340" w:rsidRDefault="00631539" w:rsidP="00631539">
      <w:pPr>
        <w:jc w:val="center"/>
        <w:rPr>
          <w:rFonts w:ascii="GHEA Grapalat" w:hAnsi="GHEA Grapalat"/>
          <w:sz w:val="20"/>
          <w:lang w:val="hy-AM"/>
        </w:rPr>
      </w:pPr>
      <w:r w:rsidRPr="00712340">
        <w:rPr>
          <w:rFonts w:ascii="GHEA Grapalat" w:hAnsi="GHEA Grapalat"/>
          <w:sz w:val="20"/>
          <w:lang w:val="hy-AM"/>
        </w:rPr>
        <w:t>ՏԵԽՆԻԿԱԿԱՆ ԲՆՈՒԹԱԳԻՐ - ԳՆՄԱՆ ԺԱՄԱՆԱԿԱՑՈՒՅՑ*</w:t>
      </w:r>
    </w:p>
    <w:p w:rsidR="00631539" w:rsidRPr="00712340" w:rsidRDefault="00631539" w:rsidP="00631539">
      <w:pPr>
        <w:jc w:val="right"/>
        <w:rPr>
          <w:rFonts w:ascii="GHEA Grapalat" w:hAnsi="GHEA Grapalat"/>
          <w:sz w:val="20"/>
          <w:lang w:val="hy-AM"/>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t xml:space="preserve">                                                                ՀՀ դրամ</w:t>
      </w:r>
    </w:p>
    <w:tbl>
      <w:tblPr>
        <w:tblW w:w="102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1491"/>
        <w:gridCol w:w="1505"/>
        <w:gridCol w:w="845"/>
        <w:gridCol w:w="1100"/>
        <w:gridCol w:w="1100"/>
        <w:gridCol w:w="1180"/>
        <w:gridCol w:w="1595"/>
      </w:tblGrid>
      <w:tr w:rsidR="00631539" w:rsidRPr="00712340" w:rsidTr="000967DB">
        <w:tc>
          <w:tcPr>
            <w:tcW w:w="10230" w:type="dxa"/>
            <w:gridSpan w:val="8"/>
          </w:tcPr>
          <w:p w:rsidR="00631539" w:rsidRPr="00712340" w:rsidRDefault="00631539" w:rsidP="00016C3E">
            <w:pPr>
              <w:jc w:val="center"/>
              <w:rPr>
                <w:rFonts w:ascii="GHEA Grapalat" w:hAnsi="GHEA Grapalat"/>
                <w:sz w:val="18"/>
              </w:rPr>
            </w:pPr>
            <w:r w:rsidRPr="00712340">
              <w:rPr>
                <w:rFonts w:ascii="GHEA Grapalat" w:hAnsi="GHEA Grapalat"/>
                <w:sz w:val="18"/>
              </w:rPr>
              <w:t>Ծառայության</w:t>
            </w:r>
          </w:p>
        </w:tc>
      </w:tr>
      <w:tr w:rsidR="00631539" w:rsidRPr="00712340" w:rsidTr="000967DB">
        <w:trPr>
          <w:trHeight w:val="219"/>
        </w:trPr>
        <w:tc>
          <w:tcPr>
            <w:tcW w:w="1414" w:type="dxa"/>
            <w:vMerge w:val="restart"/>
            <w:vAlign w:val="center"/>
          </w:tcPr>
          <w:p w:rsidR="00631539" w:rsidRPr="00712340" w:rsidRDefault="00631539" w:rsidP="00016C3E">
            <w:pPr>
              <w:jc w:val="center"/>
              <w:rPr>
                <w:rFonts w:ascii="GHEA Grapalat" w:hAnsi="GHEA Grapalat"/>
                <w:sz w:val="18"/>
              </w:rPr>
            </w:pPr>
            <w:r w:rsidRPr="00712340">
              <w:rPr>
                <w:rFonts w:ascii="GHEA Grapalat" w:hAnsi="GHEA Grapalat"/>
                <w:sz w:val="18"/>
              </w:rPr>
              <w:t>հրավերով նախատեսված չափաբաժնի համարը</w:t>
            </w:r>
          </w:p>
        </w:tc>
        <w:tc>
          <w:tcPr>
            <w:tcW w:w="1491" w:type="dxa"/>
            <w:vMerge w:val="restart"/>
            <w:vAlign w:val="center"/>
          </w:tcPr>
          <w:p w:rsidR="00631539" w:rsidRPr="00712340" w:rsidRDefault="00631539" w:rsidP="00016C3E">
            <w:pPr>
              <w:jc w:val="center"/>
              <w:rPr>
                <w:rFonts w:ascii="GHEA Grapalat" w:hAnsi="GHEA Grapalat"/>
                <w:sz w:val="18"/>
              </w:rPr>
            </w:pPr>
            <w:r w:rsidRPr="00712340">
              <w:rPr>
                <w:rFonts w:ascii="GHEA Grapalat" w:hAnsi="GHEA Grapalat"/>
                <w:sz w:val="18"/>
              </w:rPr>
              <w:t>գնումների պլանով նախատեսված միջանցիկ ծածկագիրը` ըստ ԳՄԱ դասակարգման (CPV)</w:t>
            </w:r>
          </w:p>
        </w:tc>
        <w:tc>
          <w:tcPr>
            <w:tcW w:w="1505" w:type="dxa"/>
            <w:vMerge w:val="restart"/>
            <w:vAlign w:val="center"/>
          </w:tcPr>
          <w:p w:rsidR="00631539" w:rsidRPr="00712340" w:rsidRDefault="00631539" w:rsidP="00016C3E">
            <w:pPr>
              <w:jc w:val="center"/>
              <w:rPr>
                <w:rFonts w:ascii="GHEA Grapalat" w:hAnsi="GHEA Grapalat"/>
                <w:sz w:val="18"/>
              </w:rPr>
            </w:pPr>
            <w:r w:rsidRPr="00712340">
              <w:rPr>
                <w:rFonts w:ascii="GHEA Grapalat" w:hAnsi="GHEA Grapalat"/>
                <w:sz w:val="18"/>
              </w:rPr>
              <w:t>տեխնիկական բնութագիրը</w:t>
            </w:r>
          </w:p>
        </w:tc>
        <w:tc>
          <w:tcPr>
            <w:tcW w:w="845" w:type="dxa"/>
            <w:vMerge w:val="restart"/>
            <w:vAlign w:val="center"/>
          </w:tcPr>
          <w:p w:rsidR="00631539" w:rsidRPr="00712340" w:rsidRDefault="00631539" w:rsidP="00016C3E">
            <w:pPr>
              <w:jc w:val="center"/>
              <w:rPr>
                <w:rFonts w:ascii="GHEA Grapalat" w:hAnsi="GHEA Grapalat"/>
                <w:sz w:val="18"/>
              </w:rPr>
            </w:pPr>
            <w:r w:rsidRPr="00712340">
              <w:rPr>
                <w:rFonts w:ascii="GHEA Grapalat" w:hAnsi="GHEA Grapalat"/>
                <w:sz w:val="18"/>
              </w:rPr>
              <w:t>չափման միավորը</w:t>
            </w:r>
          </w:p>
        </w:tc>
        <w:tc>
          <w:tcPr>
            <w:tcW w:w="1100" w:type="dxa"/>
            <w:vMerge w:val="restart"/>
            <w:vAlign w:val="center"/>
          </w:tcPr>
          <w:p w:rsidR="00631539" w:rsidRPr="00712340" w:rsidRDefault="00631539" w:rsidP="00016C3E">
            <w:pPr>
              <w:jc w:val="center"/>
              <w:rPr>
                <w:rFonts w:ascii="GHEA Grapalat" w:hAnsi="GHEA Grapalat"/>
                <w:sz w:val="18"/>
              </w:rPr>
            </w:pPr>
            <w:r w:rsidRPr="00712340">
              <w:rPr>
                <w:rFonts w:ascii="GHEA Grapalat" w:hAnsi="GHEA Grapalat"/>
                <w:sz w:val="18"/>
              </w:rPr>
              <w:t>ընդհանուր գինը/ՀՀ դրամ</w:t>
            </w:r>
          </w:p>
        </w:tc>
        <w:tc>
          <w:tcPr>
            <w:tcW w:w="1100" w:type="dxa"/>
            <w:vMerge w:val="restart"/>
            <w:vAlign w:val="center"/>
          </w:tcPr>
          <w:p w:rsidR="00631539" w:rsidRPr="00712340" w:rsidRDefault="00631539" w:rsidP="00016C3E">
            <w:pPr>
              <w:jc w:val="center"/>
              <w:rPr>
                <w:rFonts w:ascii="GHEA Grapalat" w:hAnsi="GHEA Grapalat"/>
                <w:sz w:val="18"/>
              </w:rPr>
            </w:pPr>
            <w:r w:rsidRPr="00712340">
              <w:rPr>
                <w:rFonts w:ascii="GHEA Grapalat" w:hAnsi="GHEA Grapalat"/>
                <w:sz w:val="18"/>
              </w:rPr>
              <w:t>ընդհանուր քանակը</w:t>
            </w:r>
          </w:p>
        </w:tc>
        <w:tc>
          <w:tcPr>
            <w:tcW w:w="2775" w:type="dxa"/>
            <w:gridSpan w:val="2"/>
            <w:vAlign w:val="center"/>
          </w:tcPr>
          <w:p w:rsidR="00631539" w:rsidRPr="00712340" w:rsidRDefault="00631539" w:rsidP="00016C3E">
            <w:pPr>
              <w:jc w:val="center"/>
              <w:rPr>
                <w:rFonts w:ascii="GHEA Grapalat" w:hAnsi="GHEA Grapalat"/>
                <w:sz w:val="18"/>
              </w:rPr>
            </w:pPr>
            <w:r w:rsidRPr="00712340">
              <w:rPr>
                <w:rFonts w:ascii="GHEA Grapalat" w:hAnsi="GHEA Grapalat"/>
                <w:sz w:val="18"/>
              </w:rPr>
              <w:t>մատուցման</w:t>
            </w:r>
          </w:p>
        </w:tc>
      </w:tr>
      <w:tr w:rsidR="00631539" w:rsidRPr="00712340" w:rsidTr="000967DB">
        <w:trPr>
          <w:trHeight w:val="445"/>
        </w:trPr>
        <w:tc>
          <w:tcPr>
            <w:tcW w:w="1414" w:type="dxa"/>
            <w:vMerge/>
            <w:vAlign w:val="center"/>
          </w:tcPr>
          <w:p w:rsidR="00631539" w:rsidRPr="00712340" w:rsidRDefault="00631539" w:rsidP="00016C3E">
            <w:pPr>
              <w:jc w:val="center"/>
              <w:rPr>
                <w:rFonts w:ascii="GHEA Grapalat" w:hAnsi="GHEA Grapalat"/>
                <w:sz w:val="18"/>
              </w:rPr>
            </w:pPr>
          </w:p>
        </w:tc>
        <w:tc>
          <w:tcPr>
            <w:tcW w:w="1491" w:type="dxa"/>
            <w:vMerge/>
            <w:vAlign w:val="center"/>
          </w:tcPr>
          <w:p w:rsidR="00631539" w:rsidRPr="00712340" w:rsidRDefault="00631539" w:rsidP="00016C3E">
            <w:pPr>
              <w:jc w:val="center"/>
              <w:rPr>
                <w:rFonts w:ascii="GHEA Grapalat" w:hAnsi="GHEA Grapalat"/>
                <w:sz w:val="18"/>
              </w:rPr>
            </w:pPr>
          </w:p>
        </w:tc>
        <w:tc>
          <w:tcPr>
            <w:tcW w:w="1505" w:type="dxa"/>
            <w:vMerge/>
            <w:vAlign w:val="center"/>
          </w:tcPr>
          <w:p w:rsidR="00631539" w:rsidRPr="00712340" w:rsidRDefault="00631539" w:rsidP="00016C3E">
            <w:pPr>
              <w:jc w:val="center"/>
              <w:rPr>
                <w:rFonts w:ascii="GHEA Grapalat" w:hAnsi="GHEA Grapalat"/>
                <w:sz w:val="18"/>
              </w:rPr>
            </w:pPr>
          </w:p>
        </w:tc>
        <w:tc>
          <w:tcPr>
            <w:tcW w:w="845" w:type="dxa"/>
            <w:vMerge/>
            <w:vAlign w:val="center"/>
          </w:tcPr>
          <w:p w:rsidR="00631539" w:rsidRPr="00712340" w:rsidRDefault="00631539" w:rsidP="00016C3E">
            <w:pPr>
              <w:jc w:val="center"/>
              <w:rPr>
                <w:rFonts w:ascii="GHEA Grapalat" w:hAnsi="GHEA Grapalat"/>
                <w:sz w:val="18"/>
              </w:rPr>
            </w:pPr>
          </w:p>
        </w:tc>
        <w:tc>
          <w:tcPr>
            <w:tcW w:w="1100" w:type="dxa"/>
            <w:vMerge/>
            <w:vAlign w:val="center"/>
          </w:tcPr>
          <w:p w:rsidR="00631539" w:rsidRPr="00712340" w:rsidRDefault="00631539" w:rsidP="00016C3E">
            <w:pPr>
              <w:jc w:val="center"/>
              <w:rPr>
                <w:rFonts w:ascii="GHEA Grapalat" w:hAnsi="GHEA Grapalat"/>
                <w:sz w:val="18"/>
              </w:rPr>
            </w:pPr>
          </w:p>
        </w:tc>
        <w:tc>
          <w:tcPr>
            <w:tcW w:w="1100" w:type="dxa"/>
            <w:vMerge/>
            <w:vAlign w:val="center"/>
          </w:tcPr>
          <w:p w:rsidR="00631539" w:rsidRPr="00712340" w:rsidRDefault="00631539" w:rsidP="00016C3E">
            <w:pPr>
              <w:jc w:val="center"/>
              <w:rPr>
                <w:rFonts w:ascii="GHEA Grapalat" w:hAnsi="GHEA Grapalat"/>
                <w:sz w:val="18"/>
              </w:rPr>
            </w:pPr>
          </w:p>
        </w:tc>
        <w:tc>
          <w:tcPr>
            <w:tcW w:w="1180" w:type="dxa"/>
            <w:vAlign w:val="center"/>
          </w:tcPr>
          <w:p w:rsidR="00631539" w:rsidRPr="00712340" w:rsidRDefault="00631539" w:rsidP="00016C3E">
            <w:pPr>
              <w:jc w:val="center"/>
              <w:rPr>
                <w:rFonts w:ascii="GHEA Grapalat" w:hAnsi="GHEA Grapalat"/>
                <w:sz w:val="18"/>
              </w:rPr>
            </w:pPr>
            <w:r w:rsidRPr="00712340">
              <w:rPr>
                <w:rFonts w:ascii="GHEA Grapalat" w:hAnsi="GHEA Grapalat"/>
                <w:sz w:val="18"/>
              </w:rPr>
              <w:t>հասցեն</w:t>
            </w:r>
          </w:p>
        </w:tc>
        <w:tc>
          <w:tcPr>
            <w:tcW w:w="1595" w:type="dxa"/>
            <w:vAlign w:val="center"/>
          </w:tcPr>
          <w:p w:rsidR="00631539" w:rsidRPr="00712340" w:rsidRDefault="00631539" w:rsidP="00016C3E">
            <w:pPr>
              <w:jc w:val="center"/>
              <w:rPr>
                <w:rFonts w:ascii="GHEA Grapalat" w:hAnsi="GHEA Grapalat"/>
                <w:sz w:val="18"/>
              </w:rPr>
            </w:pPr>
            <w:r w:rsidRPr="00712340">
              <w:rPr>
                <w:rFonts w:ascii="GHEA Grapalat" w:hAnsi="GHEA Grapalat"/>
                <w:sz w:val="18"/>
              </w:rPr>
              <w:t>Ժամկետը**</w:t>
            </w:r>
          </w:p>
        </w:tc>
      </w:tr>
      <w:tr w:rsidR="00631539" w:rsidRPr="006B1E88" w:rsidTr="000967DB">
        <w:trPr>
          <w:trHeight w:val="246"/>
        </w:trPr>
        <w:tc>
          <w:tcPr>
            <w:tcW w:w="1414" w:type="dxa"/>
            <w:vAlign w:val="center"/>
          </w:tcPr>
          <w:p w:rsidR="00631539" w:rsidRPr="00016C3E" w:rsidRDefault="00A6367E" w:rsidP="00454364">
            <w:pPr>
              <w:jc w:val="center"/>
              <w:rPr>
                <w:rFonts w:ascii="GHEA Grapalat" w:hAnsi="GHEA Grapalat"/>
                <w:sz w:val="18"/>
                <w:lang w:val="ru-RU"/>
              </w:rPr>
            </w:pPr>
            <w:r w:rsidRPr="00016C3E">
              <w:rPr>
                <w:rFonts w:ascii="GHEA Grapalat" w:hAnsi="GHEA Grapalat"/>
                <w:sz w:val="18"/>
                <w:lang w:val="ru-RU"/>
              </w:rPr>
              <w:t>1</w:t>
            </w:r>
          </w:p>
        </w:tc>
        <w:tc>
          <w:tcPr>
            <w:tcW w:w="1491" w:type="dxa"/>
            <w:vAlign w:val="center"/>
          </w:tcPr>
          <w:p w:rsidR="00631539" w:rsidRPr="00016C3E" w:rsidRDefault="00016C3E" w:rsidP="00454364">
            <w:pPr>
              <w:jc w:val="center"/>
              <w:rPr>
                <w:rFonts w:ascii="GHEA Grapalat" w:hAnsi="GHEA Grapalat"/>
                <w:sz w:val="18"/>
                <w:lang w:val="ru-RU"/>
              </w:rPr>
            </w:pPr>
            <w:r>
              <w:rPr>
                <w:rFonts w:ascii="GHEA Grapalat" w:hAnsi="GHEA Grapalat"/>
                <w:sz w:val="18"/>
                <w:lang w:val="ru-RU"/>
              </w:rPr>
              <w:t>71351540/2</w:t>
            </w:r>
          </w:p>
        </w:tc>
        <w:tc>
          <w:tcPr>
            <w:tcW w:w="1505" w:type="dxa"/>
            <w:vAlign w:val="center"/>
          </w:tcPr>
          <w:p w:rsidR="00631539" w:rsidRPr="000967DB" w:rsidRDefault="000967DB" w:rsidP="000967DB">
            <w:pPr>
              <w:jc w:val="center"/>
              <w:rPr>
                <w:rFonts w:ascii="GHEA Grapalat" w:hAnsi="GHEA Grapalat"/>
                <w:sz w:val="18"/>
              </w:rPr>
            </w:pPr>
            <w:r>
              <w:rPr>
                <w:rFonts w:ascii="GHEA Grapalat" w:hAnsi="GHEA Grapalat"/>
                <w:sz w:val="18"/>
              </w:rPr>
              <w:t>Ն</w:t>
            </w:r>
            <w:r w:rsidR="00A6367E" w:rsidRPr="00016C3E">
              <w:rPr>
                <w:rFonts w:ascii="GHEA Grapalat" w:hAnsi="GHEA Grapalat"/>
                <w:sz w:val="18"/>
                <w:lang w:val="ru-RU"/>
              </w:rPr>
              <w:t>երկայացվ</w:t>
            </w:r>
            <w:r>
              <w:rPr>
                <w:rFonts w:ascii="GHEA Grapalat" w:hAnsi="GHEA Grapalat"/>
                <w:sz w:val="18"/>
              </w:rPr>
              <w:t>ած</w:t>
            </w:r>
            <w:r w:rsidR="00A6367E" w:rsidRPr="00016C3E">
              <w:rPr>
                <w:rFonts w:ascii="GHEA Grapalat" w:hAnsi="GHEA Grapalat"/>
                <w:sz w:val="18"/>
                <w:lang w:val="ru-RU"/>
              </w:rPr>
              <w:t xml:space="preserve"> է</w:t>
            </w:r>
            <w:r>
              <w:rPr>
                <w:rFonts w:ascii="GHEA Grapalat" w:hAnsi="GHEA Grapalat"/>
                <w:sz w:val="18"/>
              </w:rPr>
              <w:t xml:space="preserve"> ստորև</w:t>
            </w:r>
          </w:p>
        </w:tc>
        <w:tc>
          <w:tcPr>
            <w:tcW w:w="845" w:type="dxa"/>
            <w:vAlign w:val="center"/>
          </w:tcPr>
          <w:p w:rsidR="00631539" w:rsidRPr="00016C3E" w:rsidRDefault="00454364" w:rsidP="00454364">
            <w:pPr>
              <w:jc w:val="center"/>
              <w:rPr>
                <w:rFonts w:ascii="GHEA Grapalat" w:hAnsi="GHEA Grapalat"/>
                <w:sz w:val="18"/>
                <w:lang w:val="ru-RU"/>
              </w:rPr>
            </w:pPr>
            <w:r w:rsidRPr="00016C3E">
              <w:rPr>
                <w:rFonts w:ascii="GHEA Grapalat" w:hAnsi="GHEA Grapalat"/>
                <w:sz w:val="18"/>
                <w:lang w:val="ru-RU"/>
              </w:rPr>
              <w:t>դրամ</w:t>
            </w:r>
          </w:p>
        </w:tc>
        <w:tc>
          <w:tcPr>
            <w:tcW w:w="1100" w:type="dxa"/>
            <w:vAlign w:val="center"/>
          </w:tcPr>
          <w:p w:rsidR="00631539" w:rsidRPr="00016C3E" w:rsidRDefault="00631539" w:rsidP="00454364">
            <w:pPr>
              <w:jc w:val="center"/>
              <w:rPr>
                <w:rFonts w:ascii="GHEA Grapalat" w:hAnsi="GHEA Grapalat"/>
                <w:sz w:val="18"/>
              </w:rPr>
            </w:pPr>
          </w:p>
        </w:tc>
        <w:tc>
          <w:tcPr>
            <w:tcW w:w="1100" w:type="dxa"/>
            <w:vAlign w:val="center"/>
          </w:tcPr>
          <w:p w:rsidR="00631539" w:rsidRPr="00016C3E" w:rsidRDefault="00454364" w:rsidP="00454364">
            <w:pPr>
              <w:jc w:val="center"/>
              <w:rPr>
                <w:rFonts w:ascii="GHEA Grapalat" w:hAnsi="GHEA Grapalat"/>
                <w:sz w:val="18"/>
                <w:lang w:val="ru-RU"/>
              </w:rPr>
            </w:pPr>
            <w:r w:rsidRPr="00016C3E">
              <w:rPr>
                <w:rFonts w:ascii="GHEA Grapalat" w:hAnsi="GHEA Grapalat"/>
                <w:sz w:val="18"/>
                <w:lang w:val="ru-RU"/>
              </w:rPr>
              <w:t>1</w:t>
            </w:r>
          </w:p>
        </w:tc>
        <w:tc>
          <w:tcPr>
            <w:tcW w:w="1180" w:type="dxa"/>
            <w:vAlign w:val="center"/>
          </w:tcPr>
          <w:p w:rsidR="00631539" w:rsidRPr="00016C3E" w:rsidRDefault="00454364" w:rsidP="00454364">
            <w:pPr>
              <w:jc w:val="center"/>
              <w:rPr>
                <w:rFonts w:ascii="GHEA Grapalat" w:hAnsi="GHEA Grapalat"/>
                <w:sz w:val="18"/>
                <w:lang w:val="ru-RU"/>
              </w:rPr>
            </w:pPr>
            <w:r w:rsidRPr="00016C3E">
              <w:rPr>
                <w:rFonts w:ascii="GHEA Grapalat" w:hAnsi="GHEA Grapalat"/>
                <w:sz w:val="18"/>
                <w:lang w:val="ru-RU"/>
              </w:rPr>
              <w:t>Ծղուկ բնակավայր</w:t>
            </w:r>
          </w:p>
        </w:tc>
        <w:tc>
          <w:tcPr>
            <w:tcW w:w="1595" w:type="dxa"/>
            <w:vAlign w:val="center"/>
          </w:tcPr>
          <w:p w:rsidR="00631539" w:rsidRPr="00016C3E" w:rsidRDefault="00454364" w:rsidP="00454364">
            <w:pPr>
              <w:jc w:val="center"/>
              <w:rPr>
                <w:rFonts w:ascii="GHEA Grapalat" w:hAnsi="GHEA Grapalat"/>
                <w:sz w:val="18"/>
                <w:lang w:val="ru-RU"/>
              </w:rPr>
            </w:pPr>
            <w:r w:rsidRPr="00016C3E">
              <w:rPr>
                <w:rFonts w:ascii="GHEA Grapalat" w:hAnsi="GHEA Grapalat"/>
                <w:sz w:val="18"/>
                <w:szCs w:val="20"/>
              </w:rPr>
              <w:t>Տեխնիկական</w:t>
            </w:r>
            <w:r w:rsidRPr="00016C3E">
              <w:rPr>
                <w:rFonts w:ascii="GHEA Grapalat" w:hAnsi="GHEA Grapalat"/>
                <w:sz w:val="18"/>
                <w:szCs w:val="20"/>
                <w:lang w:val="af-ZA"/>
              </w:rPr>
              <w:t xml:space="preserve"> </w:t>
            </w:r>
            <w:r w:rsidRPr="00016C3E">
              <w:rPr>
                <w:rFonts w:ascii="GHEA Grapalat" w:hAnsi="GHEA Grapalat"/>
                <w:sz w:val="18"/>
                <w:szCs w:val="20"/>
              </w:rPr>
              <w:t>հսկողության</w:t>
            </w:r>
            <w:r w:rsidRPr="00016C3E">
              <w:rPr>
                <w:rFonts w:ascii="GHEA Grapalat" w:hAnsi="GHEA Grapalat"/>
                <w:sz w:val="18"/>
                <w:szCs w:val="20"/>
                <w:lang w:val="af-ZA"/>
              </w:rPr>
              <w:t xml:space="preserve"> </w:t>
            </w:r>
            <w:r w:rsidRPr="00016C3E">
              <w:rPr>
                <w:rFonts w:ascii="GHEA Grapalat" w:hAnsi="GHEA Grapalat"/>
                <w:sz w:val="18"/>
                <w:szCs w:val="20"/>
              </w:rPr>
              <w:t>ենթակա</w:t>
            </w:r>
            <w:r w:rsidRPr="00016C3E">
              <w:rPr>
                <w:rFonts w:ascii="GHEA Grapalat" w:hAnsi="GHEA Grapalat"/>
                <w:sz w:val="18"/>
                <w:szCs w:val="20"/>
                <w:lang w:val="af-ZA"/>
              </w:rPr>
              <w:t xml:space="preserve"> </w:t>
            </w:r>
            <w:r w:rsidRPr="00016C3E">
              <w:rPr>
                <w:rFonts w:ascii="GHEA Grapalat" w:hAnsi="GHEA Grapalat"/>
                <w:sz w:val="18"/>
                <w:szCs w:val="20"/>
              </w:rPr>
              <w:t>շինարարական</w:t>
            </w:r>
            <w:r w:rsidRPr="00016C3E">
              <w:rPr>
                <w:rFonts w:ascii="GHEA Grapalat" w:hAnsi="GHEA Grapalat"/>
                <w:sz w:val="18"/>
                <w:szCs w:val="20"/>
                <w:lang w:val="af-ZA"/>
              </w:rPr>
              <w:t xml:space="preserve"> </w:t>
            </w:r>
            <w:r w:rsidRPr="00016C3E">
              <w:rPr>
                <w:rFonts w:ascii="GHEA Grapalat" w:hAnsi="GHEA Grapalat"/>
                <w:sz w:val="18"/>
                <w:szCs w:val="20"/>
              </w:rPr>
              <w:t>աշխատանքների</w:t>
            </w:r>
            <w:r w:rsidRPr="00016C3E">
              <w:rPr>
                <w:rFonts w:ascii="GHEA Grapalat" w:hAnsi="GHEA Grapalat"/>
                <w:sz w:val="18"/>
                <w:szCs w:val="20"/>
                <w:lang w:val="af-ZA"/>
              </w:rPr>
              <w:t xml:space="preserve"> </w:t>
            </w:r>
            <w:r w:rsidRPr="00016C3E">
              <w:rPr>
                <w:rFonts w:ascii="GHEA Grapalat" w:hAnsi="GHEA Grapalat"/>
                <w:sz w:val="18"/>
                <w:szCs w:val="20"/>
              </w:rPr>
              <w:t>սահմանված</w:t>
            </w:r>
            <w:r w:rsidRPr="00016C3E">
              <w:rPr>
                <w:rFonts w:ascii="GHEA Grapalat" w:hAnsi="GHEA Grapalat"/>
                <w:sz w:val="18"/>
                <w:szCs w:val="20"/>
                <w:lang w:val="af-ZA"/>
              </w:rPr>
              <w:t xml:space="preserve"> </w:t>
            </w:r>
            <w:r w:rsidRPr="00016C3E">
              <w:rPr>
                <w:rFonts w:ascii="GHEA Grapalat" w:hAnsi="GHEA Grapalat"/>
                <w:sz w:val="18"/>
                <w:szCs w:val="20"/>
              </w:rPr>
              <w:t>կարգով</w:t>
            </w:r>
            <w:r w:rsidRPr="00016C3E">
              <w:rPr>
                <w:rFonts w:ascii="GHEA Grapalat" w:hAnsi="GHEA Grapalat"/>
                <w:sz w:val="18"/>
                <w:szCs w:val="20"/>
                <w:lang w:val="af-ZA"/>
              </w:rPr>
              <w:t xml:space="preserve"> </w:t>
            </w:r>
            <w:r w:rsidRPr="00016C3E">
              <w:rPr>
                <w:rFonts w:ascii="GHEA Grapalat" w:hAnsi="GHEA Grapalat"/>
                <w:sz w:val="18"/>
                <w:szCs w:val="20"/>
              </w:rPr>
              <w:t>ավարտը</w:t>
            </w:r>
          </w:p>
        </w:tc>
      </w:tr>
    </w:tbl>
    <w:p w:rsidR="00631539" w:rsidRDefault="00631539" w:rsidP="00631539">
      <w:pPr>
        <w:jc w:val="center"/>
        <w:rPr>
          <w:rFonts w:ascii="GHEA Grapalat" w:hAnsi="GHEA Grapalat"/>
          <w:sz w:val="20"/>
        </w:rPr>
      </w:pPr>
    </w:p>
    <w:p w:rsidR="00E63772" w:rsidRDefault="00E63772" w:rsidP="00631539">
      <w:pPr>
        <w:jc w:val="center"/>
        <w:rPr>
          <w:rFonts w:ascii="GHEA Grapalat" w:hAnsi="GHEA Grapalat"/>
          <w:sz w:val="20"/>
        </w:rPr>
      </w:pPr>
      <w:r>
        <w:rPr>
          <w:rFonts w:ascii="GHEA Grapalat" w:hAnsi="GHEA Grapalat"/>
          <w:sz w:val="20"/>
        </w:rPr>
        <w:t xml:space="preserve">Տեխնիկական բնութագիր </w:t>
      </w:r>
    </w:p>
    <w:p w:rsidR="00E63772" w:rsidRPr="00E63772" w:rsidRDefault="00E63772" w:rsidP="00631539">
      <w:pPr>
        <w:jc w:val="center"/>
        <w:rPr>
          <w:rFonts w:ascii="GHEA Grapalat" w:hAnsi="GHEA Grapalat"/>
          <w:sz w:val="20"/>
        </w:rPr>
      </w:pPr>
    </w:p>
    <w:p w:rsidR="000967DB" w:rsidRPr="000967DB" w:rsidRDefault="00631539" w:rsidP="000967DB">
      <w:pPr>
        <w:spacing w:after="120"/>
        <w:rPr>
          <w:rFonts w:ascii="GHEA Grapalat" w:hAnsi="GHEA Grapalat"/>
          <w:sz w:val="18"/>
          <w:lang w:val="ru-RU"/>
        </w:rPr>
      </w:pPr>
      <w:r w:rsidRPr="00454364">
        <w:rPr>
          <w:rFonts w:ascii="GHEA Grapalat" w:hAnsi="GHEA Grapalat"/>
          <w:sz w:val="20"/>
          <w:lang w:val="ru-RU"/>
        </w:rPr>
        <w:t xml:space="preserve"> </w:t>
      </w:r>
      <w:r w:rsidR="00051D2B">
        <w:rPr>
          <w:rFonts w:ascii="GHEA Grapalat" w:hAnsi="GHEA Grapalat"/>
          <w:sz w:val="20"/>
        </w:rPr>
        <w:t xml:space="preserve">1. </w:t>
      </w:r>
      <w:r w:rsidR="000967DB" w:rsidRPr="000967DB">
        <w:rPr>
          <w:rFonts w:ascii="GHEA Grapalat" w:hAnsi="GHEA Grapalat"/>
          <w:sz w:val="18"/>
          <w:lang w:val="ru-RU"/>
        </w:rPr>
        <w:t>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սպեցիֆիկացիաներին և այլ պայմանագրային փաստաթղթերին համապատասխան։</w:t>
      </w:r>
    </w:p>
    <w:p w:rsidR="000967DB" w:rsidRPr="000967DB" w:rsidRDefault="000967DB" w:rsidP="000967DB">
      <w:pPr>
        <w:spacing w:after="120"/>
        <w:rPr>
          <w:rFonts w:ascii="GHEA Grapalat" w:hAnsi="GHEA Grapalat"/>
          <w:sz w:val="18"/>
          <w:lang w:val="ru-RU"/>
        </w:rPr>
      </w:pPr>
      <w:r w:rsidRPr="000967DB">
        <w:rPr>
          <w:rFonts w:ascii="GHEA Grapalat" w:hAnsi="GHEA Grapalat"/>
          <w:sz w:val="18"/>
          <w:lang w:val="ru-RU"/>
        </w:rPr>
        <w:t>2. Տեխնիկական հսկողության ծառայությունները պետք է իրականացվեն Պատվիրատուի կողմից տրամադրվող պարտականությունների շրջանակներում։</w:t>
      </w:r>
    </w:p>
    <w:p w:rsidR="000967DB" w:rsidRPr="000967DB" w:rsidRDefault="000967DB" w:rsidP="000967DB">
      <w:pPr>
        <w:spacing w:after="120"/>
        <w:rPr>
          <w:rFonts w:ascii="GHEA Grapalat" w:hAnsi="GHEA Grapalat"/>
          <w:sz w:val="18"/>
          <w:lang w:val="ru-RU"/>
        </w:rPr>
      </w:pPr>
      <w:r w:rsidRPr="000967DB">
        <w:rPr>
          <w:rFonts w:ascii="GHEA Grapalat" w:hAnsi="GHEA Grapalat"/>
          <w:sz w:val="18"/>
          <w:lang w:val="ru-RU"/>
        </w:rPr>
        <w:t>3. Տեխնիկական հսկողի հիմնական պարտականություններն են `</w:t>
      </w:r>
    </w:p>
    <w:p w:rsidR="000967DB" w:rsidRPr="000967DB" w:rsidRDefault="000967DB" w:rsidP="000967DB">
      <w:pPr>
        <w:numPr>
          <w:ilvl w:val="0"/>
          <w:numId w:val="29"/>
        </w:numPr>
        <w:overflowPunct w:val="0"/>
        <w:autoSpaceDE w:val="0"/>
        <w:autoSpaceDN w:val="0"/>
        <w:adjustRightInd w:val="0"/>
        <w:jc w:val="both"/>
        <w:rPr>
          <w:rFonts w:ascii="GHEA Grapalat" w:hAnsi="GHEA Grapalat"/>
          <w:sz w:val="18"/>
          <w:lang w:val="ru-RU"/>
        </w:rPr>
      </w:pPr>
      <w:r w:rsidRPr="000967DB">
        <w:rPr>
          <w:rFonts w:ascii="GHEA Grapalat" w:hAnsi="GHEA Grapalat"/>
          <w:sz w:val="18"/>
          <w:lang w:val="ru-RU"/>
        </w:rPr>
        <w:t>շինարարության սկզբից մինչև ավարտը ընկած ժամանակահատվածում պարբերաբար լուսանկարահանել շինարարության օբյեկտի  վիճակը,</w:t>
      </w:r>
    </w:p>
    <w:p w:rsidR="000967DB" w:rsidRPr="000967DB" w:rsidRDefault="000967DB" w:rsidP="000967DB">
      <w:pPr>
        <w:numPr>
          <w:ilvl w:val="0"/>
          <w:numId w:val="29"/>
        </w:numPr>
        <w:overflowPunct w:val="0"/>
        <w:autoSpaceDE w:val="0"/>
        <w:autoSpaceDN w:val="0"/>
        <w:adjustRightInd w:val="0"/>
        <w:jc w:val="both"/>
        <w:rPr>
          <w:rFonts w:ascii="GHEA Grapalat" w:hAnsi="GHEA Grapalat"/>
          <w:sz w:val="18"/>
          <w:lang w:val="ru-RU"/>
        </w:rPr>
      </w:pPr>
      <w:r w:rsidRPr="000967DB">
        <w:rPr>
          <w:rFonts w:ascii="GHEA Grapalat" w:hAnsi="GHEA Grapalat"/>
          <w:sz w:val="18"/>
          <w:lang w:val="ru-RU"/>
        </w:rPr>
        <w:t>ապահովել կատարվող աշխատանքների համապատասխանությունը շինարարական նորմերին և կանոններին,</w:t>
      </w:r>
    </w:p>
    <w:p w:rsidR="000967DB" w:rsidRPr="000967DB" w:rsidRDefault="000967DB" w:rsidP="000967DB">
      <w:pPr>
        <w:numPr>
          <w:ilvl w:val="0"/>
          <w:numId w:val="29"/>
        </w:numPr>
        <w:overflowPunct w:val="0"/>
        <w:autoSpaceDE w:val="0"/>
        <w:autoSpaceDN w:val="0"/>
        <w:adjustRightInd w:val="0"/>
        <w:jc w:val="both"/>
        <w:rPr>
          <w:rFonts w:ascii="GHEA Grapalat" w:hAnsi="GHEA Grapalat"/>
          <w:sz w:val="18"/>
          <w:lang w:val="ru-RU"/>
        </w:rPr>
      </w:pPr>
      <w:r w:rsidRPr="000967DB">
        <w:rPr>
          <w:rFonts w:ascii="GHEA Grapalat" w:hAnsi="GHEA Grapalat"/>
          <w:sz w:val="18"/>
          <w:lang w:val="ru-RU"/>
        </w:rPr>
        <w:t>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rsidR="000967DB" w:rsidRPr="000967DB" w:rsidRDefault="000967DB" w:rsidP="000967DB">
      <w:pPr>
        <w:numPr>
          <w:ilvl w:val="0"/>
          <w:numId w:val="29"/>
        </w:numPr>
        <w:overflowPunct w:val="0"/>
        <w:autoSpaceDE w:val="0"/>
        <w:autoSpaceDN w:val="0"/>
        <w:adjustRightInd w:val="0"/>
        <w:jc w:val="both"/>
        <w:rPr>
          <w:rFonts w:ascii="GHEA Grapalat" w:hAnsi="GHEA Grapalat"/>
          <w:sz w:val="18"/>
          <w:lang w:val="ru-RU"/>
        </w:rPr>
      </w:pPr>
      <w:r w:rsidRPr="000967DB">
        <w:rPr>
          <w:rFonts w:ascii="GHEA Grapalat" w:hAnsi="GHEA Grapalat"/>
          <w:sz w:val="18"/>
          <w:lang w:val="ru-RU"/>
        </w:rPr>
        <w:t>ստուգել և հաստատել բանվորական գծագրերը ` նախապատրաստված Կապալառուի կողմից,</w:t>
      </w:r>
    </w:p>
    <w:p w:rsidR="000967DB" w:rsidRPr="000967DB" w:rsidRDefault="000967DB" w:rsidP="000967DB">
      <w:pPr>
        <w:numPr>
          <w:ilvl w:val="0"/>
          <w:numId w:val="29"/>
        </w:numPr>
        <w:overflowPunct w:val="0"/>
        <w:autoSpaceDE w:val="0"/>
        <w:autoSpaceDN w:val="0"/>
        <w:adjustRightInd w:val="0"/>
        <w:jc w:val="both"/>
        <w:rPr>
          <w:rFonts w:ascii="GHEA Grapalat" w:hAnsi="GHEA Grapalat"/>
          <w:sz w:val="18"/>
          <w:lang w:val="ru-RU"/>
        </w:rPr>
      </w:pPr>
      <w:r w:rsidRPr="000967DB">
        <w:rPr>
          <w:rFonts w:ascii="GHEA Grapalat" w:hAnsi="GHEA Grapalat"/>
          <w:sz w:val="18"/>
          <w:lang w:val="ru-RU"/>
        </w:rPr>
        <w:t>ստուգել և վերահսկել նյութերի որակը և շինարարական աշխատանքների ընթացքը, որպեսզի ապահովվի սպեցիֆիկացիաներում և պայմանագրային մյուս փաստաթղթերին համապատասխանությունը։ Արգելել կամ փոփոխել այն նյութերը, որոնք չեն համապատասխանում անհրաժեշտ պայմաններին,</w:t>
      </w:r>
    </w:p>
    <w:p w:rsidR="000967DB" w:rsidRPr="000967DB" w:rsidRDefault="000967DB" w:rsidP="000967DB">
      <w:pPr>
        <w:numPr>
          <w:ilvl w:val="0"/>
          <w:numId w:val="29"/>
        </w:numPr>
        <w:overflowPunct w:val="0"/>
        <w:autoSpaceDE w:val="0"/>
        <w:autoSpaceDN w:val="0"/>
        <w:adjustRightInd w:val="0"/>
        <w:jc w:val="both"/>
        <w:rPr>
          <w:rFonts w:ascii="GHEA Grapalat" w:hAnsi="GHEA Grapalat"/>
          <w:sz w:val="18"/>
          <w:lang w:val="ru-RU"/>
        </w:rPr>
      </w:pPr>
      <w:r w:rsidRPr="000967DB">
        <w:rPr>
          <w:rFonts w:ascii="GHEA Grapalat" w:hAnsi="GHEA Grapalat"/>
          <w:sz w:val="18"/>
          <w:lang w:val="ru-RU"/>
        </w:rPr>
        <w:t xml:space="preserve">վերահսկել և գնահատել շինարարական աշխատանքների գործընթացը, որպեսզի ապահովվի շինարարական աշխատանքների ավարտը` համաձայն պայմանագրի մեջ նշված ժամանակացույցի, </w:t>
      </w:r>
    </w:p>
    <w:p w:rsidR="000967DB" w:rsidRPr="000967DB" w:rsidRDefault="000967DB" w:rsidP="000967DB">
      <w:pPr>
        <w:numPr>
          <w:ilvl w:val="0"/>
          <w:numId w:val="29"/>
        </w:numPr>
        <w:overflowPunct w:val="0"/>
        <w:autoSpaceDE w:val="0"/>
        <w:autoSpaceDN w:val="0"/>
        <w:adjustRightInd w:val="0"/>
        <w:jc w:val="both"/>
        <w:rPr>
          <w:rFonts w:ascii="GHEA Grapalat" w:hAnsi="GHEA Grapalat"/>
          <w:sz w:val="18"/>
          <w:lang w:val="ru-RU"/>
        </w:rPr>
      </w:pPr>
      <w:r w:rsidRPr="000967DB">
        <w:rPr>
          <w:rFonts w:ascii="GHEA Grapalat" w:hAnsi="GHEA Grapalat"/>
          <w:sz w:val="18"/>
          <w:lang w:val="ru-RU"/>
        </w:rPr>
        <w:t>ստուգել բոլոր այն փորձարկումների արդյունքները , որոնք անհրաժեշտ են որակի ապահովման համար։ Ստուգել բոլոր հաշվարկները, որոնք անհրաժեշտ են համապատասխան վճարումները իրականացնելու համար,</w:t>
      </w:r>
    </w:p>
    <w:p w:rsidR="000967DB" w:rsidRPr="000967DB" w:rsidRDefault="000967DB" w:rsidP="000967DB">
      <w:pPr>
        <w:numPr>
          <w:ilvl w:val="0"/>
          <w:numId w:val="29"/>
        </w:numPr>
        <w:overflowPunct w:val="0"/>
        <w:autoSpaceDE w:val="0"/>
        <w:autoSpaceDN w:val="0"/>
        <w:adjustRightInd w:val="0"/>
        <w:jc w:val="both"/>
        <w:rPr>
          <w:rFonts w:ascii="GHEA Grapalat" w:hAnsi="GHEA Grapalat"/>
          <w:sz w:val="18"/>
          <w:lang w:val="ru-RU"/>
        </w:rPr>
      </w:pPr>
      <w:r w:rsidRPr="000967DB">
        <w:rPr>
          <w:rFonts w:ascii="GHEA Grapalat" w:hAnsi="GHEA Grapalat"/>
          <w:sz w:val="18"/>
          <w:lang w:val="ru-RU"/>
        </w:rPr>
        <w:t>ստուգել բոլոր ծավալային չափերը և հաշվարկները, որոնք անհրաժեշտ են վճարման համար,</w:t>
      </w:r>
    </w:p>
    <w:p w:rsidR="000967DB" w:rsidRPr="000967DB" w:rsidRDefault="000967DB" w:rsidP="000967DB">
      <w:pPr>
        <w:pStyle w:val="BodyText2"/>
        <w:numPr>
          <w:ilvl w:val="0"/>
          <w:numId w:val="29"/>
        </w:numPr>
        <w:tabs>
          <w:tab w:val="clear" w:pos="720"/>
        </w:tabs>
        <w:overflowPunct w:val="0"/>
        <w:autoSpaceDE w:val="0"/>
        <w:autoSpaceDN w:val="0"/>
        <w:adjustRightInd w:val="0"/>
        <w:spacing w:line="240" w:lineRule="auto"/>
        <w:jc w:val="both"/>
        <w:rPr>
          <w:rFonts w:ascii="GHEA Grapalat" w:hAnsi="GHEA Grapalat"/>
          <w:sz w:val="18"/>
          <w:szCs w:val="24"/>
          <w:lang w:val="ru-RU"/>
        </w:rPr>
      </w:pPr>
      <w:r w:rsidRPr="000967DB">
        <w:rPr>
          <w:rFonts w:ascii="GHEA Grapalat" w:hAnsi="GHEA Grapalat"/>
          <w:sz w:val="18"/>
          <w:szCs w:val="24"/>
          <w:lang w:val="ru-RU"/>
        </w:rPr>
        <w:t xml:space="preserve">կատարել որակի և քանակի հսկումը, այն աշխատանքների անհրաժեշտ փորձարկումները, որոնք կատարվում են շինարարական պայմանագրի իրականացման շրջանակում, </w:t>
      </w:r>
    </w:p>
    <w:p w:rsidR="000967DB" w:rsidRPr="000967DB" w:rsidRDefault="000967DB" w:rsidP="000967DB">
      <w:pPr>
        <w:pStyle w:val="BodyText2"/>
        <w:numPr>
          <w:ilvl w:val="0"/>
          <w:numId w:val="29"/>
        </w:numPr>
        <w:tabs>
          <w:tab w:val="clear" w:pos="720"/>
        </w:tabs>
        <w:overflowPunct w:val="0"/>
        <w:autoSpaceDE w:val="0"/>
        <w:autoSpaceDN w:val="0"/>
        <w:adjustRightInd w:val="0"/>
        <w:spacing w:line="240" w:lineRule="auto"/>
        <w:jc w:val="both"/>
        <w:rPr>
          <w:rFonts w:ascii="GHEA Grapalat" w:hAnsi="GHEA Grapalat"/>
          <w:sz w:val="18"/>
          <w:szCs w:val="24"/>
          <w:lang w:val="ru-RU"/>
        </w:rPr>
      </w:pPr>
      <w:r w:rsidRPr="000967DB">
        <w:rPr>
          <w:rFonts w:ascii="GHEA Grapalat" w:hAnsi="GHEA Grapalat"/>
          <w:sz w:val="18"/>
          <w:szCs w:val="24"/>
          <w:lang w:val="ru-RU"/>
        </w:rPr>
        <w:t>գտնել շինարարության ժամանակ առաջացող պրոբլեմները և առաջարկել այն գործողությունները, որոնք անհրաժեշտ կլինեն աշխատանքները արագացնելու և աշխատանքային ժամանակացույցը պահպանելու համար,</w:t>
      </w:r>
    </w:p>
    <w:p w:rsidR="000967DB" w:rsidRPr="000967DB" w:rsidRDefault="000967DB" w:rsidP="000967DB">
      <w:pPr>
        <w:pStyle w:val="BodyText2"/>
        <w:numPr>
          <w:ilvl w:val="0"/>
          <w:numId w:val="29"/>
        </w:numPr>
        <w:tabs>
          <w:tab w:val="clear" w:pos="720"/>
        </w:tabs>
        <w:overflowPunct w:val="0"/>
        <w:autoSpaceDE w:val="0"/>
        <w:autoSpaceDN w:val="0"/>
        <w:adjustRightInd w:val="0"/>
        <w:spacing w:line="240" w:lineRule="auto"/>
        <w:jc w:val="both"/>
        <w:rPr>
          <w:rFonts w:ascii="GHEA Grapalat" w:hAnsi="GHEA Grapalat"/>
          <w:sz w:val="18"/>
          <w:szCs w:val="24"/>
          <w:lang w:val="ru-RU"/>
        </w:rPr>
      </w:pPr>
      <w:r w:rsidRPr="000967DB">
        <w:rPr>
          <w:rFonts w:ascii="GHEA Grapalat" w:hAnsi="GHEA Grapalat"/>
          <w:sz w:val="18"/>
          <w:szCs w:val="24"/>
          <w:lang w:val="ru-RU"/>
        </w:rPr>
        <w:t>հսկել բոլոր այն հարցերը, որոնք կապված են շինարարական 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rsidR="000967DB" w:rsidRPr="000967DB" w:rsidRDefault="000967DB" w:rsidP="000967DB">
      <w:pPr>
        <w:pStyle w:val="BodyText2"/>
        <w:numPr>
          <w:ilvl w:val="0"/>
          <w:numId w:val="29"/>
        </w:numPr>
        <w:tabs>
          <w:tab w:val="clear" w:pos="720"/>
        </w:tabs>
        <w:overflowPunct w:val="0"/>
        <w:autoSpaceDE w:val="0"/>
        <w:autoSpaceDN w:val="0"/>
        <w:adjustRightInd w:val="0"/>
        <w:spacing w:line="240" w:lineRule="auto"/>
        <w:jc w:val="both"/>
        <w:rPr>
          <w:rFonts w:ascii="GHEA Grapalat" w:hAnsi="GHEA Grapalat"/>
          <w:sz w:val="18"/>
          <w:szCs w:val="24"/>
          <w:lang w:val="ru-RU"/>
        </w:rPr>
      </w:pPr>
      <w:r w:rsidRPr="000967DB">
        <w:rPr>
          <w:rFonts w:ascii="GHEA Grapalat" w:hAnsi="GHEA Grapalat"/>
          <w:sz w:val="18"/>
          <w:szCs w:val="24"/>
          <w:lang w:val="ru-RU"/>
        </w:rPr>
        <w:t>կատարել անհրաժեշտ գրառումներ, որոնք անհրաժեշտ են պայմանագրի ընթացքի վերահսկման համար (ընդգրկելով կատարված աշխատանքների հավաստագրերը և այլ անհրաժեշտ փաստաթղթեր),</w:t>
      </w:r>
    </w:p>
    <w:p w:rsidR="000967DB" w:rsidRPr="000967DB" w:rsidRDefault="000967DB" w:rsidP="000967DB">
      <w:pPr>
        <w:pStyle w:val="BodyText2"/>
        <w:numPr>
          <w:ilvl w:val="0"/>
          <w:numId w:val="29"/>
        </w:numPr>
        <w:tabs>
          <w:tab w:val="clear" w:pos="720"/>
        </w:tabs>
        <w:overflowPunct w:val="0"/>
        <w:autoSpaceDE w:val="0"/>
        <w:autoSpaceDN w:val="0"/>
        <w:adjustRightInd w:val="0"/>
        <w:spacing w:line="240" w:lineRule="auto"/>
        <w:jc w:val="both"/>
        <w:rPr>
          <w:rFonts w:ascii="GHEA Grapalat" w:hAnsi="GHEA Grapalat"/>
          <w:sz w:val="18"/>
          <w:szCs w:val="24"/>
          <w:lang w:val="ru-RU"/>
        </w:rPr>
      </w:pPr>
      <w:r w:rsidRPr="000967DB">
        <w:rPr>
          <w:rFonts w:ascii="GHEA Grapalat" w:hAnsi="GHEA Grapalat"/>
          <w:sz w:val="18"/>
          <w:szCs w:val="24"/>
          <w:lang w:val="ru-RU"/>
        </w:rPr>
        <w:t>ստուգել և անհրաժեշտության դեպքում կատարել փոփոխություններ Կապալառուի կողմից նախապատրաստված բանվորական նախագծերի մեջ,</w:t>
      </w:r>
    </w:p>
    <w:p w:rsidR="000967DB" w:rsidRPr="000967DB" w:rsidRDefault="000967DB" w:rsidP="000967DB">
      <w:pPr>
        <w:pStyle w:val="BodyText2"/>
        <w:numPr>
          <w:ilvl w:val="0"/>
          <w:numId w:val="29"/>
        </w:numPr>
        <w:tabs>
          <w:tab w:val="clear" w:pos="720"/>
        </w:tabs>
        <w:overflowPunct w:val="0"/>
        <w:autoSpaceDE w:val="0"/>
        <w:autoSpaceDN w:val="0"/>
        <w:adjustRightInd w:val="0"/>
        <w:spacing w:line="240" w:lineRule="auto"/>
        <w:jc w:val="both"/>
        <w:rPr>
          <w:rFonts w:ascii="GHEA Grapalat" w:hAnsi="GHEA Grapalat"/>
          <w:sz w:val="18"/>
          <w:szCs w:val="24"/>
          <w:lang w:val="ru-RU"/>
        </w:rPr>
      </w:pPr>
      <w:r w:rsidRPr="000967DB">
        <w:rPr>
          <w:rFonts w:ascii="GHEA Grapalat" w:hAnsi="GHEA Grapalat"/>
          <w:sz w:val="18"/>
          <w:szCs w:val="24"/>
          <w:lang w:val="ru-RU"/>
        </w:rPr>
        <w:t>կատարել աշխատանքների ծավալների չափագրումներ և մասնակցել կատարողական փաստաթղթերի կազմմանը և հաստատմանը,</w:t>
      </w:r>
    </w:p>
    <w:p w:rsidR="000967DB" w:rsidRPr="000967DB" w:rsidRDefault="000967DB" w:rsidP="000967DB">
      <w:pPr>
        <w:pStyle w:val="BodyText2"/>
        <w:numPr>
          <w:ilvl w:val="0"/>
          <w:numId w:val="29"/>
        </w:numPr>
        <w:tabs>
          <w:tab w:val="clear" w:pos="720"/>
        </w:tabs>
        <w:overflowPunct w:val="0"/>
        <w:autoSpaceDE w:val="0"/>
        <w:autoSpaceDN w:val="0"/>
        <w:adjustRightInd w:val="0"/>
        <w:spacing w:line="240" w:lineRule="auto"/>
        <w:jc w:val="both"/>
        <w:rPr>
          <w:rFonts w:ascii="GHEA Grapalat" w:hAnsi="GHEA Grapalat"/>
          <w:sz w:val="18"/>
          <w:szCs w:val="24"/>
          <w:lang w:val="ru-RU"/>
        </w:rPr>
      </w:pPr>
      <w:r w:rsidRPr="000967DB">
        <w:rPr>
          <w:rFonts w:ascii="GHEA Grapalat" w:hAnsi="GHEA Grapalat"/>
          <w:sz w:val="18"/>
          <w:szCs w:val="24"/>
          <w:lang w:val="ru-RU"/>
        </w:rPr>
        <w:lastRenderedPageBreak/>
        <w:t>շինարարության ավարտից հետո 5 աշխատանքային օրվա ընթացքում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rsidR="000967DB" w:rsidRPr="000967DB" w:rsidRDefault="000967DB" w:rsidP="000967DB">
      <w:pPr>
        <w:rPr>
          <w:rFonts w:ascii="GHEA Grapalat" w:hAnsi="GHEA Grapalat"/>
          <w:sz w:val="18"/>
          <w:lang w:val="ru-RU"/>
        </w:rPr>
      </w:pPr>
      <w:r w:rsidRPr="000967DB">
        <w:rPr>
          <w:rFonts w:ascii="GHEA Grapalat" w:hAnsi="GHEA Grapalat"/>
          <w:sz w:val="18"/>
          <w:lang w:val="ru-RU"/>
        </w:rPr>
        <w:t>Շինարարության ողջ ընթացքում  ապահովել տեխ. հսկիչի մշտական ներկայացումը օբյեկտում։</w:t>
      </w:r>
    </w:p>
    <w:p w:rsidR="00631539" w:rsidRPr="00454364" w:rsidRDefault="000967DB" w:rsidP="000967DB">
      <w:pPr>
        <w:jc w:val="both"/>
        <w:rPr>
          <w:rFonts w:ascii="GHEA Grapalat" w:hAnsi="GHEA Grapalat"/>
          <w:sz w:val="20"/>
          <w:lang w:val="ru-RU"/>
        </w:rPr>
      </w:pPr>
      <w:r w:rsidRPr="000967DB">
        <w:rPr>
          <w:rFonts w:ascii="GHEA Grapalat" w:hAnsi="GHEA Grapalat"/>
          <w:sz w:val="18"/>
          <w:lang w:val="ru-RU"/>
        </w:rPr>
        <w:t>Կատարողական ակտի կազմման աշխատանքներին մասնակցության ապահովում։</w:t>
      </w:r>
    </w:p>
    <w:p w:rsidR="00631539" w:rsidRPr="006B1E88" w:rsidRDefault="00631539" w:rsidP="00631539">
      <w:pPr>
        <w:jc w:val="both"/>
        <w:rPr>
          <w:rFonts w:ascii="GHEA Grapalat" w:hAnsi="GHEA Grapalat"/>
          <w:sz w:val="20"/>
          <w:lang w:val="ru-RU"/>
        </w:rPr>
      </w:pPr>
    </w:p>
    <w:p w:rsidR="00631539" w:rsidRPr="006B1E88" w:rsidRDefault="00631539" w:rsidP="00631539">
      <w:pPr>
        <w:jc w:val="both"/>
        <w:rPr>
          <w:rFonts w:ascii="GHEA Grapalat" w:hAnsi="GHEA Grapalat"/>
          <w:sz w:val="20"/>
          <w:lang w:val="ru-RU"/>
        </w:rPr>
      </w:pPr>
    </w:p>
    <w:p w:rsidR="00631539" w:rsidRPr="006B1E88" w:rsidRDefault="00631539" w:rsidP="00631539">
      <w:pPr>
        <w:jc w:val="center"/>
        <w:rPr>
          <w:rFonts w:ascii="GHEA Grapalat" w:hAnsi="GHEA Grapalat"/>
          <w:sz w:val="20"/>
          <w:lang w:val="ru-RU"/>
        </w:rPr>
      </w:pPr>
    </w:p>
    <w:tbl>
      <w:tblPr>
        <w:tblW w:w="9639" w:type="dxa"/>
        <w:jc w:val="center"/>
        <w:tblInd w:w="409" w:type="dxa"/>
        <w:tblLayout w:type="fixed"/>
        <w:tblLook w:val="0000" w:firstRow="0" w:lastRow="0" w:firstColumn="0" w:lastColumn="0" w:noHBand="0" w:noVBand="0"/>
      </w:tblPr>
      <w:tblGrid>
        <w:gridCol w:w="4536"/>
        <w:gridCol w:w="760"/>
        <w:gridCol w:w="4343"/>
      </w:tblGrid>
      <w:tr w:rsidR="00631539" w:rsidRPr="00712340" w:rsidTr="00016C3E">
        <w:trPr>
          <w:jc w:val="center"/>
        </w:trPr>
        <w:tc>
          <w:tcPr>
            <w:tcW w:w="4536" w:type="dxa"/>
          </w:tcPr>
          <w:p w:rsidR="00631539" w:rsidRPr="00712340" w:rsidRDefault="00631539" w:rsidP="00016C3E">
            <w:pPr>
              <w:spacing w:line="360" w:lineRule="auto"/>
              <w:jc w:val="center"/>
              <w:rPr>
                <w:rFonts w:ascii="GHEA Grapalat" w:hAnsi="GHEA Grapalat" w:cs="Sylfaen"/>
                <w:b/>
                <w:bCs/>
                <w:lang w:val="nb-NO"/>
              </w:rPr>
            </w:pPr>
            <w:r w:rsidRPr="00712340">
              <w:rPr>
                <w:rFonts w:ascii="GHEA Grapalat" w:hAnsi="GHEA Grapalat" w:cs="Sylfaen"/>
                <w:b/>
                <w:bCs/>
                <w:lang w:val="nb-NO"/>
              </w:rPr>
              <w:t>ՊԱՏՎԻՐԱՏՈՒ</w:t>
            </w:r>
          </w:p>
          <w:p w:rsidR="00631539" w:rsidRPr="00712340" w:rsidRDefault="00631539" w:rsidP="00016C3E">
            <w:pPr>
              <w:rPr>
                <w:rFonts w:ascii="GHEA Grapalat" w:hAnsi="GHEA Grapalat"/>
                <w:sz w:val="22"/>
                <w:szCs w:val="22"/>
                <w:lang w:val="ru-RU"/>
              </w:rPr>
            </w:pPr>
          </w:p>
          <w:p w:rsidR="00631539" w:rsidRPr="00712340" w:rsidRDefault="00631539" w:rsidP="00016C3E">
            <w:pPr>
              <w:rPr>
                <w:rFonts w:ascii="GHEA Grapalat" w:hAnsi="GHEA Grapalat"/>
                <w:sz w:val="22"/>
                <w:szCs w:val="22"/>
                <w:lang w:val="ru-RU"/>
              </w:rPr>
            </w:pPr>
          </w:p>
          <w:p w:rsidR="00631539" w:rsidRPr="00712340" w:rsidRDefault="00631539" w:rsidP="00016C3E">
            <w:pPr>
              <w:rPr>
                <w:rFonts w:ascii="GHEA Grapalat" w:hAnsi="GHEA Grapalat"/>
                <w:sz w:val="22"/>
                <w:szCs w:val="22"/>
                <w:lang w:val="ru-RU"/>
              </w:rPr>
            </w:pPr>
          </w:p>
          <w:p w:rsidR="00631539" w:rsidRPr="00712340" w:rsidRDefault="00631539" w:rsidP="00016C3E">
            <w:pPr>
              <w:rPr>
                <w:rFonts w:ascii="GHEA Grapalat" w:hAnsi="GHEA Grapalat"/>
                <w:sz w:val="22"/>
                <w:szCs w:val="22"/>
                <w:lang w:val="ru-RU"/>
              </w:rPr>
            </w:pPr>
          </w:p>
          <w:p w:rsidR="00631539" w:rsidRPr="00712340" w:rsidRDefault="00631539" w:rsidP="00016C3E">
            <w:pPr>
              <w:rPr>
                <w:rFonts w:ascii="GHEA Grapalat" w:hAnsi="GHEA Grapalat"/>
                <w:lang w:val="ru-RU"/>
              </w:rPr>
            </w:pPr>
          </w:p>
          <w:p w:rsidR="00631539" w:rsidRPr="00712340" w:rsidRDefault="00631539" w:rsidP="00016C3E">
            <w:pPr>
              <w:jc w:val="center"/>
              <w:rPr>
                <w:rFonts w:ascii="GHEA Grapalat" w:hAnsi="GHEA Grapalat"/>
                <w:lang w:val="ru-RU"/>
              </w:rPr>
            </w:pPr>
            <w:r w:rsidRPr="00712340">
              <w:rPr>
                <w:rFonts w:ascii="GHEA Grapalat" w:hAnsi="GHEA Grapalat"/>
                <w:lang w:val="ru-RU"/>
              </w:rPr>
              <w:t>---------------------------------</w:t>
            </w:r>
          </w:p>
          <w:p w:rsidR="00631539" w:rsidRPr="00712340" w:rsidRDefault="00631539" w:rsidP="00016C3E">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631539" w:rsidRPr="00712340" w:rsidRDefault="00631539" w:rsidP="00016C3E">
            <w:pPr>
              <w:jc w:val="center"/>
              <w:rPr>
                <w:rFonts w:ascii="GHEA Grapalat" w:hAnsi="GHEA Grapalat"/>
                <w:sz w:val="18"/>
                <w:szCs w:val="18"/>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c>
          <w:tcPr>
            <w:tcW w:w="760" w:type="dxa"/>
          </w:tcPr>
          <w:p w:rsidR="00631539" w:rsidRPr="00712340" w:rsidRDefault="00631539" w:rsidP="00016C3E">
            <w:pPr>
              <w:spacing w:line="360" w:lineRule="auto"/>
              <w:jc w:val="center"/>
              <w:rPr>
                <w:rFonts w:ascii="GHEA Grapalat" w:hAnsi="GHEA Grapalat"/>
                <w:lang w:val="ru-RU"/>
              </w:rPr>
            </w:pPr>
          </w:p>
        </w:tc>
        <w:tc>
          <w:tcPr>
            <w:tcW w:w="4343" w:type="dxa"/>
          </w:tcPr>
          <w:p w:rsidR="00631539" w:rsidRPr="00712340" w:rsidRDefault="00631539" w:rsidP="00016C3E">
            <w:pPr>
              <w:spacing w:line="360" w:lineRule="auto"/>
              <w:jc w:val="center"/>
              <w:rPr>
                <w:rFonts w:ascii="GHEA Grapalat" w:hAnsi="GHEA Grapalat" w:cs="Sylfaen"/>
                <w:b/>
                <w:bCs/>
                <w:lang w:val="ru-RU"/>
              </w:rPr>
            </w:pPr>
            <w:r w:rsidRPr="00712340">
              <w:rPr>
                <w:rFonts w:ascii="GHEA Grapalat" w:hAnsi="GHEA Grapalat" w:cs="Sylfaen"/>
                <w:b/>
                <w:bCs/>
                <w:lang w:val="pt-BR"/>
              </w:rPr>
              <w:t>ԿԱՏԱՐՈՂ</w:t>
            </w:r>
          </w:p>
          <w:p w:rsidR="00631539" w:rsidRPr="00712340" w:rsidRDefault="00631539" w:rsidP="00016C3E">
            <w:pPr>
              <w:jc w:val="center"/>
              <w:rPr>
                <w:rFonts w:ascii="GHEA Grapalat" w:hAnsi="GHEA Grapalat"/>
                <w:lang w:val="ru-RU"/>
              </w:rPr>
            </w:pPr>
          </w:p>
          <w:p w:rsidR="00631539" w:rsidRPr="00712340" w:rsidRDefault="00631539" w:rsidP="00016C3E">
            <w:pPr>
              <w:jc w:val="center"/>
              <w:rPr>
                <w:rFonts w:ascii="GHEA Grapalat" w:hAnsi="GHEA Grapalat"/>
                <w:lang w:val="ru-RU"/>
              </w:rPr>
            </w:pPr>
          </w:p>
          <w:p w:rsidR="00631539" w:rsidRPr="00712340" w:rsidRDefault="00631539" w:rsidP="00016C3E">
            <w:pPr>
              <w:jc w:val="center"/>
              <w:rPr>
                <w:rFonts w:ascii="GHEA Grapalat" w:hAnsi="GHEA Grapalat"/>
                <w:lang w:val="ru-RU"/>
              </w:rPr>
            </w:pPr>
          </w:p>
          <w:p w:rsidR="00631539" w:rsidRPr="00712340" w:rsidRDefault="00631539" w:rsidP="00016C3E">
            <w:pPr>
              <w:jc w:val="center"/>
              <w:rPr>
                <w:rFonts w:ascii="GHEA Grapalat" w:hAnsi="GHEA Grapalat"/>
              </w:rPr>
            </w:pPr>
          </w:p>
          <w:p w:rsidR="00631539" w:rsidRPr="00712340" w:rsidRDefault="00631539" w:rsidP="00016C3E">
            <w:pPr>
              <w:jc w:val="center"/>
              <w:rPr>
                <w:rFonts w:ascii="GHEA Grapalat" w:hAnsi="GHEA Grapalat"/>
              </w:rPr>
            </w:pPr>
          </w:p>
          <w:p w:rsidR="00631539" w:rsidRPr="00712340" w:rsidRDefault="00631539" w:rsidP="00016C3E">
            <w:pPr>
              <w:jc w:val="center"/>
              <w:rPr>
                <w:rFonts w:ascii="GHEA Grapalat" w:hAnsi="GHEA Grapalat"/>
                <w:lang w:val="ru-RU"/>
              </w:rPr>
            </w:pPr>
            <w:r w:rsidRPr="00712340">
              <w:rPr>
                <w:rFonts w:ascii="GHEA Grapalat" w:hAnsi="GHEA Grapalat"/>
                <w:lang w:val="ru-RU"/>
              </w:rPr>
              <w:t>---------------------------------</w:t>
            </w:r>
          </w:p>
          <w:p w:rsidR="00631539" w:rsidRPr="00712340" w:rsidRDefault="00631539" w:rsidP="00016C3E">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631539" w:rsidRPr="00712340" w:rsidRDefault="00631539" w:rsidP="00016C3E">
            <w:pPr>
              <w:jc w:val="center"/>
              <w:rPr>
                <w:rFonts w:ascii="GHEA Grapalat" w:hAnsi="GHEA Grapalat"/>
                <w:sz w:val="22"/>
                <w:szCs w:val="22"/>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bl>
    <w:p w:rsidR="00631539" w:rsidRPr="00712340" w:rsidRDefault="00631539" w:rsidP="00631539">
      <w:pPr>
        <w:jc w:val="center"/>
        <w:rPr>
          <w:rFonts w:ascii="GHEA Grapalat" w:hAnsi="GHEA Grapalat"/>
          <w:sz w:val="20"/>
        </w:rPr>
      </w:pPr>
      <w:r w:rsidRPr="00712340">
        <w:rPr>
          <w:rFonts w:ascii="GHEA Grapalat" w:hAnsi="GHEA Grapalat"/>
          <w:sz w:val="20"/>
        </w:rPr>
        <w:br w:type="page"/>
      </w:r>
    </w:p>
    <w:p w:rsidR="00631539" w:rsidRPr="00712340" w:rsidRDefault="00631539" w:rsidP="00631539">
      <w:pPr>
        <w:jc w:val="right"/>
        <w:rPr>
          <w:rFonts w:ascii="GHEA Grapalat" w:hAnsi="GHEA Grapalat"/>
          <w:sz w:val="20"/>
        </w:rPr>
      </w:pPr>
    </w:p>
    <w:p w:rsidR="00631539" w:rsidRPr="00712340" w:rsidRDefault="00631539" w:rsidP="00631539">
      <w:pPr>
        <w:jc w:val="right"/>
        <w:rPr>
          <w:rFonts w:ascii="GHEA Grapalat" w:hAnsi="GHEA Grapalat"/>
          <w:i/>
          <w:sz w:val="18"/>
          <w:lang w:val="hy-AM"/>
        </w:rPr>
      </w:pPr>
      <w:r w:rsidRPr="00712340">
        <w:rPr>
          <w:rFonts w:ascii="GHEA Grapalat" w:hAnsi="GHEA Grapalat"/>
          <w:i/>
          <w:sz w:val="18"/>
          <w:lang w:val="hy-AM"/>
        </w:rPr>
        <w:t>Հավելված N 2</w:t>
      </w:r>
    </w:p>
    <w:p w:rsidR="00631539" w:rsidRPr="00712340" w:rsidRDefault="00631539" w:rsidP="00631539">
      <w:pPr>
        <w:jc w:val="right"/>
        <w:rPr>
          <w:rFonts w:ascii="GHEA Grapalat" w:hAnsi="GHEA Grapalat"/>
          <w:i/>
          <w:sz w:val="18"/>
          <w:lang w:val="hy-AM"/>
        </w:rPr>
      </w:pPr>
      <w:r w:rsidRPr="00712340">
        <w:rPr>
          <w:rFonts w:ascii="GHEA Grapalat" w:hAnsi="GHEA Grapalat"/>
          <w:i/>
          <w:sz w:val="18"/>
          <w:lang w:val="hy-AM"/>
        </w:rPr>
        <w:t xml:space="preserve">«         »              20  թ. կնքված </w:t>
      </w:r>
    </w:p>
    <w:p w:rsidR="00631539" w:rsidRPr="00712340" w:rsidRDefault="00631539" w:rsidP="00631539">
      <w:pPr>
        <w:jc w:val="right"/>
        <w:rPr>
          <w:rFonts w:ascii="GHEA Grapalat" w:hAnsi="GHEA Grapalat"/>
          <w:i/>
          <w:sz w:val="18"/>
          <w:lang w:val="hy-AM"/>
        </w:rPr>
      </w:pPr>
      <w:r w:rsidRPr="00712340">
        <w:rPr>
          <w:rFonts w:ascii="GHEA Grapalat" w:hAnsi="GHEA Grapalat"/>
          <w:i/>
          <w:sz w:val="18"/>
          <w:lang w:val="hy-AM"/>
        </w:rPr>
        <w:t xml:space="preserve">                      ծածկագրով պայմանագրի</w:t>
      </w:r>
    </w:p>
    <w:p w:rsidR="00631539" w:rsidRPr="00712340" w:rsidRDefault="00631539" w:rsidP="00631539">
      <w:pPr>
        <w:tabs>
          <w:tab w:val="left" w:pos="9540"/>
        </w:tabs>
        <w:rPr>
          <w:rFonts w:ascii="GHEA Grapalat" w:hAnsi="GHEA Grapalat"/>
          <w:sz w:val="20"/>
        </w:rPr>
      </w:pPr>
    </w:p>
    <w:p w:rsidR="00631539" w:rsidRPr="00712340" w:rsidRDefault="00631539" w:rsidP="00631539">
      <w:pPr>
        <w:tabs>
          <w:tab w:val="left" w:pos="9540"/>
        </w:tabs>
        <w:rPr>
          <w:rFonts w:ascii="GHEA Grapalat" w:hAnsi="GHEA Grapalat"/>
          <w:sz w:val="20"/>
        </w:rPr>
      </w:pPr>
    </w:p>
    <w:p w:rsidR="00631539" w:rsidRPr="00712340" w:rsidRDefault="00631539" w:rsidP="00631539">
      <w:pPr>
        <w:jc w:val="center"/>
        <w:rPr>
          <w:rFonts w:ascii="GHEA Grapalat" w:hAnsi="GHEA Grapalat"/>
          <w:sz w:val="20"/>
        </w:rPr>
      </w:pP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sz w:val="20"/>
        </w:rPr>
        <w:t>ՎՃԱՐՄԱՆ ԺԱՄԱՆԱԿԱՑՈՒՅՑ*</w:t>
      </w:r>
    </w:p>
    <w:p w:rsidR="00631539" w:rsidRPr="00712340" w:rsidRDefault="00631539" w:rsidP="00631539">
      <w:pPr>
        <w:jc w:val="right"/>
        <w:rPr>
          <w:rFonts w:ascii="GHEA Grapalat" w:hAnsi="GHEA Grapalat"/>
          <w:sz w:val="20"/>
        </w:rPr>
      </w:pPr>
      <w:r w:rsidRPr="00712340">
        <w:rPr>
          <w:rFonts w:ascii="GHEA Grapalat" w:hAnsi="GHEA Grapalat"/>
          <w:sz w:val="20"/>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08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243"/>
        <w:gridCol w:w="1414"/>
        <w:gridCol w:w="464"/>
        <w:gridCol w:w="464"/>
        <w:gridCol w:w="464"/>
        <w:gridCol w:w="464"/>
        <w:gridCol w:w="464"/>
        <w:gridCol w:w="464"/>
        <w:gridCol w:w="464"/>
        <w:gridCol w:w="464"/>
        <w:gridCol w:w="464"/>
        <w:gridCol w:w="464"/>
        <w:gridCol w:w="464"/>
        <w:gridCol w:w="544"/>
        <w:gridCol w:w="1096"/>
      </w:tblGrid>
      <w:tr w:rsidR="00631539" w:rsidRPr="00712340" w:rsidTr="00A6367E">
        <w:tc>
          <w:tcPr>
            <w:tcW w:w="10852" w:type="dxa"/>
            <w:gridSpan w:val="16"/>
          </w:tcPr>
          <w:p w:rsidR="00631539" w:rsidRPr="00712340" w:rsidRDefault="00631539" w:rsidP="00016C3E">
            <w:pPr>
              <w:jc w:val="center"/>
              <w:rPr>
                <w:rFonts w:ascii="GHEA Grapalat" w:hAnsi="GHEA Grapalat"/>
                <w:sz w:val="18"/>
                <w:lang w:val="es-ES"/>
              </w:rPr>
            </w:pPr>
            <w:r w:rsidRPr="00712340">
              <w:rPr>
                <w:rFonts w:ascii="GHEA Grapalat" w:hAnsi="GHEA Grapalat"/>
                <w:sz w:val="18"/>
                <w:lang w:val="es-ES"/>
              </w:rPr>
              <w:t>Ծառայության</w:t>
            </w:r>
          </w:p>
        </w:tc>
      </w:tr>
      <w:tr w:rsidR="00631539" w:rsidRPr="006B1E88" w:rsidTr="00A6367E">
        <w:tc>
          <w:tcPr>
            <w:tcW w:w="1451" w:type="dxa"/>
            <w:vAlign w:val="center"/>
          </w:tcPr>
          <w:p w:rsidR="00631539" w:rsidRPr="00712340" w:rsidRDefault="00631539" w:rsidP="00016C3E">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1243" w:type="dxa"/>
            <w:vAlign w:val="center"/>
          </w:tcPr>
          <w:p w:rsidR="00631539" w:rsidRPr="00712340" w:rsidRDefault="00631539" w:rsidP="00016C3E">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1414" w:type="dxa"/>
            <w:vAlign w:val="center"/>
          </w:tcPr>
          <w:p w:rsidR="00631539" w:rsidRPr="00712340" w:rsidRDefault="00631539" w:rsidP="00016C3E">
            <w:pPr>
              <w:jc w:val="center"/>
              <w:rPr>
                <w:rFonts w:ascii="GHEA Grapalat" w:hAnsi="GHEA Grapalat"/>
                <w:sz w:val="18"/>
                <w:lang w:val="es-ES"/>
              </w:rPr>
            </w:pPr>
            <w:r w:rsidRPr="00712340">
              <w:rPr>
                <w:rFonts w:ascii="GHEA Grapalat" w:hAnsi="GHEA Grapalat"/>
                <w:sz w:val="18"/>
              </w:rPr>
              <w:t>անվանումը</w:t>
            </w:r>
          </w:p>
        </w:tc>
        <w:tc>
          <w:tcPr>
            <w:tcW w:w="6744" w:type="dxa"/>
            <w:gridSpan w:val="13"/>
            <w:vAlign w:val="center"/>
          </w:tcPr>
          <w:p w:rsidR="00631539" w:rsidRPr="00712340" w:rsidRDefault="00631539" w:rsidP="000508DE">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sidR="00454364" w:rsidRPr="00454364">
              <w:rPr>
                <w:rFonts w:ascii="GHEA Grapalat" w:hAnsi="GHEA Grapalat"/>
                <w:sz w:val="18"/>
                <w:lang w:val="es-ES"/>
              </w:rPr>
              <w:t>19</w:t>
            </w:r>
            <w:r w:rsidRPr="00712340">
              <w:rPr>
                <w:rFonts w:ascii="GHEA Grapalat" w:hAnsi="GHEA Grapalat"/>
                <w:sz w:val="18"/>
                <w:lang w:val="es-ES"/>
              </w:rPr>
              <w:t>թ-ին` ըստ ամիսների, այդ թվում**</w:t>
            </w:r>
          </w:p>
        </w:tc>
      </w:tr>
      <w:tr w:rsidR="00631539" w:rsidRPr="00712340" w:rsidTr="00A6367E">
        <w:trPr>
          <w:trHeight w:val="1538"/>
        </w:trPr>
        <w:tc>
          <w:tcPr>
            <w:tcW w:w="1451" w:type="dxa"/>
          </w:tcPr>
          <w:p w:rsidR="00631539" w:rsidRPr="00712340" w:rsidRDefault="00631539" w:rsidP="00016C3E">
            <w:pPr>
              <w:jc w:val="center"/>
              <w:rPr>
                <w:rFonts w:ascii="GHEA Grapalat" w:hAnsi="GHEA Grapalat"/>
                <w:sz w:val="20"/>
                <w:lang w:val="es-ES"/>
              </w:rPr>
            </w:pPr>
          </w:p>
        </w:tc>
        <w:tc>
          <w:tcPr>
            <w:tcW w:w="1243" w:type="dxa"/>
          </w:tcPr>
          <w:p w:rsidR="00631539" w:rsidRPr="00712340" w:rsidRDefault="00631539" w:rsidP="00016C3E">
            <w:pPr>
              <w:jc w:val="center"/>
              <w:rPr>
                <w:rFonts w:ascii="GHEA Grapalat" w:hAnsi="GHEA Grapalat"/>
                <w:sz w:val="20"/>
                <w:lang w:val="es-ES"/>
              </w:rPr>
            </w:pPr>
          </w:p>
        </w:tc>
        <w:tc>
          <w:tcPr>
            <w:tcW w:w="1414" w:type="dxa"/>
          </w:tcPr>
          <w:p w:rsidR="00631539" w:rsidRPr="00712340" w:rsidRDefault="00631539" w:rsidP="00016C3E">
            <w:pPr>
              <w:jc w:val="center"/>
              <w:rPr>
                <w:rFonts w:ascii="GHEA Grapalat" w:hAnsi="GHEA Grapalat"/>
                <w:sz w:val="20"/>
                <w:lang w:val="es-ES"/>
              </w:rPr>
            </w:pPr>
          </w:p>
        </w:tc>
        <w:tc>
          <w:tcPr>
            <w:tcW w:w="46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հունվար</w:t>
            </w:r>
          </w:p>
        </w:tc>
        <w:tc>
          <w:tcPr>
            <w:tcW w:w="464" w:type="dxa"/>
            <w:textDirection w:val="btLr"/>
            <w:vAlign w:val="center"/>
          </w:tcPr>
          <w:p w:rsidR="00631539" w:rsidRPr="00712340" w:rsidRDefault="00631539" w:rsidP="00016C3E">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փետրվար</w:t>
            </w:r>
          </w:p>
        </w:tc>
        <w:tc>
          <w:tcPr>
            <w:tcW w:w="46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cs="Sylfaen"/>
                <w:sz w:val="18"/>
                <w:szCs w:val="22"/>
                <w:lang w:val="pt-BR"/>
              </w:rPr>
              <w:t>մարտ</w:t>
            </w:r>
          </w:p>
        </w:tc>
        <w:tc>
          <w:tcPr>
            <w:tcW w:w="464" w:type="dxa"/>
            <w:textDirection w:val="btLr"/>
            <w:vAlign w:val="center"/>
          </w:tcPr>
          <w:p w:rsidR="00631539" w:rsidRPr="00712340" w:rsidRDefault="00631539" w:rsidP="00016C3E">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ապրիլ</w:t>
            </w:r>
          </w:p>
        </w:tc>
        <w:tc>
          <w:tcPr>
            <w:tcW w:w="46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cs="Sylfaen"/>
                <w:sz w:val="18"/>
                <w:szCs w:val="22"/>
                <w:lang w:val="pt-BR"/>
              </w:rPr>
              <w:t>մայիս</w:t>
            </w:r>
          </w:p>
        </w:tc>
        <w:tc>
          <w:tcPr>
            <w:tcW w:w="46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հունիս</w:t>
            </w:r>
          </w:p>
        </w:tc>
        <w:tc>
          <w:tcPr>
            <w:tcW w:w="46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հուլիս</w:t>
            </w:r>
            <w:r w:rsidRPr="00712340">
              <w:rPr>
                <w:rFonts w:ascii="GHEA Grapalat" w:hAnsi="GHEA Grapalat" w:cs="Times Armenian"/>
                <w:sz w:val="18"/>
                <w:szCs w:val="22"/>
                <w:lang w:val="pt-BR"/>
              </w:rPr>
              <w:t xml:space="preserve"> </w:t>
            </w:r>
          </w:p>
        </w:tc>
        <w:tc>
          <w:tcPr>
            <w:tcW w:w="46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cs="Sylfaen"/>
                <w:sz w:val="18"/>
                <w:szCs w:val="22"/>
                <w:lang w:val="pt-BR"/>
              </w:rPr>
              <w:t>օգոստոս</w:t>
            </w:r>
          </w:p>
        </w:tc>
        <w:tc>
          <w:tcPr>
            <w:tcW w:w="46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cs="Sylfaen"/>
                <w:sz w:val="18"/>
                <w:szCs w:val="22"/>
                <w:lang w:val="pt-BR"/>
              </w:rPr>
              <w:t>սեպտեմբեր</w:t>
            </w:r>
            <w:r w:rsidRPr="00712340">
              <w:rPr>
                <w:rFonts w:ascii="GHEA Grapalat" w:hAnsi="GHEA Grapalat" w:cs="Times Armenian"/>
                <w:sz w:val="18"/>
                <w:szCs w:val="22"/>
                <w:lang w:val="pt-BR"/>
              </w:rPr>
              <w:t xml:space="preserve"> </w:t>
            </w:r>
          </w:p>
        </w:tc>
        <w:tc>
          <w:tcPr>
            <w:tcW w:w="46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cs="Sylfaen"/>
                <w:sz w:val="18"/>
                <w:szCs w:val="22"/>
                <w:lang w:val="pt-BR"/>
              </w:rPr>
              <w:t>հոկտեմբեր</w:t>
            </w:r>
          </w:p>
        </w:tc>
        <w:tc>
          <w:tcPr>
            <w:tcW w:w="46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sz w:val="18"/>
              </w:rPr>
              <w:t xml:space="preserve"> </w:t>
            </w:r>
            <w:r w:rsidRPr="00712340">
              <w:rPr>
                <w:rFonts w:ascii="GHEA Grapalat" w:hAnsi="GHEA Grapalat" w:cs="Sylfaen"/>
                <w:sz w:val="18"/>
                <w:szCs w:val="22"/>
                <w:lang w:val="pt-BR"/>
              </w:rPr>
              <w:t>նոյեմբեր</w:t>
            </w:r>
          </w:p>
        </w:tc>
        <w:tc>
          <w:tcPr>
            <w:tcW w:w="544" w:type="dxa"/>
            <w:textDirection w:val="btLr"/>
            <w:vAlign w:val="center"/>
          </w:tcPr>
          <w:p w:rsidR="00631539" w:rsidRPr="00712340" w:rsidRDefault="00631539" w:rsidP="00016C3E">
            <w:pPr>
              <w:ind w:left="113" w:right="-7"/>
              <w:jc w:val="center"/>
              <w:rPr>
                <w:rFonts w:ascii="GHEA Grapalat" w:hAnsi="GHEA Grapalat"/>
                <w:sz w:val="18"/>
                <w:szCs w:val="22"/>
                <w:lang w:val="pt-BR"/>
              </w:rPr>
            </w:pPr>
            <w:r w:rsidRPr="00712340">
              <w:rPr>
                <w:rFonts w:ascii="GHEA Grapalat" w:hAnsi="GHEA Grapalat" w:cs="Sylfaen"/>
                <w:sz w:val="18"/>
                <w:szCs w:val="22"/>
                <w:lang w:val="pt-BR"/>
              </w:rPr>
              <w:t>դեկտեմբեր</w:t>
            </w:r>
          </w:p>
        </w:tc>
        <w:tc>
          <w:tcPr>
            <w:tcW w:w="1096" w:type="dxa"/>
            <w:vAlign w:val="center"/>
          </w:tcPr>
          <w:p w:rsidR="00631539" w:rsidRPr="00712340" w:rsidRDefault="00631539" w:rsidP="00016C3E">
            <w:pPr>
              <w:ind w:right="-1"/>
              <w:jc w:val="center"/>
              <w:rPr>
                <w:rFonts w:ascii="GHEA Grapalat" w:hAnsi="GHEA Grapalat"/>
                <w:sz w:val="18"/>
                <w:szCs w:val="22"/>
                <w:lang w:val="pt-BR"/>
              </w:rPr>
            </w:pPr>
            <w:r w:rsidRPr="00712340">
              <w:rPr>
                <w:rFonts w:ascii="GHEA Grapalat" w:hAnsi="GHEA Grapalat" w:cs="Sylfaen"/>
                <w:sz w:val="18"/>
                <w:szCs w:val="22"/>
                <w:lang w:val="pt-BR"/>
              </w:rPr>
              <w:t>Ընդամենը</w:t>
            </w:r>
          </w:p>
          <w:p w:rsidR="00631539" w:rsidRPr="00712340" w:rsidRDefault="00631539" w:rsidP="00016C3E">
            <w:pPr>
              <w:jc w:val="center"/>
              <w:rPr>
                <w:rFonts w:ascii="GHEA Grapalat" w:hAnsi="GHEA Grapalat"/>
                <w:sz w:val="18"/>
                <w:lang w:val="es-ES"/>
              </w:rPr>
            </w:pPr>
          </w:p>
        </w:tc>
      </w:tr>
      <w:tr w:rsidR="00016C3E" w:rsidRPr="00712340" w:rsidTr="00016C3E">
        <w:trPr>
          <w:trHeight w:val="1538"/>
        </w:trPr>
        <w:tc>
          <w:tcPr>
            <w:tcW w:w="1451" w:type="dxa"/>
            <w:vAlign w:val="center"/>
          </w:tcPr>
          <w:p w:rsidR="00016C3E" w:rsidRPr="00016C3E" w:rsidRDefault="00016C3E" w:rsidP="00016C3E">
            <w:pPr>
              <w:jc w:val="center"/>
              <w:rPr>
                <w:rFonts w:ascii="GHEA Grapalat" w:hAnsi="GHEA Grapalat"/>
                <w:sz w:val="18"/>
                <w:lang w:val="ru-RU"/>
              </w:rPr>
            </w:pPr>
            <w:r w:rsidRPr="00016C3E">
              <w:rPr>
                <w:rFonts w:ascii="GHEA Grapalat" w:hAnsi="GHEA Grapalat"/>
                <w:sz w:val="18"/>
                <w:lang w:val="ru-RU"/>
              </w:rPr>
              <w:t>1</w:t>
            </w:r>
          </w:p>
        </w:tc>
        <w:tc>
          <w:tcPr>
            <w:tcW w:w="1243" w:type="dxa"/>
            <w:vAlign w:val="center"/>
          </w:tcPr>
          <w:p w:rsidR="00016C3E" w:rsidRPr="00016C3E" w:rsidRDefault="00016C3E" w:rsidP="00016C3E">
            <w:pPr>
              <w:jc w:val="center"/>
              <w:rPr>
                <w:rFonts w:ascii="GHEA Grapalat" w:hAnsi="GHEA Grapalat"/>
                <w:sz w:val="18"/>
                <w:lang w:val="ru-RU"/>
              </w:rPr>
            </w:pPr>
            <w:r>
              <w:rPr>
                <w:rFonts w:ascii="GHEA Grapalat" w:hAnsi="GHEA Grapalat"/>
                <w:sz w:val="18"/>
                <w:lang w:val="ru-RU"/>
              </w:rPr>
              <w:t>71351540/2</w:t>
            </w:r>
          </w:p>
        </w:tc>
        <w:tc>
          <w:tcPr>
            <w:tcW w:w="1414" w:type="dxa"/>
          </w:tcPr>
          <w:p w:rsidR="00016C3E" w:rsidRPr="00A6367E" w:rsidRDefault="00016C3E" w:rsidP="00016C3E">
            <w:pPr>
              <w:jc w:val="center"/>
              <w:rPr>
                <w:rFonts w:ascii="GHEA Grapalat" w:hAnsi="GHEA Grapalat"/>
                <w:sz w:val="20"/>
                <w:lang w:val="es-ES"/>
              </w:rPr>
            </w:pPr>
            <w:r>
              <w:rPr>
                <w:rFonts w:ascii="GHEA Grapalat" w:hAnsi="GHEA Grapalat"/>
                <w:sz w:val="20"/>
                <w:lang w:val="ru-RU"/>
              </w:rPr>
              <w:t>Որակի</w:t>
            </w:r>
            <w:r w:rsidRPr="00A6367E">
              <w:rPr>
                <w:rFonts w:ascii="GHEA Grapalat" w:hAnsi="GHEA Grapalat"/>
                <w:sz w:val="20"/>
                <w:lang w:val="es-ES"/>
              </w:rPr>
              <w:t xml:space="preserve"> </w:t>
            </w:r>
            <w:r>
              <w:rPr>
                <w:rFonts w:ascii="GHEA Grapalat" w:hAnsi="GHEA Grapalat"/>
                <w:sz w:val="20"/>
                <w:lang w:val="ru-RU"/>
              </w:rPr>
              <w:t>նկատմամբ</w:t>
            </w:r>
            <w:r w:rsidRPr="00A6367E">
              <w:rPr>
                <w:rFonts w:ascii="GHEA Grapalat" w:hAnsi="GHEA Grapalat"/>
                <w:sz w:val="20"/>
                <w:lang w:val="es-ES"/>
              </w:rPr>
              <w:t xml:space="preserve"> </w:t>
            </w:r>
            <w:r>
              <w:rPr>
                <w:rFonts w:ascii="GHEA Grapalat" w:hAnsi="GHEA Grapalat"/>
                <w:sz w:val="20"/>
                <w:lang w:val="ru-RU"/>
              </w:rPr>
              <w:t>տեխնիկական</w:t>
            </w:r>
            <w:r w:rsidRPr="00A6367E">
              <w:rPr>
                <w:rFonts w:ascii="GHEA Grapalat" w:hAnsi="GHEA Grapalat"/>
                <w:sz w:val="20"/>
                <w:lang w:val="es-ES"/>
              </w:rPr>
              <w:t xml:space="preserve"> </w:t>
            </w:r>
            <w:r>
              <w:rPr>
                <w:rFonts w:ascii="GHEA Grapalat" w:hAnsi="GHEA Grapalat"/>
                <w:sz w:val="20"/>
                <w:lang w:val="ru-RU"/>
              </w:rPr>
              <w:t>հսկողության</w:t>
            </w:r>
            <w:r w:rsidRPr="00A6367E">
              <w:rPr>
                <w:rFonts w:ascii="GHEA Grapalat" w:hAnsi="GHEA Grapalat"/>
                <w:sz w:val="20"/>
                <w:lang w:val="es-ES"/>
              </w:rPr>
              <w:t xml:space="preserve"> </w:t>
            </w:r>
            <w:r>
              <w:rPr>
                <w:rFonts w:ascii="GHEA Grapalat" w:hAnsi="GHEA Grapalat"/>
                <w:sz w:val="20"/>
                <w:lang w:val="ru-RU"/>
              </w:rPr>
              <w:t>ծառայություններ</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sidRPr="00712340">
              <w:rPr>
                <w:rFonts w:ascii="GHEA Grapalat" w:hAnsi="GHEA Grapalat"/>
                <w:sz w:val="20"/>
                <w:lang w:val="pt-BR"/>
              </w:rPr>
              <w:t>... %</w:t>
            </w:r>
          </w:p>
        </w:tc>
        <w:tc>
          <w:tcPr>
            <w:tcW w:w="46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sidRPr="00712340">
              <w:rPr>
                <w:rFonts w:ascii="GHEA Grapalat" w:hAnsi="GHEA Grapalat"/>
                <w:sz w:val="20"/>
                <w:lang w:val="pt-BR"/>
              </w:rPr>
              <w:t>... %</w:t>
            </w:r>
          </w:p>
        </w:tc>
        <w:tc>
          <w:tcPr>
            <w:tcW w:w="544"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cs="Arial"/>
                <w:sz w:val="18"/>
                <w:szCs w:val="18"/>
                <w:lang w:val="pt-BR"/>
              </w:rPr>
            </w:pPr>
            <w:r>
              <w:rPr>
                <w:rFonts w:ascii="GHEA Grapalat" w:hAnsi="GHEA Grapalat"/>
                <w:sz w:val="20"/>
                <w:lang w:val="ru-RU"/>
              </w:rPr>
              <w:t>100</w:t>
            </w:r>
            <w:r w:rsidRPr="00712340">
              <w:rPr>
                <w:rFonts w:ascii="GHEA Grapalat" w:hAnsi="GHEA Grapalat"/>
                <w:sz w:val="20"/>
                <w:lang w:val="pt-BR"/>
              </w:rPr>
              <w:t xml:space="preserve"> %</w:t>
            </w:r>
          </w:p>
        </w:tc>
        <w:tc>
          <w:tcPr>
            <w:tcW w:w="1096" w:type="dxa"/>
          </w:tcPr>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sz w:val="20"/>
                <w:lang w:val="pt-BR"/>
              </w:rPr>
            </w:pPr>
          </w:p>
          <w:p w:rsidR="00016C3E" w:rsidRPr="00712340" w:rsidRDefault="00016C3E" w:rsidP="00016C3E">
            <w:pPr>
              <w:jc w:val="center"/>
              <w:rPr>
                <w:rFonts w:ascii="GHEA Grapalat" w:hAnsi="GHEA Grapalat"/>
                <w:b/>
                <w:lang w:val="pt-BR"/>
              </w:rPr>
            </w:pPr>
            <w:r>
              <w:rPr>
                <w:rFonts w:ascii="GHEA Grapalat" w:hAnsi="GHEA Grapalat"/>
                <w:sz w:val="20"/>
                <w:lang w:val="ru-RU"/>
              </w:rPr>
              <w:t>100</w:t>
            </w:r>
            <w:r w:rsidRPr="00712340">
              <w:rPr>
                <w:rFonts w:ascii="GHEA Grapalat" w:hAnsi="GHEA Grapalat"/>
                <w:sz w:val="20"/>
                <w:lang w:val="pt-BR"/>
              </w:rPr>
              <w:t>%</w:t>
            </w:r>
          </w:p>
        </w:tc>
      </w:tr>
    </w:tbl>
    <w:p w:rsidR="00631539" w:rsidRPr="00712340" w:rsidRDefault="00631539" w:rsidP="00631539">
      <w:pPr>
        <w:rPr>
          <w:rFonts w:ascii="GHEA Grapalat" w:hAnsi="GHEA Grapalat"/>
          <w:i/>
          <w:sz w:val="18"/>
          <w:szCs w:val="18"/>
        </w:rPr>
      </w:pPr>
    </w:p>
    <w:p w:rsidR="0096027D" w:rsidRDefault="00631539" w:rsidP="00631539">
      <w:pPr>
        <w:jc w:val="both"/>
        <w:rPr>
          <w:rFonts w:ascii="GHEA Grapalat" w:hAnsi="GHEA Grapalat" w:cs="Sylfaen"/>
          <w:i/>
          <w:sz w:val="18"/>
          <w:szCs w:val="18"/>
          <w:lang w:val="pt-BR"/>
        </w:rPr>
      </w:pPr>
      <w:r w:rsidRPr="00712340">
        <w:rPr>
          <w:rFonts w:ascii="GHEA Grapalat" w:hAnsi="GHEA Grapalat"/>
          <w:i/>
          <w:sz w:val="18"/>
          <w:szCs w:val="18"/>
        </w:rPr>
        <w:t xml:space="preserve">* </w:t>
      </w:r>
      <w:r w:rsidRPr="00712340">
        <w:rPr>
          <w:rFonts w:ascii="GHEA Grapalat" w:hAnsi="GHEA Grapalat" w:cs="Sylfaen"/>
          <w:i/>
          <w:sz w:val="18"/>
          <w:szCs w:val="18"/>
          <w:lang w:val="pt-BR"/>
        </w:rPr>
        <w:t>Վճարման</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ենթակա</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գումարները</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ներկայացվում են աճողական</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 xml:space="preserve">կարգով: </w:t>
      </w:r>
    </w:p>
    <w:p w:rsidR="00631539" w:rsidRPr="00712340" w:rsidRDefault="00631539" w:rsidP="00631539">
      <w:pPr>
        <w:jc w:val="both"/>
        <w:rPr>
          <w:rFonts w:ascii="GHEA Grapalat" w:hAnsi="GHEA Grapalat"/>
          <w:i/>
          <w:sz w:val="18"/>
          <w:szCs w:val="18"/>
          <w:lang w:val="pt-BR"/>
        </w:rPr>
      </w:pPr>
      <w:r w:rsidRPr="0071234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31539" w:rsidRPr="00712340" w:rsidRDefault="00631539" w:rsidP="00631539">
      <w:pPr>
        <w:jc w:val="center"/>
        <w:rPr>
          <w:rFonts w:ascii="GHEA Grapalat" w:hAnsi="GHEA Grapalat"/>
          <w:sz w:val="20"/>
          <w:lang w:val="es-ES"/>
        </w:rPr>
      </w:pPr>
    </w:p>
    <w:p w:rsidR="00631539" w:rsidRPr="00712340" w:rsidRDefault="00631539" w:rsidP="00631539">
      <w:pPr>
        <w:jc w:val="right"/>
        <w:rPr>
          <w:rFonts w:ascii="GHEA Grapalat" w:hAnsi="GHEA Grapalat"/>
          <w:sz w:val="20"/>
          <w:lang w:val="es-ES"/>
        </w:rPr>
      </w:pPr>
    </w:p>
    <w:tbl>
      <w:tblPr>
        <w:tblW w:w="9639" w:type="dxa"/>
        <w:jc w:val="center"/>
        <w:tblInd w:w="409" w:type="dxa"/>
        <w:tblLayout w:type="fixed"/>
        <w:tblLook w:val="0000" w:firstRow="0" w:lastRow="0" w:firstColumn="0" w:lastColumn="0" w:noHBand="0" w:noVBand="0"/>
      </w:tblPr>
      <w:tblGrid>
        <w:gridCol w:w="4536"/>
        <w:gridCol w:w="760"/>
        <w:gridCol w:w="4343"/>
      </w:tblGrid>
      <w:tr w:rsidR="00631539" w:rsidRPr="00712340" w:rsidTr="00016C3E">
        <w:trPr>
          <w:jc w:val="center"/>
        </w:trPr>
        <w:tc>
          <w:tcPr>
            <w:tcW w:w="4536" w:type="dxa"/>
          </w:tcPr>
          <w:p w:rsidR="00631539" w:rsidRPr="00712340" w:rsidRDefault="00631539" w:rsidP="00016C3E">
            <w:pPr>
              <w:spacing w:line="360" w:lineRule="auto"/>
              <w:jc w:val="center"/>
              <w:rPr>
                <w:rFonts w:ascii="GHEA Grapalat" w:hAnsi="GHEA Grapalat" w:cs="Sylfaen"/>
                <w:b/>
                <w:bCs/>
                <w:lang w:val="nb-NO"/>
              </w:rPr>
            </w:pPr>
            <w:r w:rsidRPr="00712340">
              <w:rPr>
                <w:rFonts w:ascii="GHEA Grapalat" w:hAnsi="GHEA Grapalat" w:cs="Sylfaen"/>
                <w:b/>
                <w:bCs/>
                <w:lang w:val="nb-NO"/>
              </w:rPr>
              <w:t>ՊԱՏՎԻՐԱՏՈՒ</w:t>
            </w:r>
          </w:p>
          <w:p w:rsidR="00631539" w:rsidRPr="00712340" w:rsidRDefault="00631539" w:rsidP="00016C3E">
            <w:pPr>
              <w:rPr>
                <w:rFonts w:ascii="GHEA Grapalat" w:hAnsi="GHEA Grapalat"/>
                <w:sz w:val="22"/>
                <w:szCs w:val="22"/>
                <w:lang w:val="ru-RU"/>
              </w:rPr>
            </w:pPr>
          </w:p>
          <w:p w:rsidR="00631539" w:rsidRPr="00712340" w:rsidRDefault="00631539" w:rsidP="00016C3E">
            <w:pPr>
              <w:rPr>
                <w:rFonts w:ascii="GHEA Grapalat" w:hAnsi="GHEA Grapalat"/>
                <w:lang w:val="ru-RU"/>
              </w:rPr>
            </w:pPr>
          </w:p>
          <w:p w:rsidR="00631539" w:rsidRPr="00712340" w:rsidRDefault="00631539" w:rsidP="00016C3E">
            <w:pPr>
              <w:jc w:val="center"/>
              <w:rPr>
                <w:rFonts w:ascii="GHEA Grapalat" w:hAnsi="GHEA Grapalat"/>
                <w:lang w:val="ru-RU"/>
              </w:rPr>
            </w:pPr>
            <w:r w:rsidRPr="00712340">
              <w:rPr>
                <w:rFonts w:ascii="GHEA Grapalat" w:hAnsi="GHEA Grapalat"/>
                <w:lang w:val="ru-RU"/>
              </w:rPr>
              <w:t>---------------------------------</w:t>
            </w:r>
          </w:p>
          <w:p w:rsidR="00631539" w:rsidRPr="00712340" w:rsidRDefault="00631539" w:rsidP="00016C3E">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631539" w:rsidRPr="00712340" w:rsidRDefault="00631539" w:rsidP="00016C3E">
            <w:pPr>
              <w:jc w:val="center"/>
              <w:rPr>
                <w:rFonts w:ascii="GHEA Grapalat" w:hAnsi="GHEA Grapalat"/>
                <w:sz w:val="18"/>
                <w:szCs w:val="18"/>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c>
          <w:tcPr>
            <w:tcW w:w="760" w:type="dxa"/>
          </w:tcPr>
          <w:p w:rsidR="00631539" w:rsidRPr="00712340" w:rsidRDefault="00631539" w:rsidP="00016C3E">
            <w:pPr>
              <w:spacing w:line="360" w:lineRule="auto"/>
              <w:jc w:val="center"/>
              <w:rPr>
                <w:rFonts w:ascii="GHEA Grapalat" w:hAnsi="GHEA Grapalat"/>
                <w:lang w:val="ru-RU"/>
              </w:rPr>
            </w:pPr>
          </w:p>
        </w:tc>
        <w:tc>
          <w:tcPr>
            <w:tcW w:w="4343" w:type="dxa"/>
          </w:tcPr>
          <w:p w:rsidR="00631539" w:rsidRPr="00712340" w:rsidRDefault="00631539" w:rsidP="00016C3E">
            <w:pPr>
              <w:spacing w:line="360" w:lineRule="auto"/>
              <w:jc w:val="center"/>
              <w:rPr>
                <w:rFonts w:ascii="GHEA Grapalat" w:hAnsi="GHEA Grapalat" w:cs="Sylfaen"/>
                <w:b/>
                <w:bCs/>
                <w:lang w:val="ru-RU"/>
              </w:rPr>
            </w:pPr>
            <w:r w:rsidRPr="00712340">
              <w:rPr>
                <w:rFonts w:ascii="GHEA Grapalat" w:hAnsi="GHEA Grapalat" w:cs="Sylfaen"/>
                <w:b/>
                <w:bCs/>
                <w:lang w:val="pt-BR"/>
              </w:rPr>
              <w:t>ԿԱՏԱՐՈՂ</w:t>
            </w:r>
          </w:p>
          <w:p w:rsidR="00631539" w:rsidRPr="00712340" w:rsidRDefault="00631539" w:rsidP="00016C3E">
            <w:pPr>
              <w:jc w:val="center"/>
              <w:rPr>
                <w:rFonts w:ascii="GHEA Grapalat" w:hAnsi="GHEA Grapalat"/>
                <w:lang w:val="ru-RU"/>
              </w:rPr>
            </w:pPr>
          </w:p>
          <w:p w:rsidR="00631539" w:rsidRPr="00712340" w:rsidRDefault="00631539" w:rsidP="00016C3E">
            <w:pPr>
              <w:jc w:val="center"/>
              <w:rPr>
                <w:rFonts w:ascii="GHEA Grapalat" w:hAnsi="GHEA Grapalat"/>
                <w:lang w:val="ru-RU"/>
              </w:rPr>
            </w:pPr>
          </w:p>
          <w:p w:rsidR="00631539" w:rsidRPr="00712340" w:rsidRDefault="00631539" w:rsidP="00016C3E">
            <w:pPr>
              <w:jc w:val="center"/>
              <w:rPr>
                <w:rFonts w:ascii="GHEA Grapalat" w:hAnsi="GHEA Grapalat"/>
                <w:lang w:val="ru-RU"/>
              </w:rPr>
            </w:pPr>
            <w:r w:rsidRPr="00712340">
              <w:rPr>
                <w:rFonts w:ascii="GHEA Grapalat" w:hAnsi="GHEA Grapalat"/>
                <w:lang w:val="ru-RU"/>
              </w:rPr>
              <w:t>---------------------------------</w:t>
            </w:r>
          </w:p>
          <w:p w:rsidR="00631539" w:rsidRPr="00712340" w:rsidRDefault="00631539" w:rsidP="00016C3E">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631539" w:rsidRPr="00712340" w:rsidRDefault="00631539" w:rsidP="00016C3E">
            <w:pPr>
              <w:jc w:val="center"/>
              <w:rPr>
                <w:rFonts w:ascii="GHEA Grapalat" w:hAnsi="GHEA Grapalat"/>
                <w:sz w:val="22"/>
                <w:szCs w:val="22"/>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bl>
    <w:p w:rsidR="00631539" w:rsidRPr="00712340" w:rsidRDefault="00631539" w:rsidP="00631539">
      <w:pPr>
        <w:rPr>
          <w:rFonts w:ascii="GHEA Grapalat" w:hAnsi="GHEA Grapalat"/>
          <w:sz w:val="20"/>
          <w:lang w:val="ru-RU"/>
        </w:rPr>
        <w:sectPr w:rsidR="00631539" w:rsidRPr="00712340" w:rsidSect="00454364">
          <w:footnotePr>
            <w:pos w:val="beneathText"/>
          </w:footnotePr>
          <w:pgSz w:w="11906" w:h="16838" w:code="9"/>
          <w:pgMar w:top="284" w:right="851" w:bottom="720" w:left="663" w:header="561" w:footer="561" w:gutter="0"/>
          <w:cols w:space="720"/>
        </w:sectPr>
      </w:pPr>
    </w:p>
    <w:p w:rsidR="00631539" w:rsidRPr="00712340" w:rsidRDefault="00631539" w:rsidP="00631539">
      <w:pPr>
        <w:autoSpaceDE w:val="0"/>
        <w:autoSpaceDN w:val="0"/>
        <w:adjustRightInd w:val="0"/>
        <w:jc w:val="right"/>
        <w:rPr>
          <w:rFonts w:ascii="GHEA Grapalat" w:hAnsi="GHEA Grapalat" w:cs="TimesArmenianPSMT"/>
          <w:i/>
          <w:sz w:val="20"/>
        </w:rPr>
      </w:pPr>
      <w:r w:rsidRPr="00712340">
        <w:rPr>
          <w:rFonts w:ascii="GHEA Grapalat" w:hAnsi="GHEA Grapalat" w:cs="TimesArmenianPSMT"/>
          <w:i/>
          <w:sz w:val="20"/>
          <w:lang w:val="ru-RU"/>
        </w:rPr>
        <w:lastRenderedPageBreak/>
        <w:t xml:space="preserve">Հավելված </w:t>
      </w:r>
      <w:r w:rsidRPr="00712340">
        <w:rPr>
          <w:rFonts w:ascii="GHEA Grapalat" w:hAnsi="GHEA Grapalat" w:cs="TimesArmenianPSMT"/>
          <w:i/>
          <w:sz w:val="20"/>
        </w:rPr>
        <w:t>3</w:t>
      </w:r>
    </w:p>
    <w:p w:rsidR="00631539" w:rsidRPr="00712340" w:rsidRDefault="00631539" w:rsidP="00631539">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              20  թ. կնքված </w:t>
      </w:r>
    </w:p>
    <w:p w:rsidR="00631539" w:rsidRPr="00712340" w:rsidRDefault="00631539" w:rsidP="00631539">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ծածկագրով պայմանագրի</w:t>
      </w:r>
    </w:p>
    <w:p w:rsidR="00631539" w:rsidRPr="00712340" w:rsidRDefault="00631539" w:rsidP="00631539">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631539" w:rsidRPr="00712340" w:rsidDel="004B29A5" w:rsidTr="00016C3E">
        <w:trPr>
          <w:tblCellSpacing w:w="7" w:type="dxa"/>
          <w:jc w:val="center"/>
        </w:trPr>
        <w:tc>
          <w:tcPr>
            <w:tcW w:w="0" w:type="auto"/>
            <w:gridSpan w:val="2"/>
            <w:vAlign w:val="center"/>
          </w:tcPr>
          <w:p w:rsidR="00631539" w:rsidRPr="00712340" w:rsidDel="004B29A5" w:rsidRDefault="00631539" w:rsidP="00016C3E">
            <w:pPr>
              <w:rPr>
                <w:rFonts w:ascii="GHEA Grapalat" w:hAnsi="GHEA Grapalat"/>
                <w:iCs/>
                <w:color w:val="000000"/>
                <w:sz w:val="21"/>
                <w:szCs w:val="21"/>
              </w:rPr>
            </w:pPr>
          </w:p>
        </w:tc>
        <w:tc>
          <w:tcPr>
            <w:tcW w:w="0" w:type="auto"/>
            <w:vAlign w:val="center"/>
          </w:tcPr>
          <w:p w:rsidR="00631539" w:rsidRPr="00712340" w:rsidDel="004B29A5" w:rsidRDefault="00631539" w:rsidP="00016C3E">
            <w:pPr>
              <w:rPr>
                <w:rFonts w:ascii="Arial" w:hAnsi="Arial" w:cs="Arial"/>
                <w:iCs/>
                <w:color w:val="000000"/>
                <w:sz w:val="21"/>
                <w:szCs w:val="21"/>
              </w:rPr>
            </w:pPr>
          </w:p>
        </w:tc>
      </w:tr>
      <w:tr w:rsidR="00631539" w:rsidRPr="006B1E88" w:rsidTr="00016C3E">
        <w:trPr>
          <w:tblCellSpacing w:w="7" w:type="dxa"/>
          <w:jc w:val="center"/>
        </w:trPr>
        <w:tc>
          <w:tcPr>
            <w:tcW w:w="0" w:type="auto"/>
            <w:vAlign w:val="center"/>
          </w:tcPr>
          <w:p w:rsidR="00631539" w:rsidRPr="00712340" w:rsidRDefault="00631539" w:rsidP="00016C3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712340">
              <w:rPr>
                <w:rFonts w:ascii="GHEA Grapalat" w:hAnsi="GHEA Grapalat"/>
                <w:iCs/>
                <w:color w:val="000000"/>
                <w:sz w:val="21"/>
                <w:szCs w:val="21"/>
              </w:rPr>
              <w:t>Պայմանագրի</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կողմ</w:t>
            </w:r>
            <w:r w:rsidRPr="00712340">
              <w:rPr>
                <w:rFonts w:ascii="GHEA Grapalat" w:hAnsi="GHEA Grapalat"/>
                <w:iCs/>
                <w:color w:val="000000"/>
                <w:sz w:val="21"/>
                <w:szCs w:val="21"/>
                <w:lang w:val="pt-BR"/>
              </w:rPr>
              <w:t xml:space="preserve"> </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rPr>
              <w:t>գտնվելու</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վայրը</w:t>
            </w:r>
            <w:r w:rsidRPr="00712340">
              <w:rPr>
                <w:rFonts w:ascii="GHEA Grapalat" w:hAnsi="GHEA Grapalat"/>
                <w:iCs/>
                <w:color w:val="000000"/>
                <w:sz w:val="21"/>
                <w:szCs w:val="21"/>
                <w:lang w:val="pt-BR"/>
              </w:rPr>
              <w:t xml:space="preserve"> ______________</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rPr>
              <w:t>հհ</w:t>
            </w:r>
            <w:r w:rsidRPr="00712340">
              <w:rPr>
                <w:rFonts w:ascii="GHEA Grapalat" w:hAnsi="GHEA Grapalat"/>
                <w:iCs/>
                <w:color w:val="000000"/>
                <w:sz w:val="21"/>
                <w:szCs w:val="21"/>
                <w:lang w:val="pt-BR"/>
              </w:rPr>
              <w:t xml:space="preserve"> _________________________ </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rPr>
              <w:t>հվհհ</w:t>
            </w:r>
            <w:r w:rsidRPr="00712340">
              <w:rPr>
                <w:rFonts w:ascii="GHEA Grapalat" w:hAnsi="GHEA Grapalat"/>
                <w:iCs/>
                <w:color w:val="000000"/>
                <w:sz w:val="21"/>
                <w:szCs w:val="21"/>
                <w:lang w:val="pt-BR"/>
              </w:rPr>
              <w:t xml:space="preserve"> _______________________ </w:t>
            </w:r>
          </w:p>
        </w:tc>
        <w:tc>
          <w:tcPr>
            <w:tcW w:w="0" w:type="auto"/>
            <w:gridSpan w:val="2"/>
            <w:vAlign w:val="center"/>
          </w:tcPr>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rPr>
              <w:t>Պատվիրատու</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_____________________________</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_____________________________</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rPr>
              <w:t>գտնվելու</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վայրը</w:t>
            </w:r>
            <w:r w:rsidRPr="00712340">
              <w:rPr>
                <w:rFonts w:ascii="GHEA Grapalat" w:hAnsi="GHEA Grapalat"/>
                <w:iCs/>
                <w:color w:val="000000"/>
                <w:sz w:val="21"/>
                <w:szCs w:val="21"/>
                <w:lang w:val="pt-BR"/>
              </w:rPr>
              <w:t xml:space="preserve"> _________________</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rPr>
              <w:t>հհ</w:t>
            </w:r>
            <w:r w:rsidRPr="00712340">
              <w:rPr>
                <w:rFonts w:ascii="GHEA Grapalat" w:hAnsi="GHEA Grapalat"/>
                <w:iCs/>
                <w:color w:val="000000"/>
                <w:sz w:val="21"/>
                <w:szCs w:val="21"/>
                <w:lang w:val="pt-BR"/>
              </w:rPr>
              <w:t>____________________________</w:t>
            </w:r>
          </w:p>
          <w:p w:rsidR="00631539" w:rsidRPr="00712340" w:rsidRDefault="00631539" w:rsidP="00016C3E">
            <w:pPr>
              <w:jc w:val="center"/>
              <w:rPr>
                <w:rFonts w:ascii="GHEA Grapalat" w:hAnsi="GHEA Grapalat"/>
                <w:iCs/>
                <w:color w:val="000000"/>
                <w:sz w:val="21"/>
                <w:szCs w:val="21"/>
                <w:lang w:val="pt-BR"/>
              </w:rPr>
            </w:pPr>
            <w:r w:rsidRPr="00712340">
              <w:rPr>
                <w:rFonts w:ascii="GHEA Grapalat" w:hAnsi="GHEA Grapalat"/>
                <w:iCs/>
                <w:color w:val="000000"/>
                <w:sz w:val="21"/>
                <w:szCs w:val="21"/>
              </w:rPr>
              <w:t>հվհհ</w:t>
            </w:r>
            <w:r w:rsidRPr="00712340">
              <w:rPr>
                <w:rFonts w:ascii="GHEA Grapalat" w:hAnsi="GHEA Grapalat"/>
                <w:iCs/>
                <w:color w:val="000000"/>
                <w:sz w:val="21"/>
                <w:szCs w:val="21"/>
                <w:lang w:val="pt-BR"/>
              </w:rPr>
              <w:t>___________________________</w:t>
            </w:r>
          </w:p>
        </w:tc>
      </w:tr>
    </w:tbl>
    <w:p w:rsidR="00631539" w:rsidRPr="00712340" w:rsidRDefault="00631539" w:rsidP="00631539">
      <w:pPr>
        <w:ind w:firstLine="375"/>
        <w:rPr>
          <w:rFonts w:ascii="Arial" w:hAnsi="Arial" w:cs="Arial"/>
          <w:iCs/>
          <w:color w:val="000000"/>
          <w:sz w:val="21"/>
          <w:szCs w:val="21"/>
          <w:lang w:val="pt-BR"/>
        </w:rPr>
      </w:pPr>
      <w:r w:rsidRPr="00712340">
        <w:rPr>
          <w:rFonts w:ascii="Arial" w:hAnsi="Arial" w:cs="Arial"/>
          <w:iCs/>
          <w:color w:val="000000"/>
          <w:sz w:val="21"/>
          <w:szCs w:val="21"/>
          <w:lang w:val="pt-BR"/>
        </w:rPr>
        <w:t>  </w:t>
      </w:r>
    </w:p>
    <w:p w:rsidR="00631539" w:rsidRPr="00712340" w:rsidRDefault="00631539" w:rsidP="00631539">
      <w:pPr>
        <w:ind w:firstLine="375"/>
        <w:rPr>
          <w:rFonts w:ascii="GHEA Grapalat" w:hAnsi="GHEA Grapalat"/>
          <w:iCs/>
          <w:color w:val="000000"/>
          <w:sz w:val="15"/>
          <w:szCs w:val="21"/>
          <w:lang w:val="pt-BR"/>
        </w:rPr>
      </w:pPr>
    </w:p>
    <w:p w:rsidR="00631539" w:rsidRPr="00712340" w:rsidRDefault="00631539" w:rsidP="00631539">
      <w:pPr>
        <w:ind w:firstLine="375"/>
        <w:jc w:val="center"/>
        <w:rPr>
          <w:rFonts w:ascii="GHEA Grapalat" w:hAnsi="GHEA Grapalat"/>
          <w:iCs/>
          <w:color w:val="000000"/>
          <w:sz w:val="22"/>
          <w:szCs w:val="22"/>
          <w:lang w:val="pt-BR"/>
        </w:rPr>
      </w:pPr>
      <w:r w:rsidRPr="00712340">
        <w:rPr>
          <w:rFonts w:ascii="GHEA Grapalat" w:hAnsi="GHEA Grapalat"/>
          <w:b/>
          <w:bCs/>
          <w:iCs/>
          <w:color w:val="000000"/>
          <w:sz w:val="22"/>
          <w:szCs w:val="22"/>
        </w:rPr>
        <w:t>ԱՐՁԱՆԱԳՐՈՒԹՅՈՒՆ</w:t>
      </w:r>
      <w:r w:rsidRPr="00712340">
        <w:rPr>
          <w:rFonts w:ascii="GHEA Grapalat" w:hAnsi="GHEA Grapalat"/>
          <w:b/>
          <w:bCs/>
          <w:iCs/>
          <w:color w:val="000000"/>
          <w:sz w:val="22"/>
          <w:szCs w:val="22"/>
          <w:lang w:val="pt-BR"/>
        </w:rPr>
        <w:t xml:space="preserve"> N</w:t>
      </w:r>
    </w:p>
    <w:p w:rsidR="00631539" w:rsidRPr="00712340" w:rsidRDefault="00631539" w:rsidP="00631539">
      <w:pPr>
        <w:ind w:firstLine="375"/>
        <w:jc w:val="center"/>
        <w:rPr>
          <w:rFonts w:ascii="GHEA Grapalat" w:hAnsi="GHEA Grapalat"/>
          <w:b/>
          <w:bCs/>
          <w:iCs/>
          <w:color w:val="000000"/>
          <w:sz w:val="22"/>
          <w:szCs w:val="22"/>
          <w:lang w:val="pt-BR"/>
        </w:rPr>
      </w:pPr>
      <w:r w:rsidRPr="00712340">
        <w:rPr>
          <w:rFonts w:ascii="GHEA Grapalat" w:hAnsi="GHEA Grapalat"/>
          <w:b/>
          <w:bCs/>
          <w:iCs/>
          <w:color w:val="000000"/>
          <w:sz w:val="22"/>
          <w:szCs w:val="22"/>
        </w:rPr>
        <w:t>ՊԱՅՄԱՆԱԳՐԻ</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ԿԱՄ</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ԴՐԱ</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ՄԻ</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ՄԱՍԻ</w:t>
      </w:r>
      <w:r w:rsidRPr="00712340">
        <w:rPr>
          <w:rFonts w:ascii="GHEA Grapalat" w:hAnsi="GHEA Grapalat"/>
          <w:b/>
          <w:bCs/>
          <w:iCs/>
          <w:color w:val="000000"/>
          <w:sz w:val="22"/>
          <w:szCs w:val="22"/>
          <w:lang w:val="pt-BR"/>
        </w:rPr>
        <w:t xml:space="preserve"> ԿԱՏԱՐՄԱՆ ԱՐԴՅՈՒՆՔՆԵՐԻ </w:t>
      </w:r>
    </w:p>
    <w:p w:rsidR="00631539" w:rsidRPr="00712340" w:rsidRDefault="00631539" w:rsidP="00631539">
      <w:pPr>
        <w:ind w:firstLine="375"/>
        <w:jc w:val="center"/>
        <w:rPr>
          <w:rFonts w:ascii="Arial Unicode" w:hAnsi="Arial Unicode"/>
          <w:iCs/>
          <w:color w:val="000000"/>
          <w:sz w:val="22"/>
          <w:szCs w:val="22"/>
          <w:lang w:val="pt-BR"/>
        </w:rPr>
      </w:pPr>
      <w:r w:rsidRPr="00712340">
        <w:rPr>
          <w:rFonts w:ascii="GHEA Grapalat" w:hAnsi="GHEA Grapalat"/>
          <w:b/>
          <w:bCs/>
          <w:iCs/>
          <w:color w:val="000000"/>
          <w:sz w:val="22"/>
          <w:szCs w:val="22"/>
        </w:rPr>
        <w:t>ՀԱՆՁՆՄԱՆ</w:t>
      </w:r>
      <w:r w:rsidRPr="00712340">
        <w:rPr>
          <w:rFonts w:ascii="GHEA Grapalat" w:hAnsi="GHEA Grapalat"/>
          <w:b/>
          <w:bCs/>
          <w:iCs/>
          <w:color w:val="000000"/>
          <w:sz w:val="22"/>
          <w:szCs w:val="22"/>
          <w:lang w:val="pt-BR"/>
        </w:rPr>
        <w:t>-</w:t>
      </w:r>
      <w:r w:rsidRPr="00712340">
        <w:rPr>
          <w:rFonts w:ascii="GHEA Grapalat" w:hAnsi="GHEA Grapalat"/>
          <w:b/>
          <w:bCs/>
          <w:iCs/>
          <w:color w:val="000000"/>
          <w:sz w:val="22"/>
          <w:szCs w:val="22"/>
        </w:rPr>
        <w:t>ԸՆԴՈՒՆՄԱՆ</w:t>
      </w:r>
    </w:p>
    <w:p w:rsidR="00631539" w:rsidRPr="00712340" w:rsidRDefault="00631539" w:rsidP="00631539">
      <w:pPr>
        <w:pStyle w:val="BodyTextIndent"/>
        <w:spacing w:line="240" w:lineRule="auto"/>
        <w:ind w:firstLine="0"/>
        <w:jc w:val="center"/>
        <w:rPr>
          <w:b/>
          <w:bCs/>
          <w:iCs/>
          <w:lang w:val="es-ES"/>
        </w:rPr>
      </w:pPr>
    </w:p>
    <w:p w:rsidR="00631539" w:rsidRPr="00712340" w:rsidRDefault="00631539" w:rsidP="00631539">
      <w:pPr>
        <w:pStyle w:val="BodyTextIndent"/>
        <w:spacing w:line="240" w:lineRule="auto"/>
        <w:ind w:firstLine="540"/>
        <w:rPr>
          <w:iCs/>
          <w:lang w:val="es-ES"/>
        </w:rPr>
      </w:pPr>
      <w:r w:rsidRPr="00712340">
        <w:rPr>
          <w:rFonts w:ascii="GHEA Grapalat" w:hAnsi="GHEA Grapalat"/>
          <w:color w:val="000000"/>
          <w:sz w:val="21"/>
          <w:szCs w:val="21"/>
          <w:lang w:val="es-ES" w:eastAsia="ru-RU"/>
        </w:rPr>
        <w:t>«      » «              »</w:t>
      </w:r>
      <w:r w:rsidRPr="00712340">
        <w:rPr>
          <w:iCs/>
          <w:lang w:val="es-ES"/>
        </w:rPr>
        <w:t xml:space="preserve">  </w:t>
      </w:r>
      <w:r w:rsidRPr="00712340">
        <w:rPr>
          <w:rFonts w:ascii="GHEA Grapalat" w:hAnsi="GHEA Grapalat"/>
          <w:color w:val="000000"/>
          <w:sz w:val="21"/>
          <w:szCs w:val="21"/>
          <w:lang w:val="es-ES" w:eastAsia="ru-RU"/>
        </w:rPr>
        <w:t xml:space="preserve">20    </w:t>
      </w:r>
      <w:r w:rsidRPr="00712340">
        <w:rPr>
          <w:rFonts w:ascii="GHEA Grapalat" w:hAnsi="GHEA Grapalat"/>
          <w:color w:val="000000"/>
          <w:sz w:val="21"/>
          <w:szCs w:val="21"/>
          <w:lang w:eastAsia="ru-RU"/>
        </w:rPr>
        <w:t>թ</w:t>
      </w:r>
      <w:r w:rsidRPr="00712340">
        <w:rPr>
          <w:rFonts w:ascii="GHEA Grapalat" w:hAnsi="GHEA Grapalat"/>
          <w:color w:val="000000"/>
          <w:sz w:val="21"/>
          <w:szCs w:val="21"/>
          <w:lang w:val="es-ES" w:eastAsia="ru-RU"/>
        </w:rPr>
        <w:t>.</w:t>
      </w:r>
    </w:p>
    <w:p w:rsidR="00631539" w:rsidRPr="00712340" w:rsidRDefault="00631539" w:rsidP="00631539">
      <w:pPr>
        <w:pStyle w:val="BodyTextIndent"/>
        <w:spacing w:line="240" w:lineRule="auto"/>
        <w:ind w:firstLine="0"/>
        <w:rPr>
          <w:iCs/>
          <w:lang w:val="es-ES"/>
        </w:rPr>
      </w:pPr>
    </w:p>
    <w:p w:rsidR="00631539" w:rsidRPr="00712340" w:rsidRDefault="00631539" w:rsidP="00631539">
      <w:pPr>
        <w:pStyle w:val="NormalWeb"/>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այսուհետ</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Պայմանագիր</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անվանումը</w:t>
      </w:r>
      <w:r w:rsidRPr="00712340">
        <w:rPr>
          <w:rFonts w:ascii="GHEA Grapalat" w:hAnsi="GHEA Grapalat"/>
          <w:color w:val="000000"/>
          <w:sz w:val="21"/>
          <w:szCs w:val="21"/>
          <w:lang w:val="es-ES"/>
        </w:rPr>
        <w:t>` ____________________________________________________________________________________________</w:t>
      </w:r>
    </w:p>
    <w:p w:rsidR="00631539" w:rsidRPr="00712340" w:rsidRDefault="00631539" w:rsidP="00631539">
      <w:pPr>
        <w:pStyle w:val="NormalWeb"/>
        <w:spacing w:before="0" w:beforeAutospacing="0" w:after="0" w:afterAutospacing="0"/>
        <w:rPr>
          <w:rFonts w:ascii="GHEA Grapalat" w:hAnsi="GHEA Grapalat"/>
          <w:color w:val="000000"/>
          <w:sz w:val="21"/>
          <w:szCs w:val="21"/>
          <w:lang w:val="es-ES"/>
        </w:rPr>
      </w:pPr>
      <w:proofErr w:type="gramStart"/>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կնքման</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ամսաթիվը</w:t>
      </w:r>
      <w:r w:rsidRPr="00712340">
        <w:rPr>
          <w:rFonts w:ascii="GHEA Grapalat" w:hAnsi="GHEA Grapalat"/>
          <w:color w:val="000000"/>
          <w:sz w:val="21"/>
          <w:szCs w:val="21"/>
          <w:lang w:val="es-ES"/>
        </w:rPr>
        <w:t xml:space="preserve">` «____» «__________________» 20 </w:t>
      </w:r>
      <w:r w:rsidRPr="00712340">
        <w:rPr>
          <w:rFonts w:ascii="GHEA Grapalat" w:hAnsi="GHEA Grapalat"/>
          <w:color w:val="000000"/>
          <w:sz w:val="21"/>
          <w:szCs w:val="21"/>
        </w:rPr>
        <w:t>թ</w:t>
      </w:r>
      <w:r w:rsidRPr="00712340">
        <w:rPr>
          <w:rFonts w:ascii="GHEA Grapalat" w:hAnsi="GHEA Grapalat"/>
          <w:color w:val="000000"/>
          <w:sz w:val="21"/>
          <w:szCs w:val="21"/>
          <w:lang w:val="es-ES"/>
        </w:rPr>
        <w:t>.</w:t>
      </w:r>
      <w:proofErr w:type="gramEnd"/>
    </w:p>
    <w:p w:rsidR="00631539" w:rsidRPr="00712340" w:rsidRDefault="00631539" w:rsidP="00631539">
      <w:pPr>
        <w:pStyle w:val="NormalWeb"/>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համարը</w:t>
      </w:r>
      <w:r w:rsidRPr="00712340">
        <w:rPr>
          <w:rFonts w:ascii="GHEA Grapalat" w:hAnsi="GHEA Grapalat"/>
          <w:color w:val="000000"/>
          <w:sz w:val="21"/>
          <w:szCs w:val="21"/>
          <w:lang w:val="es-ES"/>
        </w:rPr>
        <w:t>`    __________</w:t>
      </w:r>
    </w:p>
    <w:p w:rsidR="00631539" w:rsidRPr="00712340" w:rsidRDefault="00631539" w:rsidP="00631539">
      <w:pPr>
        <w:jc w:val="both"/>
        <w:rPr>
          <w:rFonts w:ascii="GHEA Grapalat" w:hAnsi="GHEA Grapalat" w:cs="Sylfaen"/>
          <w:iCs/>
          <w:lang w:val="es-ES"/>
        </w:rPr>
      </w:pPr>
      <w:proofErr w:type="gramStart"/>
      <w:r w:rsidRPr="00712340">
        <w:rPr>
          <w:rFonts w:ascii="GHEA Grapalat" w:hAnsi="GHEA Grapalat"/>
          <w:iCs/>
          <w:color w:val="000000"/>
          <w:sz w:val="21"/>
          <w:szCs w:val="21"/>
        </w:rPr>
        <w:t>Պատվիրատուն</w:t>
      </w:r>
      <w:r w:rsidRPr="00712340">
        <w:rPr>
          <w:rFonts w:ascii="GHEA Grapalat" w:hAnsi="GHEA Grapalat"/>
          <w:iCs/>
          <w:color w:val="000000"/>
          <w:sz w:val="21"/>
          <w:szCs w:val="21"/>
          <w:lang w:val="es-ES"/>
        </w:rPr>
        <w:t xml:space="preserve">  </w:t>
      </w:r>
      <w:r w:rsidRPr="00712340">
        <w:rPr>
          <w:rFonts w:ascii="GHEA Grapalat" w:hAnsi="GHEA Grapalat"/>
          <w:iCs/>
          <w:color w:val="000000"/>
          <w:sz w:val="21"/>
          <w:szCs w:val="21"/>
        </w:rPr>
        <w:t>և</w:t>
      </w:r>
      <w:proofErr w:type="gramEnd"/>
      <w:r w:rsidRPr="00712340">
        <w:rPr>
          <w:rFonts w:ascii="GHEA Grapalat" w:hAnsi="GHEA Grapalat"/>
          <w:iCs/>
          <w:color w:val="000000"/>
          <w:sz w:val="21"/>
          <w:szCs w:val="21"/>
          <w:lang w:val="es-ES"/>
        </w:rPr>
        <w:t xml:space="preserve">  </w:t>
      </w: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կողմը՝</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հիմք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ընդունելով</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պայմանագրի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կատարման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վերաբերյալ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20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թ. դուրս գրված </w:t>
      </w:r>
      <w:r w:rsidRPr="00712340">
        <w:rPr>
          <w:rFonts w:ascii="GHEA Grapalat" w:hAnsi="GHEA Grapalat"/>
          <w:color w:val="000000"/>
          <w:sz w:val="21"/>
          <w:szCs w:val="21"/>
          <w:lang w:val="es-ES"/>
        </w:rPr>
        <w:t xml:space="preserve">N ___   </w:t>
      </w:r>
      <w:r w:rsidRPr="00712340">
        <w:rPr>
          <w:rFonts w:ascii="GHEA Grapalat" w:hAnsi="GHEA Grapalat"/>
          <w:color w:val="000000"/>
          <w:sz w:val="21"/>
          <w:szCs w:val="21"/>
          <w:lang w:val="hy-AM"/>
        </w:rPr>
        <w:t xml:space="preserve">հաշիվ ապրանքագիրը, </w:t>
      </w:r>
      <w:r w:rsidRPr="00712340">
        <w:rPr>
          <w:rFonts w:ascii="GHEA Grapalat" w:hAnsi="GHEA Grapalat"/>
          <w:color w:val="000000"/>
          <w:sz w:val="21"/>
          <w:szCs w:val="21"/>
          <w:lang w:val="es-ES"/>
        </w:rPr>
        <w:t>կազմեցին սույն արձանագրությունը հետևյալի մասին.</w:t>
      </w:r>
    </w:p>
    <w:p w:rsidR="00631539" w:rsidRPr="00712340" w:rsidRDefault="00631539" w:rsidP="00631539">
      <w:pPr>
        <w:jc w:val="both"/>
        <w:rPr>
          <w:rFonts w:ascii="GHEA Grapalat" w:hAnsi="GHEA Grapalat"/>
          <w:iCs/>
          <w:color w:val="000000"/>
          <w:sz w:val="21"/>
          <w:szCs w:val="21"/>
          <w:lang w:val="hy-AM"/>
        </w:rPr>
      </w:pPr>
      <w:r w:rsidRPr="00712340">
        <w:rPr>
          <w:rFonts w:ascii="GHEA Grapalat" w:hAnsi="GHEA Grapalat"/>
          <w:iCs/>
          <w:color w:val="000000"/>
          <w:sz w:val="21"/>
          <w:szCs w:val="21"/>
        </w:rPr>
        <w:t>Պայմանագրի</w:t>
      </w:r>
      <w:r w:rsidRPr="00712340">
        <w:rPr>
          <w:rFonts w:ascii="GHEA Grapalat" w:hAnsi="GHEA Grapalat"/>
          <w:iCs/>
          <w:color w:val="000000"/>
          <w:sz w:val="21"/>
          <w:szCs w:val="21"/>
          <w:lang w:val="es-ES"/>
        </w:rPr>
        <w:t xml:space="preserve"> </w:t>
      </w:r>
      <w:r w:rsidRPr="00712340">
        <w:rPr>
          <w:rFonts w:ascii="GHEA Grapalat" w:hAnsi="GHEA Grapalat"/>
          <w:iCs/>
          <w:color w:val="000000"/>
          <w:sz w:val="21"/>
          <w:szCs w:val="21"/>
        </w:rPr>
        <w:t>շրջանակներում</w:t>
      </w:r>
      <w:r w:rsidRPr="00712340">
        <w:rPr>
          <w:rFonts w:ascii="GHEA Grapalat" w:hAnsi="GHEA Grapalat"/>
          <w:iCs/>
          <w:color w:val="000000"/>
          <w:sz w:val="21"/>
          <w:szCs w:val="21"/>
          <w:lang w:val="es-ES"/>
        </w:rPr>
        <w:t xml:space="preserve"> </w:t>
      </w:r>
      <w:r w:rsidRPr="00712340">
        <w:rPr>
          <w:rFonts w:ascii="GHEA Grapalat" w:hAnsi="GHEA Grapalat"/>
          <w:iCs/>
          <w:snapToGrid w:val="0"/>
          <w:color w:val="000000"/>
          <w:sz w:val="21"/>
          <w:szCs w:val="21"/>
          <w:lang w:val="es-ES"/>
        </w:rPr>
        <w:t xml:space="preserve">Պայմանագրի կողմը </w:t>
      </w:r>
      <w:r w:rsidRPr="00712340">
        <w:rPr>
          <w:rFonts w:ascii="GHEA Grapalat" w:hAnsi="GHEA Grapalat"/>
          <w:iCs/>
          <w:color w:val="000000"/>
          <w:sz w:val="21"/>
          <w:szCs w:val="21"/>
          <w:lang w:val="es-ES"/>
        </w:rPr>
        <w:t>մատուցել է հետևյալ ծառայությունները</w:t>
      </w:r>
      <w:r w:rsidRPr="00712340">
        <w:rPr>
          <w:rFonts w:ascii="GHEA Grapalat" w:hAnsi="GHEA Grapalat"/>
          <w:iCs/>
          <w:color w:val="000000"/>
          <w:sz w:val="21"/>
          <w:szCs w:val="21"/>
        </w:rPr>
        <w:t>՝</w:t>
      </w:r>
    </w:p>
    <w:p w:rsidR="00631539" w:rsidRPr="00712340" w:rsidRDefault="00631539" w:rsidP="0063153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31539" w:rsidRPr="00712340" w:rsidTr="00016C3E">
        <w:trPr>
          <w:jc w:val="right"/>
        </w:trPr>
        <w:tc>
          <w:tcPr>
            <w:tcW w:w="357" w:type="dxa"/>
            <w:vMerge w:val="restart"/>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N</w:t>
            </w:r>
          </w:p>
        </w:tc>
        <w:tc>
          <w:tcPr>
            <w:tcW w:w="10348" w:type="dxa"/>
            <w:gridSpan w:val="8"/>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cs="Sylfaen"/>
                <w:sz w:val="18"/>
                <w:szCs w:val="18"/>
              </w:rPr>
              <w:t>Մատուցված</w:t>
            </w:r>
            <w:r w:rsidRPr="00712340">
              <w:rPr>
                <w:rFonts w:ascii="GHEA Grapalat" w:hAnsi="GHEA Grapalat" w:cs="Courier New"/>
                <w:sz w:val="18"/>
                <w:szCs w:val="18"/>
              </w:rPr>
              <w:t xml:space="preserve"> </w:t>
            </w:r>
            <w:r w:rsidRPr="00712340">
              <w:rPr>
                <w:rFonts w:ascii="GHEA Grapalat" w:hAnsi="GHEA Grapalat" w:cs="Sylfaen"/>
                <w:sz w:val="18"/>
                <w:szCs w:val="18"/>
              </w:rPr>
              <w:t>ծառայությունների</w:t>
            </w:r>
          </w:p>
        </w:tc>
      </w:tr>
      <w:tr w:rsidR="00631539" w:rsidRPr="00712340" w:rsidTr="00016C3E">
        <w:trPr>
          <w:jc w:val="right"/>
        </w:trPr>
        <w:tc>
          <w:tcPr>
            <w:tcW w:w="357" w:type="dxa"/>
            <w:vMerge/>
            <w:shd w:val="clear" w:color="auto" w:fill="auto"/>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անվանումը</w:t>
            </w:r>
          </w:p>
        </w:tc>
        <w:tc>
          <w:tcPr>
            <w:tcW w:w="1440" w:type="dxa"/>
            <w:vMerge w:val="restart"/>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քանակական ցուցանիշը</w:t>
            </w:r>
          </w:p>
        </w:tc>
        <w:tc>
          <w:tcPr>
            <w:tcW w:w="2976" w:type="dxa"/>
            <w:gridSpan w:val="2"/>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կատարման ժամկետը</w:t>
            </w:r>
          </w:p>
        </w:tc>
        <w:tc>
          <w:tcPr>
            <w:tcW w:w="1168" w:type="dxa"/>
            <w:vMerge w:val="restart"/>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Վճարման ժամկետը /ըստ վճարման ժամանակացույցի/</w:t>
            </w:r>
          </w:p>
        </w:tc>
      </w:tr>
      <w:tr w:rsidR="00631539" w:rsidRPr="00712340" w:rsidTr="00016C3E">
        <w:trPr>
          <w:trHeight w:val="1105"/>
          <w:jc w:val="right"/>
        </w:trPr>
        <w:tc>
          <w:tcPr>
            <w:tcW w:w="357" w:type="dxa"/>
            <w:vMerge/>
            <w:tcBorders>
              <w:bottom w:val="single" w:sz="4" w:space="0" w:color="auto"/>
            </w:tcBorders>
            <w:shd w:val="clear" w:color="auto" w:fill="auto"/>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r w:rsidRPr="0071234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r>
      <w:tr w:rsidR="00631539" w:rsidRPr="00712340" w:rsidTr="00016C3E">
        <w:trPr>
          <w:jc w:val="right"/>
        </w:trPr>
        <w:tc>
          <w:tcPr>
            <w:tcW w:w="357" w:type="dxa"/>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631539" w:rsidRPr="00712340" w:rsidRDefault="00631539" w:rsidP="00016C3E">
            <w:pPr>
              <w:pStyle w:val="NormalWeb"/>
              <w:spacing w:before="0" w:beforeAutospacing="0" w:after="0" w:afterAutospacing="0"/>
              <w:jc w:val="center"/>
              <w:rPr>
                <w:rFonts w:ascii="GHEA Grapalat" w:hAnsi="GHEA Grapalat"/>
                <w:sz w:val="18"/>
                <w:szCs w:val="18"/>
              </w:rPr>
            </w:pPr>
          </w:p>
        </w:tc>
      </w:tr>
      <w:tr w:rsidR="00631539" w:rsidRPr="00712340" w:rsidTr="00016C3E">
        <w:trPr>
          <w:jc w:val="right"/>
        </w:trPr>
        <w:tc>
          <w:tcPr>
            <w:tcW w:w="357" w:type="dxa"/>
            <w:shd w:val="clear" w:color="auto" w:fill="auto"/>
          </w:tcPr>
          <w:p w:rsidR="00631539" w:rsidRPr="00712340" w:rsidRDefault="00631539" w:rsidP="00016C3E">
            <w:pPr>
              <w:pStyle w:val="NormalWeb"/>
              <w:spacing w:before="0" w:beforeAutospacing="0" w:after="0" w:afterAutospacing="0"/>
              <w:jc w:val="center"/>
              <w:rPr>
                <w:rFonts w:ascii="GHEA Grapalat" w:hAnsi="GHEA Grapalat"/>
              </w:rPr>
            </w:pPr>
          </w:p>
        </w:tc>
        <w:tc>
          <w:tcPr>
            <w:tcW w:w="1173" w:type="dxa"/>
            <w:shd w:val="clear" w:color="auto" w:fill="auto"/>
          </w:tcPr>
          <w:p w:rsidR="00631539" w:rsidRPr="00712340" w:rsidRDefault="00631539" w:rsidP="00016C3E">
            <w:pPr>
              <w:pStyle w:val="NormalWeb"/>
              <w:spacing w:before="0" w:beforeAutospacing="0" w:after="0" w:afterAutospacing="0"/>
              <w:jc w:val="center"/>
              <w:rPr>
                <w:rFonts w:ascii="GHEA Grapalat" w:hAnsi="GHEA Grapalat"/>
              </w:rPr>
            </w:pPr>
          </w:p>
        </w:tc>
        <w:tc>
          <w:tcPr>
            <w:tcW w:w="1440" w:type="dxa"/>
            <w:shd w:val="clear" w:color="auto" w:fill="auto"/>
          </w:tcPr>
          <w:p w:rsidR="00631539" w:rsidRPr="00712340" w:rsidRDefault="00631539" w:rsidP="00016C3E">
            <w:pPr>
              <w:pStyle w:val="NormalWeb"/>
              <w:spacing w:before="0" w:beforeAutospacing="0" w:after="0" w:afterAutospacing="0"/>
              <w:jc w:val="center"/>
              <w:rPr>
                <w:rFonts w:ascii="GHEA Grapalat" w:hAnsi="GHEA Grapalat"/>
              </w:rPr>
            </w:pPr>
          </w:p>
        </w:tc>
        <w:tc>
          <w:tcPr>
            <w:tcW w:w="1800" w:type="dxa"/>
            <w:shd w:val="clear" w:color="auto" w:fill="auto"/>
          </w:tcPr>
          <w:p w:rsidR="00631539" w:rsidRPr="00712340" w:rsidRDefault="00631539" w:rsidP="00016C3E">
            <w:pPr>
              <w:pStyle w:val="NormalWeb"/>
              <w:spacing w:before="0" w:beforeAutospacing="0" w:after="0" w:afterAutospacing="0"/>
              <w:jc w:val="center"/>
              <w:rPr>
                <w:rFonts w:ascii="GHEA Grapalat" w:hAnsi="GHEA Grapalat"/>
              </w:rPr>
            </w:pPr>
          </w:p>
        </w:tc>
        <w:tc>
          <w:tcPr>
            <w:tcW w:w="1116" w:type="dxa"/>
            <w:shd w:val="clear" w:color="auto" w:fill="auto"/>
          </w:tcPr>
          <w:p w:rsidR="00631539" w:rsidRPr="00712340" w:rsidRDefault="00631539" w:rsidP="00016C3E">
            <w:pPr>
              <w:pStyle w:val="NormalWeb"/>
              <w:spacing w:before="0" w:beforeAutospacing="0" w:after="0" w:afterAutospacing="0"/>
              <w:jc w:val="center"/>
              <w:rPr>
                <w:rFonts w:ascii="GHEA Grapalat" w:hAnsi="GHEA Grapalat"/>
              </w:rPr>
            </w:pPr>
          </w:p>
        </w:tc>
        <w:tc>
          <w:tcPr>
            <w:tcW w:w="1842" w:type="dxa"/>
            <w:shd w:val="clear" w:color="auto" w:fill="auto"/>
          </w:tcPr>
          <w:p w:rsidR="00631539" w:rsidRPr="00712340" w:rsidRDefault="00631539" w:rsidP="00016C3E">
            <w:pPr>
              <w:pStyle w:val="NormalWeb"/>
              <w:spacing w:before="0" w:beforeAutospacing="0" w:after="0" w:afterAutospacing="0"/>
              <w:jc w:val="center"/>
              <w:rPr>
                <w:rFonts w:ascii="GHEA Grapalat" w:hAnsi="GHEA Grapalat"/>
              </w:rPr>
            </w:pPr>
          </w:p>
        </w:tc>
        <w:tc>
          <w:tcPr>
            <w:tcW w:w="1134" w:type="dxa"/>
            <w:shd w:val="clear" w:color="auto" w:fill="auto"/>
          </w:tcPr>
          <w:p w:rsidR="00631539" w:rsidRPr="00712340" w:rsidRDefault="00631539" w:rsidP="00016C3E">
            <w:pPr>
              <w:pStyle w:val="NormalWeb"/>
              <w:spacing w:before="0" w:beforeAutospacing="0" w:after="0" w:afterAutospacing="0"/>
              <w:jc w:val="center"/>
              <w:rPr>
                <w:rFonts w:ascii="GHEA Grapalat" w:hAnsi="GHEA Grapalat"/>
              </w:rPr>
            </w:pPr>
          </w:p>
        </w:tc>
        <w:tc>
          <w:tcPr>
            <w:tcW w:w="1168" w:type="dxa"/>
            <w:shd w:val="clear" w:color="auto" w:fill="auto"/>
          </w:tcPr>
          <w:p w:rsidR="00631539" w:rsidRPr="00712340" w:rsidRDefault="00631539" w:rsidP="00016C3E">
            <w:pPr>
              <w:pStyle w:val="NormalWeb"/>
              <w:spacing w:before="0" w:beforeAutospacing="0" w:after="0" w:afterAutospacing="0"/>
              <w:jc w:val="center"/>
              <w:rPr>
                <w:rFonts w:ascii="GHEA Grapalat" w:hAnsi="GHEA Grapalat"/>
              </w:rPr>
            </w:pPr>
          </w:p>
        </w:tc>
        <w:tc>
          <w:tcPr>
            <w:tcW w:w="675" w:type="dxa"/>
            <w:shd w:val="clear" w:color="auto" w:fill="auto"/>
          </w:tcPr>
          <w:p w:rsidR="00631539" w:rsidRPr="00712340" w:rsidRDefault="00631539" w:rsidP="00016C3E">
            <w:pPr>
              <w:pStyle w:val="NormalWeb"/>
              <w:spacing w:before="0" w:beforeAutospacing="0" w:after="0" w:afterAutospacing="0"/>
              <w:jc w:val="center"/>
              <w:rPr>
                <w:rFonts w:ascii="GHEA Grapalat" w:hAnsi="GHEA Grapalat"/>
              </w:rPr>
            </w:pPr>
          </w:p>
        </w:tc>
      </w:tr>
    </w:tbl>
    <w:p w:rsidR="00631539" w:rsidRPr="00712340" w:rsidRDefault="00631539" w:rsidP="00631539">
      <w:pPr>
        <w:ind w:firstLine="375"/>
        <w:jc w:val="both"/>
        <w:rPr>
          <w:rFonts w:ascii="Arial" w:hAnsi="Arial" w:cs="Arial"/>
          <w:iCs/>
          <w:color w:val="000000"/>
          <w:sz w:val="21"/>
          <w:szCs w:val="21"/>
          <w:lang w:val="es-ES"/>
        </w:rPr>
      </w:pPr>
      <w:r w:rsidRPr="00712340">
        <w:rPr>
          <w:rFonts w:ascii="Arial" w:hAnsi="Arial" w:cs="Arial"/>
          <w:iCs/>
          <w:color w:val="000000"/>
          <w:sz w:val="21"/>
          <w:szCs w:val="21"/>
          <w:lang w:val="es-ES"/>
        </w:rPr>
        <w:t> </w:t>
      </w:r>
    </w:p>
    <w:p w:rsidR="00631539" w:rsidRPr="00712340" w:rsidRDefault="00631539" w:rsidP="00631539">
      <w:pPr>
        <w:ind w:firstLine="375"/>
        <w:jc w:val="both"/>
        <w:rPr>
          <w:rFonts w:ascii="GHEA Grapalat" w:hAnsi="GHEA Grapalat"/>
          <w:iCs/>
          <w:snapToGrid w:val="0"/>
          <w:color w:val="000000"/>
          <w:sz w:val="21"/>
          <w:szCs w:val="21"/>
          <w:lang w:val="es-ES"/>
        </w:rPr>
      </w:pPr>
      <w:r w:rsidRPr="00712340">
        <w:rPr>
          <w:rFonts w:ascii="Arial" w:hAnsi="Arial" w:cs="Arial"/>
          <w:iCs/>
          <w:color w:val="000000"/>
          <w:sz w:val="21"/>
          <w:szCs w:val="21"/>
          <w:lang w:val="es-ES"/>
        </w:rPr>
        <w:t> </w:t>
      </w:r>
      <w:r w:rsidRPr="00712340">
        <w:rPr>
          <w:rFonts w:ascii="GHEA Grapalat" w:hAnsi="GHEA Grapalat"/>
          <w:iCs/>
          <w:snapToGrid w:val="0"/>
          <w:color w:val="000000"/>
          <w:sz w:val="21"/>
          <w:szCs w:val="21"/>
          <w:lang w:val="hy-AM"/>
        </w:rPr>
        <w:t xml:space="preserve">Սույն </w:t>
      </w:r>
      <w:r w:rsidRPr="00712340">
        <w:rPr>
          <w:rFonts w:ascii="GHEA Grapalat" w:hAnsi="GHEA Grapalat"/>
          <w:iCs/>
          <w:snapToGrid w:val="0"/>
          <w:color w:val="000000"/>
          <w:sz w:val="21"/>
          <w:szCs w:val="21"/>
        </w:rPr>
        <w:t>արձանագրության</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երկկողմ</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lang w:val="hy-AM"/>
        </w:rPr>
        <w:t>հաստատման համար հիմք հանդիսացած</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հաշիվ</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ապրանքագիրը</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և</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lang w:val="hy-AM"/>
        </w:rPr>
        <w:t xml:space="preserve">դրական </w:t>
      </w:r>
      <w:r w:rsidRPr="00712340">
        <w:rPr>
          <w:rFonts w:ascii="GHEA Grapalat" w:hAnsi="GHEA Grapalat"/>
          <w:color w:val="000000"/>
          <w:sz w:val="21"/>
          <w:szCs w:val="21"/>
          <w:lang w:val="es-ES"/>
        </w:rPr>
        <w:t>եզրակացությունը</w:t>
      </w:r>
      <w:r w:rsidRPr="0071234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31539" w:rsidRPr="00712340" w:rsidRDefault="00631539" w:rsidP="00631539">
      <w:pPr>
        <w:ind w:firstLine="375"/>
        <w:jc w:val="both"/>
        <w:rPr>
          <w:rFonts w:ascii="GHEA Grapalat" w:hAnsi="GHEA Grapalat"/>
          <w:iCs/>
          <w:snapToGrid w:val="0"/>
          <w:color w:val="000000"/>
          <w:sz w:val="21"/>
          <w:szCs w:val="21"/>
          <w:lang w:val="es-ES"/>
        </w:rPr>
      </w:pPr>
    </w:p>
    <w:p w:rsidR="00631539" w:rsidRPr="00712340" w:rsidRDefault="00631539" w:rsidP="00631539">
      <w:pPr>
        <w:ind w:firstLine="375"/>
        <w:jc w:val="both"/>
        <w:rPr>
          <w:rFonts w:ascii="GHEA Grapalat" w:hAnsi="GHEA Grapalat"/>
          <w:iCs/>
          <w:snapToGrid w:val="0"/>
          <w:color w:val="000000"/>
          <w:sz w:val="2"/>
          <w:szCs w:val="21"/>
          <w:lang w:val="es-ES"/>
        </w:rPr>
      </w:pPr>
    </w:p>
    <w:p w:rsidR="00631539" w:rsidRPr="00712340" w:rsidRDefault="00631539" w:rsidP="00631539">
      <w:pPr>
        <w:ind w:firstLine="375"/>
        <w:rPr>
          <w:rFonts w:ascii="GHEA Grapalat" w:hAnsi="GHEA Grapalat"/>
          <w:iCs/>
          <w:snapToGrid w:val="0"/>
          <w:color w:val="000000"/>
          <w:sz w:val="2"/>
          <w:szCs w:val="21"/>
          <w:lang w:val="es-ES"/>
        </w:rPr>
      </w:pPr>
      <w:r w:rsidRPr="0071234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31539" w:rsidRPr="00712340" w:rsidTr="00016C3E">
        <w:trPr>
          <w:trHeight w:val="266"/>
          <w:tblCellSpacing w:w="7" w:type="dxa"/>
          <w:jc w:val="center"/>
        </w:trPr>
        <w:tc>
          <w:tcPr>
            <w:tcW w:w="0" w:type="auto"/>
            <w:vAlign w:val="center"/>
          </w:tcPr>
          <w:p w:rsidR="00631539" w:rsidRPr="00712340" w:rsidRDefault="00631539" w:rsidP="00016C3E">
            <w:pPr>
              <w:jc w:val="center"/>
              <w:rPr>
                <w:rFonts w:ascii="GHEA Grapalat" w:hAnsi="GHEA Grapalat"/>
                <w:iCs/>
                <w:color w:val="000000"/>
                <w:sz w:val="21"/>
                <w:szCs w:val="21"/>
              </w:rPr>
            </w:pPr>
            <w:r w:rsidRPr="00712340">
              <w:rPr>
                <w:rFonts w:ascii="GHEA Grapalat" w:hAnsi="GHEA Grapalat"/>
                <w:iCs/>
                <w:color w:val="000000"/>
                <w:sz w:val="21"/>
                <w:szCs w:val="21"/>
              </w:rPr>
              <w:t xml:space="preserve">Ծառայությունը հանձնեց </w:t>
            </w:r>
          </w:p>
        </w:tc>
        <w:tc>
          <w:tcPr>
            <w:tcW w:w="0" w:type="auto"/>
            <w:vAlign w:val="center"/>
          </w:tcPr>
          <w:p w:rsidR="00631539" w:rsidRPr="00712340" w:rsidRDefault="00631539" w:rsidP="00016C3E">
            <w:pPr>
              <w:jc w:val="center"/>
              <w:rPr>
                <w:rFonts w:ascii="GHEA Grapalat" w:hAnsi="GHEA Grapalat"/>
                <w:iCs/>
                <w:color w:val="000000"/>
                <w:sz w:val="21"/>
                <w:szCs w:val="21"/>
              </w:rPr>
            </w:pPr>
            <w:r w:rsidRPr="00712340">
              <w:rPr>
                <w:rFonts w:ascii="GHEA Grapalat" w:hAnsi="GHEA Grapalat"/>
                <w:iCs/>
                <w:color w:val="000000"/>
                <w:sz w:val="21"/>
                <w:szCs w:val="21"/>
              </w:rPr>
              <w:t>Ծառայությունն ընդունեց</w:t>
            </w:r>
          </w:p>
        </w:tc>
      </w:tr>
      <w:tr w:rsidR="00631539" w:rsidRPr="00712340" w:rsidTr="00016C3E">
        <w:trPr>
          <w:trHeight w:val="473"/>
          <w:tblCellSpacing w:w="7" w:type="dxa"/>
          <w:jc w:val="center"/>
        </w:trPr>
        <w:tc>
          <w:tcPr>
            <w:tcW w:w="0" w:type="auto"/>
            <w:vAlign w:val="center"/>
          </w:tcPr>
          <w:p w:rsidR="00631539" w:rsidRPr="00712340" w:rsidRDefault="00631539" w:rsidP="00016C3E">
            <w:pPr>
              <w:jc w:val="center"/>
              <w:rPr>
                <w:rFonts w:ascii="GHEA Grapalat" w:hAnsi="GHEA Grapalat"/>
                <w:iCs/>
                <w:sz w:val="21"/>
                <w:szCs w:val="21"/>
              </w:rPr>
            </w:pPr>
            <w:r w:rsidRPr="00712340">
              <w:rPr>
                <w:rFonts w:ascii="GHEA Grapalat" w:hAnsi="GHEA Grapalat"/>
                <w:iCs/>
                <w:sz w:val="21"/>
                <w:szCs w:val="21"/>
              </w:rPr>
              <w:t xml:space="preserve">___________________________ </w:t>
            </w:r>
          </w:p>
          <w:p w:rsidR="00631539" w:rsidRPr="00712340" w:rsidRDefault="00631539" w:rsidP="00016C3E">
            <w:pPr>
              <w:jc w:val="center"/>
              <w:rPr>
                <w:rFonts w:ascii="GHEA Grapalat" w:hAnsi="GHEA Grapalat"/>
                <w:iCs/>
                <w:sz w:val="21"/>
                <w:szCs w:val="21"/>
              </w:rPr>
            </w:pPr>
            <w:r w:rsidRPr="00712340">
              <w:rPr>
                <w:rFonts w:ascii="GHEA Grapalat" w:hAnsi="GHEA Grapalat"/>
                <w:iCs/>
                <w:sz w:val="15"/>
                <w:szCs w:val="15"/>
              </w:rPr>
              <w:t xml:space="preserve">ստորագրություն </w:t>
            </w:r>
          </w:p>
        </w:tc>
        <w:tc>
          <w:tcPr>
            <w:tcW w:w="0" w:type="auto"/>
            <w:vAlign w:val="center"/>
          </w:tcPr>
          <w:p w:rsidR="00631539" w:rsidRPr="00712340" w:rsidRDefault="00631539" w:rsidP="00016C3E">
            <w:pPr>
              <w:jc w:val="center"/>
              <w:rPr>
                <w:rFonts w:ascii="GHEA Grapalat" w:hAnsi="GHEA Grapalat"/>
                <w:iCs/>
                <w:sz w:val="21"/>
                <w:szCs w:val="21"/>
              </w:rPr>
            </w:pPr>
            <w:r w:rsidRPr="00712340">
              <w:rPr>
                <w:rFonts w:ascii="GHEA Grapalat" w:hAnsi="GHEA Grapalat"/>
                <w:iCs/>
                <w:sz w:val="21"/>
                <w:szCs w:val="21"/>
              </w:rPr>
              <w:t>___________________________</w:t>
            </w:r>
          </w:p>
          <w:p w:rsidR="00631539" w:rsidRPr="00712340" w:rsidRDefault="00631539" w:rsidP="00016C3E">
            <w:pPr>
              <w:jc w:val="center"/>
              <w:rPr>
                <w:rFonts w:ascii="GHEA Grapalat" w:hAnsi="GHEA Grapalat"/>
                <w:iCs/>
                <w:sz w:val="21"/>
                <w:szCs w:val="21"/>
              </w:rPr>
            </w:pPr>
            <w:r w:rsidRPr="00712340">
              <w:rPr>
                <w:rFonts w:ascii="GHEA Grapalat" w:hAnsi="GHEA Grapalat"/>
                <w:iCs/>
                <w:sz w:val="15"/>
                <w:szCs w:val="15"/>
              </w:rPr>
              <w:t xml:space="preserve">ստորագրություն </w:t>
            </w:r>
          </w:p>
        </w:tc>
      </w:tr>
      <w:tr w:rsidR="00631539" w:rsidRPr="00712340" w:rsidTr="00016C3E">
        <w:trPr>
          <w:trHeight w:val="503"/>
          <w:tblCellSpacing w:w="7" w:type="dxa"/>
          <w:jc w:val="center"/>
        </w:trPr>
        <w:tc>
          <w:tcPr>
            <w:tcW w:w="0" w:type="auto"/>
            <w:vAlign w:val="center"/>
          </w:tcPr>
          <w:p w:rsidR="00631539" w:rsidRPr="00712340" w:rsidRDefault="00631539" w:rsidP="00016C3E">
            <w:pPr>
              <w:jc w:val="center"/>
              <w:rPr>
                <w:rFonts w:ascii="GHEA Grapalat" w:hAnsi="GHEA Grapalat"/>
                <w:iCs/>
                <w:sz w:val="21"/>
                <w:szCs w:val="21"/>
              </w:rPr>
            </w:pPr>
            <w:r w:rsidRPr="00712340">
              <w:rPr>
                <w:rFonts w:ascii="GHEA Grapalat" w:hAnsi="GHEA Grapalat"/>
                <w:iCs/>
                <w:sz w:val="21"/>
                <w:szCs w:val="21"/>
              </w:rPr>
              <w:t xml:space="preserve">___________________________ </w:t>
            </w:r>
          </w:p>
          <w:p w:rsidR="00631539" w:rsidRPr="00712340" w:rsidRDefault="00631539" w:rsidP="00016C3E">
            <w:pPr>
              <w:jc w:val="center"/>
              <w:rPr>
                <w:rFonts w:ascii="GHEA Grapalat" w:hAnsi="GHEA Grapalat"/>
                <w:iCs/>
                <w:sz w:val="21"/>
                <w:szCs w:val="21"/>
              </w:rPr>
            </w:pPr>
            <w:r w:rsidRPr="00712340">
              <w:rPr>
                <w:rFonts w:ascii="GHEA Grapalat" w:hAnsi="GHEA Grapalat"/>
                <w:iCs/>
                <w:sz w:val="15"/>
                <w:szCs w:val="15"/>
              </w:rPr>
              <w:t>ազգանուն, անուն</w:t>
            </w:r>
          </w:p>
        </w:tc>
        <w:tc>
          <w:tcPr>
            <w:tcW w:w="0" w:type="auto"/>
            <w:vAlign w:val="center"/>
          </w:tcPr>
          <w:p w:rsidR="00631539" w:rsidRPr="00712340" w:rsidRDefault="00631539" w:rsidP="00016C3E">
            <w:pPr>
              <w:jc w:val="center"/>
              <w:rPr>
                <w:rFonts w:ascii="GHEA Grapalat" w:hAnsi="GHEA Grapalat"/>
                <w:iCs/>
                <w:sz w:val="21"/>
                <w:szCs w:val="21"/>
              </w:rPr>
            </w:pPr>
            <w:r w:rsidRPr="00712340">
              <w:rPr>
                <w:rFonts w:ascii="GHEA Grapalat" w:hAnsi="GHEA Grapalat"/>
                <w:iCs/>
                <w:sz w:val="21"/>
                <w:szCs w:val="21"/>
              </w:rPr>
              <w:t>___________________________</w:t>
            </w:r>
          </w:p>
          <w:p w:rsidR="00631539" w:rsidRPr="00712340" w:rsidRDefault="00631539" w:rsidP="00016C3E">
            <w:pPr>
              <w:jc w:val="center"/>
              <w:rPr>
                <w:rFonts w:ascii="GHEA Grapalat" w:hAnsi="GHEA Grapalat"/>
                <w:iCs/>
                <w:sz w:val="21"/>
                <w:szCs w:val="21"/>
              </w:rPr>
            </w:pPr>
            <w:r w:rsidRPr="00712340">
              <w:rPr>
                <w:rFonts w:ascii="GHEA Grapalat" w:hAnsi="GHEA Grapalat"/>
                <w:iCs/>
                <w:sz w:val="15"/>
                <w:szCs w:val="15"/>
              </w:rPr>
              <w:t>ազգանուն, անուն</w:t>
            </w:r>
          </w:p>
        </w:tc>
      </w:tr>
      <w:tr w:rsidR="00631539" w:rsidRPr="00712340" w:rsidTr="00016C3E">
        <w:trPr>
          <w:trHeight w:val="281"/>
          <w:tblCellSpacing w:w="7" w:type="dxa"/>
          <w:jc w:val="center"/>
        </w:trPr>
        <w:tc>
          <w:tcPr>
            <w:tcW w:w="0" w:type="auto"/>
            <w:vAlign w:val="center"/>
          </w:tcPr>
          <w:p w:rsidR="00631539" w:rsidRPr="00712340" w:rsidRDefault="00631539" w:rsidP="00016C3E">
            <w:pPr>
              <w:rPr>
                <w:rFonts w:ascii="GHEA Grapalat" w:hAnsi="GHEA Grapalat"/>
                <w:iCs/>
                <w:color w:val="000000"/>
                <w:sz w:val="21"/>
                <w:szCs w:val="21"/>
              </w:rPr>
            </w:pPr>
            <w:r w:rsidRPr="00712340">
              <w:rPr>
                <w:rFonts w:ascii="GHEA Grapalat" w:hAnsi="GHEA Grapalat"/>
                <w:iCs/>
                <w:color w:val="000000"/>
                <w:sz w:val="21"/>
                <w:szCs w:val="21"/>
              </w:rPr>
              <w:t xml:space="preserve">                              Կ.Տ.</w:t>
            </w:r>
            <w:r w:rsidRPr="00712340">
              <w:rPr>
                <w:rFonts w:ascii="Arial" w:hAnsi="Arial" w:cs="Arial"/>
                <w:iCs/>
                <w:color w:val="000000"/>
                <w:sz w:val="21"/>
                <w:szCs w:val="21"/>
              </w:rPr>
              <w:t xml:space="preserve">                                                                                 </w:t>
            </w:r>
          </w:p>
        </w:tc>
        <w:tc>
          <w:tcPr>
            <w:tcW w:w="0" w:type="auto"/>
            <w:vAlign w:val="center"/>
          </w:tcPr>
          <w:p w:rsidR="00631539" w:rsidRPr="00712340" w:rsidRDefault="00631539" w:rsidP="00016C3E">
            <w:pPr>
              <w:rPr>
                <w:rFonts w:ascii="GHEA Grapalat" w:hAnsi="GHEA Grapalat"/>
                <w:iCs/>
                <w:color w:val="000000"/>
                <w:sz w:val="21"/>
                <w:szCs w:val="21"/>
              </w:rPr>
            </w:pPr>
            <w:r w:rsidRPr="00712340">
              <w:rPr>
                <w:rFonts w:ascii="Arial" w:hAnsi="Arial" w:cs="Arial"/>
                <w:iCs/>
                <w:color w:val="000000"/>
                <w:sz w:val="21"/>
                <w:szCs w:val="21"/>
              </w:rPr>
              <w:t xml:space="preserve">                                     </w:t>
            </w:r>
            <w:r w:rsidRPr="00712340">
              <w:rPr>
                <w:rFonts w:ascii="GHEA Grapalat" w:hAnsi="GHEA Grapalat"/>
                <w:iCs/>
                <w:color w:val="000000"/>
                <w:sz w:val="21"/>
                <w:szCs w:val="21"/>
              </w:rPr>
              <w:t>Կ.Տ.</w:t>
            </w:r>
          </w:p>
        </w:tc>
      </w:tr>
    </w:tbl>
    <w:p w:rsidR="00631539" w:rsidRPr="00712340" w:rsidRDefault="00631539" w:rsidP="00631539">
      <w:pPr>
        <w:autoSpaceDE w:val="0"/>
        <w:autoSpaceDN w:val="0"/>
        <w:adjustRightInd w:val="0"/>
        <w:jc w:val="right"/>
        <w:rPr>
          <w:rFonts w:ascii="GHEA Grapalat" w:hAnsi="GHEA Grapalat" w:cs="TimesArmenianPSMT"/>
          <w:sz w:val="18"/>
        </w:rPr>
      </w:pPr>
    </w:p>
    <w:p w:rsidR="00631539" w:rsidRPr="00712340" w:rsidRDefault="00631539" w:rsidP="00631539">
      <w:pPr>
        <w:rPr>
          <w:rFonts w:ascii="GHEA Grapalat" w:hAnsi="GHEA Grapalat"/>
          <w:lang w:val="ru-RU"/>
        </w:rPr>
      </w:pPr>
    </w:p>
    <w:p w:rsidR="00631539" w:rsidRPr="00712340" w:rsidRDefault="00631539" w:rsidP="00631539">
      <w:pPr>
        <w:rPr>
          <w:rFonts w:ascii="GHEA Grapalat" w:hAnsi="GHEA Grapalat"/>
        </w:rPr>
      </w:pPr>
    </w:p>
    <w:p w:rsidR="00631539" w:rsidRPr="00712340" w:rsidRDefault="00631539" w:rsidP="00631539">
      <w:pPr>
        <w:rPr>
          <w:rFonts w:ascii="GHEA Grapalat" w:hAnsi="GHEA Grapalat"/>
        </w:rPr>
      </w:pPr>
    </w:p>
    <w:p w:rsidR="00631539" w:rsidRPr="00712340" w:rsidRDefault="00631539" w:rsidP="00631539">
      <w:pPr>
        <w:autoSpaceDE w:val="0"/>
        <w:autoSpaceDN w:val="0"/>
        <w:adjustRightInd w:val="0"/>
        <w:jc w:val="right"/>
        <w:rPr>
          <w:rFonts w:ascii="GHEA Grapalat" w:hAnsi="GHEA Grapalat" w:cs="TimesArmenianPSMT"/>
          <w:i/>
          <w:sz w:val="20"/>
        </w:rPr>
      </w:pPr>
      <w:r w:rsidRPr="00712340">
        <w:rPr>
          <w:rFonts w:ascii="GHEA Grapalat" w:hAnsi="GHEA Grapalat" w:cs="TimesArmenianPSMT"/>
          <w:i/>
          <w:sz w:val="20"/>
          <w:lang w:val="ru-RU"/>
        </w:rPr>
        <w:lastRenderedPageBreak/>
        <w:t xml:space="preserve">Հավելված </w:t>
      </w:r>
      <w:r w:rsidRPr="00712340">
        <w:rPr>
          <w:rFonts w:ascii="GHEA Grapalat" w:hAnsi="GHEA Grapalat" w:cs="TimesArmenianPSMT"/>
          <w:i/>
          <w:sz w:val="20"/>
        </w:rPr>
        <w:t>3.1</w:t>
      </w:r>
    </w:p>
    <w:p w:rsidR="00631539" w:rsidRPr="00712340" w:rsidRDefault="00631539" w:rsidP="00631539">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              20  թ. կնքված </w:t>
      </w:r>
    </w:p>
    <w:p w:rsidR="00631539" w:rsidRPr="00712340" w:rsidRDefault="00631539" w:rsidP="00631539">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ծածկագրով պայմանագրի</w:t>
      </w:r>
    </w:p>
    <w:p w:rsidR="00631539" w:rsidRPr="00712340" w:rsidRDefault="00631539" w:rsidP="00631539">
      <w:pPr>
        <w:autoSpaceDE w:val="0"/>
        <w:autoSpaceDN w:val="0"/>
        <w:adjustRightInd w:val="0"/>
        <w:jc w:val="right"/>
        <w:rPr>
          <w:rFonts w:ascii="GHEA Grapalat" w:hAnsi="GHEA Grapalat" w:cs="TimesArmenianPSMT"/>
          <w:i/>
          <w:sz w:val="20"/>
        </w:rPr>
      </w:pPr>
    </w:p>
    <w:p w:rsidR="00631539" w:rsidRPr="00712340" w:rsidRDefault="00631539" w:rsidP="00631539">
      <w:pPr>
        <w:rPr>
          <w:rFonts w:ascii="GHEA Grapalat" w:hAnsi="GHEA Grapalat"/>
        </w:rPr>
      </w:pPr>
    </w:p>
    <w:p w:rsidR="00631539" w:rsidRPr="00712340" w:rsidRDefault="00631539" w:rsidP="00631539">
      <w:pPr>
        <w:rPr>
          <w:rFonts w:ascii="GHEA Grapalat" w:hAnsi="GHEA Grapalat"/>
        </w:rPr>
      </w:pPr>
    </w:p>
    <w:p w:rsidR="00631539" w:rsidRPr="00712340" w:rsidRDefault="00631539" w:rsidP="00631539">
      <w:pPr>
        <w:rPr>
          <w:rFonts w:ascii="GHEA Grapalat" w:hAnsi="GHEA Grapalat"/>
        </w:rPr>
      </w:pPr>
    </w:p>
    <w:p w:rsidR="00631539" w:rsidRPr="00712340" w:rsidRDefault="00631539" w:rsidP="00631539">
      <w:pPr>
        <w:tabs>
          <w:tab w:val="left" w:pos="2250"/>
        </w:tabs>
        <w:spacing w:line="276" w:lineRule="auto"/>
        <w:jc w:val="center"/>
        <w:rPr>
          <w:rFonts w:ascii="GHEA Grapalat" w:hAnsi="GHEA Grapalat" w:cs="Sylfaen"/>
          <w:bCs/>
          <w:sz w:val="18"/>
          <w:szCs w:val="18"/>
        </w:rPr>
      </w:pPr>
      <w:proofErr w:type="gramStart"/>
      <w:r w:rsidRPr="00712340">
        <w:rPr>
          <w:rFonts w:ascii="GHEA Grapalat" w:hAnsi="GHEA Grapalat" w:cs="Sylfaen"/>
          <w:bCs/>
          <w:sz w:val="18"/>
          <w:szCs w:val="18"/>
        </w:rPr>
        <w:t>ԱԿՏ  N</w:t>
      </w:r>
      <w:proofErr w:type="gramEnd"/>
      <w:r w:rsidRPr="00712340">
        <w:rPr>
          <w:rFonts w:ascii="GHEA Grapalat" w:hAnsi="GHEA Grapalat" w:cs="Sylfaen"/>
          <w:bCs/>
          <w:sz w:val="18"/>
          <w:szCs w:val="18"/>
        </w:rPr>
        <w:t xml:space="preserve">    </w:t>
      </w:r>
    </w:p>
    <w:p w:rsidR="00631539" w:rsidRPr="00712340" w:rsidRDefault="00631539" w:rsidP="00631539">
      <w:pPr>
        <w:tabs>
          <w:tab w:val="left" w:pos="360"/>
          <w:tab w:val="left" w:pos="540"/>
          <w:tab w:val="left" w:pos="2250"/>
        </w:tabs>
        <w:spacing w:line="276" w:lineRule="auto"/>
        <w:jc w:val="center"/>
        <w:rPr>
          <w:rFonts w:ascii="GHEA Grapalat" w:hAnsi="GHEA Grapalat" w:cs="Sylfaen"/>
          <w:bCs/>
          <w:sz w:val="18"/>
          <w:szCs w:val="18"/>
        </w:rPr>
      </w:pPr>
      <w:proofErr w:type="gramStart"/>
      <w:r w:rsidRPr="00712340">
        <w:rPr>
          <w:rFonts w:ascii="GHEA Grapalat" w:hAnsi="GHEA Grapalat" w:cs="Sylfaen"/>
          <w:bCs/>
          <w:sz w:val="18"/>
          <w:szCs w:val="18"/>
        </w:rPr>
        <w:t>պայմանագրի</w:t>
      </w:r>
      <w:proofErr w:type="gramEnd"/>
      <w:r w:rsidRPr="00712340">
        <w:rPr>
          <w:rFonts w:ascii="GHEA Grapalat" w:hAnsi="GHEA Grapalat" w:cs="Sylfaen"/>
          <w:bCs/>
          <w:sz w:val="18"/>
          <w:szCs w:val="18"/>
        </w:rPr>
        <w:t xml:space="preserve"> արդյունքը Պատվիրատուին հանձնելու փաստը ֆիքսելու վերաբերյալ                                                                                                                               </w:t>
      </w:r>
    </w:p>
    <w:p w:rsidR="00631539" w:rsidRPr="00712340" w:rsidRDefault="00631539" w:rsidP="00631539">
      <w:pPr>
        <w:tabs>
          <w:tab w:val="left" w:pos="360"/>
          <w:tab w:val="left" w:pos="540"/>
        </w:tabs>
        <w:rPr>
          <w:rFonts w:ascii="GHEA Grapalat" w:hAnsi="GHEA Grapalat" w:cs="Sylfaen"/>
          <w:sz w:val="22"/>
          <w:szCs w:val="22"/>
        </w:rPr>
      </w:pPr>
    </w:p>
    <w:p w:rsidR="00631539" w:rsidRPr="00712340" w:rsidRDefault="00631539" w:rsidP="00631539">
      <w:pPr>
        <w:tabs>
          <w:tab w:val="left" w:pos="360"/>
          <w:tab w:val="left" w:pos="540"/>
        </w:tabs>
        <w:rPr>
          <w:rFonts w:ascii="GHEA Grapalat" w:hAnsi="GHEA Grapalat" w:cs="Sylfaen"/>
          <w:sz w:val="22"/>
          <w:szCs w:val="22"/>
        </w:rPr>
      </w:pPr>
    </w:p>
    <w:p w:rsidR="00631539" w:rsidRPr="00712340" w:rsidRDefault="00631539" w:rsidP="00631539">
      <w:pPr>
        <w:tabs>
          <w:tab w:val="left" w:pos="360"/>
          <w:tab w:val="left" w:pos="540"/>
        </w:tabs>
        <w:ind w:left="-540" w:firstLine="180"/>
        <w:jc w:val="both"/>
        <w:rPr>
          <w:rFonts w:ascii="GHEA Grapalat" w:hAnsi="GHEA Grapalat" w:cs="Sylfaen"/>
          <w:sz w:val="20"/>
          <w:szCs w:val="20"/>
        </w:rPr>
      </w:pPr>
      <w:r w:rsidRPr="00712340">
        <w:rPr>
          <w:rFonts w:ascii="GHEA Grapalat" w:hAnsi="GHEA Grapalat" w:cs="Sylfaen"/>
        </w:rPr>
        <w:tab/>
      </w:r>
      <w:r w:rsidRPr="00712340">
        <w:rPr>
          <w:rFonts w:ascii="GHEA Grapalat" w:hAnsi="GHEA Grapalat" w:cs="Sylfaen"/>
          <w:sz w:val="20"/>
          <w:szCs w:val="20"/>
          <w:lang w:val="hy-AM"/>
        </w:rPr>
        <w:t xml:space="preserve">Սույնով </w:t>
      </w:r>
      <w:r w:rsidRPr="00712340">
        <w:rPr>
          <w:rFonts w:ascii="GHEA Grapalat" w:hAnsi="GHEA Grapalat" w:cs="Sylfaen"/>
          <w:sz w:val="20"/>
          <w:szCs w:val="20"/>
        </w:rPr>
        <w:t>արձանագրվում է</w:t>
      </w:r>
      <w:r w:rsidRPr="00712340">
        <w:rPr>
          <w:rFonts w:ascii="GHEA Grapalat" w:hAnsi="GHEA Grapalat" w:cs="Sylfaen"/>
          <w:sz w:val="20"/>
          <w:szCs w:val="20"/>
          <w:lang w:val="hy-AM"/>
        </w:rPr>
        <w:t>,</w:t>
      </w:r>
      <w:r w:rsidRPr="00712340">
        <w:rPr>
          <w:rFonts w:ascii="GHEA Grapalat" w:hAnsi="GHEA Grapalat" w:cs="Sylfaen"/>
          <w:lang w:val="hy-AM"/>
        </w:rPr>
        <w:t xml:space="preserve"> </w:t>
      </w:r>
      <w:r w:rsidRPr="00712340">
        <w:rPr>
          <w:rFonts w:ascii="GHEA Grapalat" w:hAnsi="GHEA Grapalat" w:cs="Sylfaen"/>
          <w:sz w:val="20"/>
          <w:szCs w:val="20"/>
          <w:lang w:val="hy-AM"/>
        </w:rPr>
        <w:t>որ</w:t>
      </w:r>
      <w:r w:rsidRPr="00712340">
        <w:rPr>
          <w:rFonts w:ascii="GHEA Grapalat" w:hAnsi="GHEA Grapalat" w:cs="Sylfaen"/>
          <w:lang w:val="hy-AM"/>
        </w:rPr>
        <w:t xml:space="preserve"> </w:t>
      </w:r>
      <w:r w:rsidRPr="00712340">
        <w:rPr>
          <w:rFonts w:ascii="GHEA Grapalat" w:hAnsi="GHEA Grapalat" w:cs="Sylfaen"/>
          <w:sz w:val="20"/>
          <w:u w:val="single"/>
        </w:rPr>
        <w:tab/>
      </w:r>
      <w:r w:rsidRPr="00712340">
        <w:rPr>
          <w:rFonts w:ascii="GHEA Grapalat" w:hAnsi="GHEA Grapalat" w:cs="Sylfaen"/>
          <w:sz w:val="20"/>
          <w:u w:val="single"/>
        </w:rPr>
        <w:tab/>
        <w:t xml:space="preserve">        </w:t>
      </w:r>
      <w:r w:rsidRPr="00712340">
        <w:rPr>
          <w:rFonts w:ascii="GHEA Grapalat" w:hAnsi="GHEA Grapalat" w:cs="Sylfaen"/>
          <w:sz w:val="20"/>
        </w:rPr>
        <w:t>-ի</w:t>
      </w:r>
      <w:r w:rsidRPr="00712340">
        <w:rPr>
          <w:rFonts w:ascii="GHEA Grapalat" w:hAnsi="GHEA Grapalat" w:cs="Sylfaen"/>
        </w:rPr>
        <w:t xml:space="preserve"> </w:t>
      </w:r>
      <w:r w:rsidRPr="00712340">
        <w:rPr>
          <w:rFonts w:ascii="GHEA Grapalat" w:hAnsi="GHEA Grapalat" w:cs="Sylfaen"/>
          <w:sz w:val="20"/>
          <w:szCs w:val="20"/>
        </w:rPr>
        <w:t xml:space="preserve">(այսուհետ` Պատվիրատու)  </w:t>
      </w:r>
      <w:r w:rsidRPr="00712340">
        <w:rPr>
          <w:rFonts w:ascii="GHEA Grapalat" w:hAnsi="GHEA Grapalat" w:cs="Sylfaen"/>
          <w:sz w:val="20"/>
          <w:szCs w:val="20"/>
          <w:lang w:val="hy-AM"/>
        </w:rPr>
        <w:t xml:space="preserve">և </w:t>
      </w:r>
      <w:r w:rsidRPr="00712340">
        <w:rPr>
          <w:rFonts w:ascii="GHEA Grapalat" w:hAnsi="GHEA Grapalat" w:cs="Sylfaen"/>
          <w:sz w:val="20"/>
          <w:u w:val="single"/>
        </w:rPr>
        <w:tab/>
      </w:r>
      <w:r w:rsidRPr="00712340">
        <w:rPr>
          <w:rFonts w:ascii="GHEA Grapalat" w:hAnsi="GHEA Grapalat" w:cs="Sylfaen"/>
          <w:sz w:val="20"/>
          <w:u w:val="single"/>
        </w:rPr>
        <w:tab/>
        <w:t xml:space="preserve">        </w:t>
      </w:r>
      <w:r w:rsidRPr="00712340">
        <w:rPr>
          <w:rFonts w:ascii="GHEA Grapalat" w:hAnsi="GHEA Grapalat" w:cs="Sylfaen"/>
          <w:sz w:val="20"/>
        </w:rPr>
        <w:t>-ի</w:t>
      </w:r>
    </w:p>
    <w:p w:rsidR="00631539" w:rsidRPr="00712340" w:rsidRDefault="00631539" w:rsidP="00631539">
      <w:pPr>
        <w:tabs>
          <w:tab w:val="left" w:pos="360"/>
          <w:tab w:val="left" w:pos="540"/>
        </w:tabs>
        <w:jc w:val="both"/>
        <w:rPr>
          <w:rFonts w:ascii="GHEA Grapalat" w:hAnsi="GHEA Grapalat" w:cs="Sylfaen"/>
        </w:rPr>
      </w:pPr>
      <w:r w:rsidRPr="00712340">
        <w:rPr>
          <w:rFonts w:ascii="GHEA Grapalat" w:hAnsi="GHEA Grapalat" w:cs="Sylfaen"/>
        </w:rPr>
        <w:t xml:space="preserve">                                            </w:t>
      </w:r>
      <w:r w:rsidRPr="00712340">
        <w:rPr>
          <w:rFonts w:ascii="GHEA Grapalat" w:hAnsi="GHEA Grapalat" w:cs="Sylfaen"/>
          <w:sz w:val="12"/>
          <w:szCs w:val="12"/>
        </w:rPr>
        <w:t xml:space="preserve">Պատվիրատուի անունը     </w:t>
      </w:r>
      <w:r w:rsidRPr="00712340">
        <w:rPr>
          <w:rFonts w:ascii="GHEA Grapalat" w:hAnsi="GHEA Grapalat" w:cs="Sylfaen"/>
          <w:sz w:val="16"/>
          <w:szCs w:val="16"/>
        </w:rPr>
        <w:t xml:space="preserve">                                                           </w:t>
      </w:r>
      <w:r w:rsidRPr="00712340">
        <w:rPr>
          <w:rFonts w:ascii="GHEA Grapalat" w:hAnsi="GHEA Grapalat" w:cs="Sylfaen"/>
          <w:sz w:val="12"/>
          <w:szCs w:val="12"/>
        </w:rPr>
        <w:t>Կատարողի անունը</w:t>
      </w:r>
    </w:p>
    <w:p w:rsidR="00631539" w:rsidRPr="00712340" w:rsidRDefault="00631539" w:rsidP="00631539">
      <w:pPr>
        <w:tabs>
          <w:tab w:val="left" w:pos="360"/>
          <w:tab w:val="left" w:pos="540"/>
        </w:tabs>
        <w:ind w:right="-360"/>
        <w:jc w:val="both"/>
        <w:rPr>
          <w:rFonts w:ascii="GHEA Grapalat" w:hAnsi="GHEA Grapalat" w:cs="Sylfaen"/>
          <w:sz w:val="12"/>
          <w:szCs w:val="12"/>
        </w:rPr>
      </w:pPr>
    </w:p>
    <w:p w:rsidR="00631539" w:rsidRPr="00712340" w:rsidRDefault="00631539" w:rsidP="00631539">
      <w:pPr>
        <w:tabs>
          <w:tab w:val="left" w:pos="360"/>
          <w:tab w:val="left" w:pos="540"/>
        </w:tabs>
        <w:ind w:right="-360"/>
        <w:jc w:val="both"/>
        <w:rPr>
          <w:rFonts w:ascii="GHEA Grapalat" w:hAnsi="GHEA Grapalat" w:cs="Sylfaen"/>
          <w:sz w:val="20"/>
          <w:u w:val="single"/>
          <w:lang w:val="hy-AM"/>
        </w:rPr>
      </w:pPr>
      <w:r w:rsidRPr="00712340">
        <w:rPr>
          <w:rFonts w:ascii="GHEA Grapalat" w:hAnsi="GHEA Grapalat" w:cs="Sylfaen"/>
          <w:sz w:val="20"/>
          <w:szCs w:val="20"/>
          <w:lang w:val="hy-AM"/>
        </w:rPr>
        <w:t>(այսուհետ` Կ</w:t>
      </w:r>
      <w:r w:rsidRPr="00712340">
        <w:rPr>
          <w:rFonts w:ascii="GHEA Grapalat" w:hAnsi="GHEA Grapalat" w:cs="Sylfaen"/>
          <w:sz w:val="20"/>
          <w:szCs w:val="20"/>
        </w:rPr>
        <w:t>ատարող</w:t>
      </w:r>
      <w:r w:rsidRPr="00712340">
        <w:rPr>
          <w:rFonts w:ascii="GHEA Grapalat" w:hAnsi="GHEA Grapalat" w:cs="Sylfaen"/>
          <w:sz w:val="20"/>
          <w:szCs w:val="20"/>
          <w:lang w:val="hy-AM"/>
        </w:rPr>
        <w:t>)</w:t>
      </w:r>
      <w:r w:rsidRPr="00712340">
        <w:rPr>
          <w:rFonts w:ascii="GHEA Grapalat" w:hAnsi="GHEA Grapalat" w:cs="Sylfaen"/>
          <w:sz w:val="20"/>
          <w:szCs w:val="20"/>
        </w:rPr>
        <w:t xml:space="preserve"> </w:t>
      </w:r>
      <w:r w:rsidRPr="00712340">
        <w:rPr>
          <w:rFonts w:ascii="GHEA Grapalat" w:hAnsi="GHEA Grapalat" w:cs="Sylfaen"/>
          <w:sz w:val="20"/>
        </w:rPr>
        <w:t xml:space="preserve">միջև 20     թ. </w:t>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lang w:val="hy-AM"/>
        </w:rPr>
        <w:t xml:space="preserve"> -ին կնքված N </w:t>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u w:val="single"/>
          <w:lang w:val="hy-AM"/>
        </w:rPr>
        <w:tab/>
      </w:r>
    </w:p>
    <w:p w:rsidR="00631539" w:rsidRPr="00712340" w:rsidRDefault="00631539" w:rsidP="00631539">
      <w:pPr>
        <w:tabs>
          <w:tab w:val="left" w:pos="360"/>
          <w:tab w:val="left" w:pos="540"/>
        </w:tabs>
        <w:ind w:right="-360"/>
        <w:jc w:val="both"/>
        <w:rPr>
          <w:rFonts w:ascii="GHEA Grapalat" w:hAnsi="GHEA Grapalat" w:cs="Sylfaen"/>
          <w:lang w:val="hy-AM"/>
        </w:rPr>
      </w:pP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t>պայմանագրի կնքման ամսաթիվը</w:t>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t xml:space="preserve">      պայմանագրի համարը</w:t>
      </w:r>
      <w:r w:rsidRPr="00712340">
        <w:rPr>
          <w:rFonts w:ascii="GHEA Grapalat" w:hAnsi="GHEA Grapalat" w:cs="Sylfaen"/>
          <w:lang w:val="hy-AM"/>
        </w:rPr>
        <w:t xml:space="preserve"> </w:t>
      </w:r>
    </w:p>
    <w:p w:rsidR="00631539" w:rsidRPr="00712340" w:rsidRDefault="00631539" w:rsidP="00631539">
      <w:pPr>
        <w:tabs>
          <w:tab w:val="left" w:pos="360"/>
          <w:tab w:val="left" w:pos="540"/>
        </w:tabs>
        <w:ind w:right="-360"/>
        <w:jc w:val="both"/>
        <w:rPr>
          <w:rFonts w:ascii="GHEA Grapalat" w:hAnsi="GHEA Grapalat" w:cs="Sylfaen"/>
          <w:sz w:val="20"/>
          <w:szCs w:val="20"/>
          <w:lang w:val="hy-AM"/>
        </w:rPr>
      </w:pPr>
      <w:r w:rsidRPr="00712340">
        <w:rPr>
          <w:rFonts w:ascii="GHEA Grapalat" w:hAnsi="GHEA Grapalat" w:cs="Sylfaen"/>
          <w:sz w:val="20"/>
          <w:szCs w:val="20"/>
          <w:lang w:val="hy-AM"/>
        </w:rPr>
        <w:t xml:space="preserve">գնման պայմանագրի շրջանակներում Կատարողը  </w:t>
      </w:r>
      <w:r w:rsidRPr="00712340">
        <w:rPr>
          <w:rFonts w:ascii="GHEA Grapalat" w:hAnsi="GHEA Grapalat" w:cs="Sylfaen"/>
          <w:sz w:val="20"/>
          <w:lang w:val="hy-AM"/>
        </w:rPr>
        <w:t xml:space="preserve">20  թ. </w:t>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lang w:val="hy-AM"/>
        </w:rPr>
        <w:t xml:space="preserve">-ին </w:t>
      </w:r>
      <w:r w:rsidRPr="00712340">
        <w:rPr>
          <w:rFonts w:ascii="GHEA Grapalat" w:hAnsi="GHEA Grapalat" w:cs="Sylfaen"/>
          <w:sz w:val="20"/>
          <w:szCs w:val="20"/>
          <w:lang w:val="hy-AM"/>
        </w:rPr>
        <w:t xml:space="preserve">հանձնման-ընդունման </w:t>
      </w:r>
    </w:p>
    <w:p w:rsidR="00631539" w:rsidRPr="00712340" w:rsidRDefault="00631539" w:rsidP="00631539">
      <w:pPr>
        <w:tabs>
          <w:tab w:val="left" w:pos="360"/>
          <w:tab w:val="left" w:pos="540"/>
        </w:tabs>
        <w:ind w:right="-360"/>
        <w:jc w:val="both"/>
        <w:rPr>
          <w:rFonts w:ascii="GHEA Grapalat" w:hAnsi="GHEA Grapalat" w:cs="Sylfaen"/>
          <w:sz w:val="20"/>
          <w:szCs w:val="20"/>
          <w:lang w:val="hy-AM"/>
        </w:rPr>
      </w:pPr>
      <w:r w:rsidRPr="00712340">
        <w:rPr>
          <w:rFonts w:ascii="GHEA Grapalat" w:hAnsi="GHEA Grapalat" w:cs="Sylfaen"/>
          <w:sz w:val="20"/>
          <w:szCs w:val="20"/>
          <w:lang w:val="hy-AM"/>
        </w:rPr>
        <w:t>նպատակով Պատվիրատուին հանձնեց ստորև նշված ծառայությունները.</w:t>
      </w:r>
    </w:p>
    <w:p w:rsidR="00631539" w:rsidRPr="00712340" w:rsidRDefault="00631539" w:rsidP="00631539">
      <w:pPr>
        <w:tabs>
          <w:tab w:val="left" w:pos="2972"/>
        </w:tabs>
        <w:jc w:val="both"/>
        <w:rPr>
          <w:rFonts w:ascii="GHEA Grapalat" w:hAnsi="GHEA Grapalat" w:cs="Sylfaen"/>
          <w:lang w:val="hy-AM"/>
        </w:rPr>
      </w:pPr>
      <w:r w:rsidRPr="0071234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31539" w:rsidRPr="00712340" w:rsidTr="00016C3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631539" w:rsidRPr="00712340" w:rsidRDefault="00631539" w:rsidP="00016C3E">
            <w:pPr>
              <w:jc w:val="center"/>
              <w:rPr>
                <w:rFonts w:ascii="GHEA Grapalat" w:hAnsi="GHEA Grapalat" w:cs="Sylfaen"/>
                <w:bCs/>
                <w:sz w:val="18"/>
                <w:szCs w:val="18"/>
                <w:lang w:val="ru-RU" w:eastAsia="ru-RU"/>
              </w:rPr>
            </w:pPr>
            <w:r w:rsidRPr="00712340">
              <w:rPr>
                <w:rFonts w:ascii="GHEA Grapalat" w:hAnsi="GHEA Grapalat" w:cs="Sylfaen"/>
                <w:sz w:val="18"/>
                <w:szCs w:val="18"/>
              </w:rPr>
              <w:t>Ծառայության</w:t>
            </w:r>
          </w:p>
        </w:tc>
      </w:tr>
      <w:tr w:rsidR="00631539" w:rsidRPr="00712340" w:rsidTr="00016C3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31539" w:rsidRPr="00712340" w:rsidRDefault="00631539" w:rsidP="00016C3E">
            <w:pPr>
              <w:jc w:val="center"/>
              <w:rPr>
                <w:rFonts w:ascii="GHEA Grapalat" w:hAnsi="GHEA Grapalat"/>
                <w:sz w:val="18"/>
                <w:szCs w:val="18"/>
              </w:rPr>
            </w:pPr>
            <w:r w:rsidRPr="0071234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631539" w:rsidRPr="00712340" w:rsidRDefault="00631539" w:rsidP="00016C3E">
            <w:pPr>
              <w:jc w:val="center"/>
              <w:rPr>
                <w:rFonts w:ascii="GHEA Grapalat" w:hAnsi="GHEA Grapalat"/>
                <w:sz w:val="18"/>
                <w:szCs w:val="18"/>
              </w:rPr>
            </w:pPr>
            <w:r w:rsidRPr="0071234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631539" w:rsidRPr="00712340" w:rsidRDefault="00631539" w:rsidP="00016C3E">
            <w:pPr>
              <w:jc w:val="center"/>
              <w:rPr>
                <w:rFonts w:ascii="GHEA Grapalat" w:hAnsi="GHEA Grapalat"/>
                <w:sz w:val="18"/>
                <w:szCs w:val="18"/>
              </w:rPr>
            </w:pPr>
            <w:r w:rsidRPr="00712340">
              <w:rPr>
                <w:rFonts w:ascii="GHEA Grapalat" w:hAnsi="GHEA Grapalat" w:cs="Sylfaen"/>
                <w:sz w:val="18"/>
                <w:szCs w:val="18"/>
              </w:rPr>
              <w:t>քանակը</w:t>
            </w:r>
            <w:r w:rsidRPr="00712340">
              <w:rPr>
                <w:rFonts w:ascii="GHEA Grapalat" w:hAnsi="GHEA Grapalat"/>
                <w:sz w:val="18"/>
                <w:szCs w:val="18"/>
              </w:rPr>
              <w:t xml:space="preserve"> (</w:t>
            </w:r>
            <w:r w:rsidRPr="00712340">
              <w:rPr>
                <w:rFonts w:ascii="GHEA Grapalat" w:hAnsi="GHEA Grapalat" w:cs="Sylfaen"/>
                <w:sz w:val="18"/>
                <w:szCs w:val="18"/>
              </w:rPr>
              <w:t>փաստացի</w:t>
            </w:r>
            <w:r w:rsidRPr="00712340">
              <w:rPr>
                <w:rFonts w:ascii="GHEA Grapalat" w:hAnsi="GHEA Grapalat"/>
                <w:sz w:val="18"/>
                <w:szCs w:val="18"/>
              </w:rPr>
              <w:t>)</w:t>
            </w:r>
          </w:p>
        </w:tc>
      </w:tr>
      <w:tr w:rsidR="00631539" w:rsidRPr="00712340" w:rsidTr="00016C3E">
        <w:trPr>
          <w:trHeight w:val="273"/>
        </w:trPr>
        <w:tc>
          <w:tcPr>
            <w:tcW w:w="3852" w:type="dxa"/>
            <w:tcBorders>
              <w:top w:val="single" w:sz="4" w:space="0" w:color="000000"/>
              <w:left w:val="single" w:sz="4" w:space="0" w:color="000000"/>
              <w:bottom w:val="single" w:sz="4" w:space="0" w:color="000000"/>
              <w:right w:val="single" w:sz="4" w:space="0" w:color="000000"/>
            </w:tcBorders>
          </w:tcPr>
          <w:p w:rsidR="00631539" w:rsidRPr="00712340" w:rsidRDefault="00631539" w:rsidP="00016C3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631539" w:rsidRPr="00712340" w:rsidRDefault="00631539" w:rsidP="00016C3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631539" w:rsidRPr="00712340" w:rsidRDefault="00631539" w:rsidP="00016C3E">
            <w:pPr>
              <w:rPr>
                <w:rFonts w:ascii="GHEA Grapalat" w:hAnsi="GHEA Grapalat" w:cs="Sylfaen"/>
                <w:sz w:val="18"/>
                <w:szCs w:val="18"/>
                <w:lang w:val="ru-RU" w:eastAsia="ru-RU"/>
              </w:rPr>
            </w:pPr>
          </w:p>
        </w:tc>
      </w:tr>
      <w:tr w:rsidR="00631539" w:rsidRPr="00712340" w:rsidTr="00016C3E">
        <w:trPr>
          <w:trHeight w:val="273"/>
        </w:trPr>
        <w:tc>
          <w:tcPr>
            <w:tcW w:w="3852" w:type="dxa"/>
            <w:tcBorders>
              <w:top w:val="single" w:sz="4" w:space="0" w:color="000000"/>
              <w:left w:val="single" w:sz="4" w:space="0" w:color="000000"/>
              <w:bottom w:val="single" w:sz="4" w:space="0" w:color="000000"/>
              <w:right w:val="single" w:sz="4" w:space="0" w:color="000000"/>
            </w:tcBorders>
          </w:tcPr>
          <w:p w:rsidR="00631539" w:rsidRPr="00712340" w:rsidRDefault="00631539" w:rsidP="00016C3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631539" w:rsidRPr="00712340" w:rsidRDefault="00631539" w:rsidP="00016C3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631539" w:rsidRPr="00712340" w:rsidRDefault="00631539" w:rsidP="00016C3E">
            <w:pPr>
              <w:rPr>
                <w:rFonts w:ascii="GHEA Grapalat" w:hAnsi="GHEA Grapalat" w:cs="Sylfaen"/>
                <w:sz w:val="18"/>
                <w:szCs w:val="18"/>
                <w:lang w:val="ru-RU" w:eastAsia="ru-RU"/>
              </w:rPr>
            </w:pPr>
          </w:p>
        </w:tc>
      </w:tr>
    </w:tbl>
    <w:p w:rsidR="00631539" w:rsidRPr="00712340" w:rsidRDefault="00631539" w:rsidP="00631539">
      <w:pPr>
        <w:tabs>
          <w:tab w:val="left" w:pos="360"/>
          <w:tab w:val="left" w:pos="540"/>
        </w:tabs>
        <w:jc w:val="both"/>
        <w:rPr>
          <w:rFonts w:ascii="GHEA Grapalat" w:hAnsi="GHEA Grapalat" w:cs="Sylfaen"/>
          <w:lang w:val="hy-AM"/>
        </w:rPr>
      </w:pPr>
    </w:p>
    <w:p w:rsidR="00631539" w:rsidRPr="00712340" w:rsidRDefault="00631539" w:rsidP="00631539">
      <w:pPr>
        <w:tabs>
          <w:tab w:val="left" w:pos="360"/>
          <w:tab w:val="left" w:pos="540"/>
        </w:tabs>
        <w:jc w:val="both"/>
        <w:rPr>
          <w:rFonts w:ascii="GHEA Grapalat" w:hAnsi="GHEA Grapalat" w:cs="Sylfaen"/>
          <w:sz w:val="20"/>
          <w:szCs w:val="20"/>
          <w:lang w:val="hy-AM"/>
        </w:rPr>
      </w:pPr>
      <w:r w:rsidRPr="00712340">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631539" w:rsidRPr="00712340" w:rsidRDefault="00631539" w:rsidP="00631539">
      <w:pPr>
        <w:tabs>
          <w:tab w:val="left" w:pos="360"/>
          <w:tab w:val="left" w:pos="540"/>
        </w:tabs>
        <w:rPr>
          <w:rFonts w:ascii="GHEA Grapalat" w:hAnsi="GHEA Grapalat" w:cs="Sylfaen"/>
          <w:sz w:val="22"/>
          <w:szCs w:val="22"/>
          <w:lang w:val="hy-AM"/>
        </w:rPr>
      </w:pPr>
    </w:p>
    <w:p w:rsidR="00631539" w:rsidRPr="00712340" w:rsidRDefault="00631539" w:rsidP="00631539">
      <w:pPr>
        <w:jc w:val="center"/>
        <w:rPr>
          <w:rFonts w:ascii="GHEA Grapalat" w:hAnsi="GHEA Grapalat" w:cs="Sylfaen"/>
          <w:sz w:val="22"/>
          <w:szCs w:val="22"/>
          <w:lang w:val="hy-AM"/>
        </w:rPr>
      </w:pPr>
    </w:p>
    <w:p w:rsidR="00631539" w:rsidRPr="00712340" w:rsidRDefault="00631539" w:rsidP="00631539">
      <w:pPr>
        <w:jc w:val="center"/>
        <w:rPr>
          <w:rFonts w:ascii="GHEA Grapalat" w:hAnsi="GHEA Grapalat" w:cs="Sylfaen"/>
          <w:sz w:val="14"/>
          <w:szCs w:val="14"/>
          <w:lang w:val="hy-AM"/>
        </w:rPr>
      </w:pPr>
    </w:p>
    <w:p w:rsidR="00631539" w:rsidRPr="00712340" w:rsidRDefault="00631539" w:rsidP="00631539">
      <w:pPr>
        <w:jc w:val="center"/>
        <w:rPr>
          <w:rFonts w:ascii="GHEA Grapalat" w:hAnsi="GHEA Grapalat" w:cs="Sylfaen"/>
          <w:sz w:val="22"/>
          <w:szCs w:val="22"/>
          <w:lang w:val="hy-AM"/>
        </w:rPr>
      </w:pPr>
    </w:p>
    <w:p w:rsidR="00631539" w:rsidRPr="00712340" w:rsidRDefault="00631539" w:rsidP="00631539">
      <w:pPr>
        <w:jc w:val="center"/>
        <w:rPr>
          <w:rFonts w:ascii="GHEA Grapalat" w:hAnsi="GHEA Grapalat" w:cs="Sylfaen"/>
          <w:sz w:val="22"/>
          <w:szCs w:val="22"/>
        </w:rPr>
      </w:pPr>
      <w:r w:rsidRPr="00712340">
        <w:rPr>
          <w:rFonts w:ascii="GHEA Grapalat" w:hAnsi="GHEA Grapalat" w:cs="Sylfaen"/>
          <w:sz w:val="22"/>
          <w:szCs w:val="22"/>
        </w:rPr>
        <w:t>ԿՈՂՄԵՐԸ</w:t>
      </w:r>
    </w:p>
    <w:p w:rsidR="00631539" w:rsidRPr="00712340" w:rsidRDefault="00631539" w:rsidP="00631539">
      <w:pPr>
        <w:jc w:val="center"/>
        <w:rPr>
          <w:rFonts w:ascii="GHEA Grapalat" w:hAnsi="GHEA Grapalat" w:cs="Sylfaen"/>
          <w:sz w:val="22"/>
          <w:szCs w:val="22"/>
        </w:rPr>
      </w:pPr>
    </w:p>
    <w:p w:rsidR="00631539" w:rsidRPr="00712340" w:rsidRDefault="00631539" w:rsidP="00631539">
      <w:pPr>
        <w:tabs>
          <w:tab w:val="left" w:pos="360"/>
          <w:tab w:val="left" w:pos="540"/>
        </w:tabs>
        <w:rPr>
          <w:rFonts w:ascii="GHEA Grapalat" w:hAnsi="GHEA Grapalat" w:cs="Sylfaen"/>
          <w:sz w:val="22"/>
          <w:szCs w:val="22"/>
        </w:rPr>
      </w:pPr>
    </w:p>
    <w:p w:rsidR="00631539" w:rsidRPr="00712340" w:rsidRDefault="00631539" w:rsidP="0063153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31539" w:rsidRPr="00712340" w:rsidTr="00016C3E">
        <w:tc>
          <w:tcPr>
            <w:tcW w:w="4785" w:type="dxa"/>
          </w:tcPr>
          <w:p w:rsidR="00631539" w:rsidRPr="00712340" w:rsidRDefault="00631539" w:rsidP="00016C3E">
            <w:pPr>
              <w:tabs>
                <w:tab w:val="left" w:pos="360"/>
                <w:tab w:val="left" w:pos="540"/>
              </w:tabs>
              <w:jc w:val="center"/>
              <w:rPr>
                <w:rFonts w:ascii="GHEA Grapalat" w:hAnsi="GHEA Grapalat" w:cs="Sylfaen"/>
                <w:b/>
                <w:bCs/>
                <w:sz w:val="22"/>
                <w:szCs w:val="22"/>
                <w:lang w:eastAsia="ru-RU"/>
              </w:rPr>
            </w:pPr>
            <w:r w:rsidRPr="00712340">
              <w:rPr>
                <w:rFonts w:ascii="GHEA Grapalat" w:hAnsi="GHEA Grapalat" w:cs="Sylfaen"/>
                <w:b/>
                <w:bCs/>
                <w:sz w:val="22"/>
                <w:szCs w:val="22"/>
              </w:rPr>
              <w:t>Հանձնեց</w:t>
            </w:r>
          </w:p>
        </w:tc>
        <w:tc>
          <w:tcPr>
            <w:tcW w:w="5223" w:type="dxa"/>
          </w:tcPr>
          <w:p w:rsidR="00631539" w:rsidRPr="00712340" w:rsidRDefault="00631539" w:rsidP="00016C3E">
            <w:pPr>
              <w:tabs>
                <w:tab w:val="left" w:pos="360"/>
                <w:tab w:val="left" w:pos="540"/>
              </w:tabs>
              <w:jc w:val="center"/>
              <w:rPr>
                <w:rFonts w:ascii="GHEA Grapalat" w:hAnsi="GHEA Grapalat" w:cs="Sylfaen"/>
                <w:b/>
                <w:bCs/>
                <w:sz w:val="22"/>
                <w:szCs w:val="22"/>
                <w:lang w:eastAsia="ru-RU"/>
              </w:rPr>
            </w:pPr>
            <w:r w:rsidRPr="00712340">
              <w:rPr>
                <w:rFonts w:ascii="GHEA Grapalat" w:hAnsi="GHEA Grapalat" w:cs="Sylfaen"/>
                <w:b/>
                <w:bCs/>
                <w:sz w:val="22"/>
                <w:szCs w:val="22"/>
              </w:rPr>
              <w:t xml:space="preserve">        Ընդունեց</w:t>
            </w:r>
          </w:p>
        </w:tc>
      </w:tr>
    </w:tbl>
    <w:p w:rsidR="00631539" w:rsidRPr="00712340" w:rsidRDefault="00631539" w:rsidP="00631539">
      <w:pPr>
        <w:tabs>
          <w:tab w:val="left" w:pos="360"/>
          <w:tab w:val="left" w:pos="540"/>
        </w:tabs>
        <w:rPr>
          <w:rFonts w:ascii="GHEA Grapalat" w:hAnsi="GHEA Grapalat" w:cs="Sylfaen"/>
          <w:sz w:val="20"/>
          <w:szCs w:val="20"/>
          <w:lang w:eastAsia="ru-RU"/>
        </w:rPr>
      </w:pPr>
      <w:r w:rsidRPr="00712340">
        <w:rPr>
          <w:rFonts w:ascii="GHEA Grapalat" w:hAnsi="GHEA Grapalat" w:cs="Sylfaen"/>
          <w:sz w:val="20"/>
          <w:szCs w:val="20"/>
          <w:lang w:eastAsia="ru-RU"/>
        </w:rPr>
        <w:t xml:space="preserve">                                                                                                  </w:t>
      </w:r>
      <w:proofErr w:type="gramStart"/>
      <w:r w:rsidRPr="00712340">
        <w:rPr>
          <w:rFonts w:ascii="GHEA Grapalat" w:hAnsi="GHEA Grapalat" w:cs="Sylfaen"/>
          <w:sz w:val="20"/>
          <w:szCs w:val="20"/>
          <w:lang w:eastAsia="ru-RU"/>
        </w:rPr>
        <w:t>հայտը</w:t>
      </w:r>
      <w:proofErr w:type="gramEnd"/>
      <w:r w:rsidRPr="00712340">
        <w:rPr>
          <w:rFonts w:ascii="GHEA Grapalat" w:hAnsi="GHEA Grapalat" w:cs="Sylfaen"/>
          <w:sz w:val="20"/>
          <w:szCs w:val="20"/>
          <w:lang w:eastAsia="ru-RU"/>
        </w:rPr>
        <w:t xml:space="preserve"> նախագծած ներկայացուցիչ`</w:t>
      </w:r>
    </w:p>
    <w:p w:rsidR="00631539" w:rsidRPr="00712340" w:rsidRDefault="00631539" w:rsidP="0063153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31539" w:rsidRPr="00712340" w:rsidTr="00016C3E">
        <w:trPr>
          <w:tblCellSpacing w:w="7" w:type="dxa"/>
          <w:jc w:val="center"/>
        </w:trPr>
        <w:tc>
          <w:tcPr>
            <w:tcW w:w="0" w:type="auto"/>
            <w:vAlign w:val="center"/>
          </w:tcPr>
          <w:p w:rsidR="00631539" w:rsidRPr="00712340" w:rsidRDefault="00631539" w:rsidP="00016C3E">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 xml:space="preserve">___________________________ </w:t>
            </w:r>
          </w:p>
          <w:p w:rsidR="00631539" w:rsidRPr="00712340" w:rsidRDefault="00631539" w:rsidP="00016C3E">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ազգանուն, անուն</w:t>
            </w:r>
          </w:p>
        </w:tc>
        <w:tc>
          <w:tcPr>
            <w:tcW w:w="0" w:type="auto"/>
            <w:vAlign w:val="center"/>
          </w:tcPr>
          <w:p w:rsidR="00631539" w:rsidRPr="00712340" w:rsidRDefault="00631539" w:rsidP="00016C3E">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___________________________</w:t>
            </w:r>
          </w:p>
          <w:p w:rsidR="00631539" w:rsidRPr="00712340" w:rsidRDefault="00631539" w:rsidP="00016C3E">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ազգանուն, անուն</w:t>
            </w:r>
          </w:p>
        </w:tc>
      </w:tr>
      <w:tr w:rsidR="00631539" w:rsidRPr="003C22C8" w:rsidTr="00016C3E">
        <w:trPr>
          <w:tblCellSpacing w:w="7" w:type="dxa"/>
          <w:jc w:val="center"/>
        </w:trPr>
        <w:tc>
          <w:tcPr>
            <w:tcW w:w="0" w:type="auto"/>
            <w:vAlign w:val="center"/>
          </w:tcPr>
          <w:p w:rsidR="00631539" w:rsidRPr="00712340" w:rsidRDefault="00631539" w:rsidP="00016C3E">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 xml:space="preserve">___________________________ </w:t>
            </w:r>
          </w:p>
          <w:p w:rsidR="00631539" w:rsidRPr="00712340" w:rsidRDefault="00631539" w:rsidP="00016C3E">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ստորագրություն</w:t>
            </w:r>
          </w:p>
        </w:tc>
        <w:tc>
          <w:tcPr>
            <w:tcW w:w="0" w:type="auto"/>
            <w:vAlign w:val="center"/>
          </w:tcPr>
          <w:p w:rsidR="00631539" w:rsidRPr="00712340" w:rsidRDefault="00631539" w:rsidP="00016C3E">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___________________________</w:t>
            </w:r>
          </w:p>
          <w:p w:rsidR="00631539" w:rsidRPr="003C22C8" w:rsidRDefault="00631539" w:rsidP="00016C3E">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ստորագրություն</w:t>
            </w:r>
          </w:p>
        </w:tc>
      </w:tr>
      <w:tr w:rsidR="00631539" w:rsidRPr="003C22C8" w:rsidTr="00016C3E">
        <w:trPr>
          <w:tblCellSpacing w:w="7" w:type="dxa"/>
          <w:jc w:val="center"/>
        </w:trPr>
        <w:tc>
          <w:tcPr>
            <w:tcW w:w="0" w:type="auto"/>
            <w:vAlign w:val="center"/>
          </w:tcPr>
          <w:p w:rsidR="00631539" w:rsidRPr="003C22C8" w:rsidRDefault="00631539" w:rsidP="00016C3E">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631539" w:rsidRPr="003C22C8" w:rsidRDefault="00631539" w:rsidP="00016C3E">
            <w:pPr>
              <w:rPr>
                <w:rFonts w:ascii="GHEA Grapalat" w:hAnsi="GHEA Grapalat" w:cs="GHEA Grapalat"/>
                <w:color w:val="000000"/>
                <w:sz w:val="21"/>
                <w:szCs w:val="21"/>
                <w:lang w:val="ru-RU" w:eastAsia="ru-RU"/>
              </w:rPr>
            </w:pPr>
          </w:p>
        </w:tc>
      </w:tr>
    </w:tbl>
    <w:p w:rsidR="00631539" w:rsidRPr="003C22C8" w:rsidRDefault="00631539" w:rsidP="00631539">
      <w:pPr>
        <w:ind w:left="-142" w:firstLine="142"/>
        <w:jc w:val="center"/>
        <w:rPr>
          <w:rFonts w:ascii="GHEA Grapalat" w:hAnsi="GHEA Grapalat" w:cs="Sylfaen"/>
          <w:b/>
          <w:sz w:val="22"/>
        </w:rPr>
      </w:pPr>
    </w:p>
    <w:p w:rsidR="00631539" w:rsidRPr="003C22C8" w:rsidRDefault="00631539" w:rsidP="00631539">
      <w:pPr>
        <w:ind w:left="-142" w:firstLine="142"/>
        <w:jc w:val="center"/>
        <w:rPr>
          <w:rFonts w:ascii="GHEA Grapalat" w:hAnsi="GHEA Grapalat" w:cs="Sylfaen"/>
          <w:b/>
          <w:sz w:val="22"/>
        </w:rPr>
      </w:pPr>
    </w:p>
    <w:p w:rsidR="00631539" w:rsidRPr="003C22C8" w:rsidRDefault="00631539" w:rsidP="00631539">
      <w:pPr>
        <w:ind w:left="-142" w:firstLine="142"/>
        <w:jc w:val="center"/>
        <w:rPr>
          <w:rFonts w:ascii="GHEA Grapalat" w:hAnsi="GHEA Grapalat" w:cs="Sylfaen"/>
          <w:b/>
        </w:rPr>
      </w:pPr>
    </w:p>
    <w:sectPr w:rsidR="00631539" w:rsidRPr="003C22C8" w:rsidSect="0096027D">
      <w:pgSz w:w="11906" w:h="16838" w:code="9"/>
      <w:pgMar w:top="720" w:right="663" w:bottom="533" w:left="11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98B" w:rsidRDefault="00BE798B" w:rsidP="00631539">
      <w:r>
        <w:separator/>
      </w:r>
    </w:p>
  </w:endnote>
  <w:endnote w:type="continuationSeparator" w:id="0">
    <w:p w:rsidR="00BE798B" w:rsidRDefault="00BE798B" w:rsidP="00631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98B" w:rsidRDefault="00BE798B" w:rsidP="00631539">
      <w:r>
        <w:separator/>
      </w:r>
    </w:p>
  </w:footnote>
  <w:footnote w:type="continuationSeparator" w:id="0">
    <w:p w:rsidR="00BE798B" w:rsidRDefault="00BE798B" w:rsidP="00631539">
      <w:r>
        <w:continuationSeparator/>
      </w:r>
    </w:p>
  </w:footnote>
  <w:footnote w:id="1">
    <w:p w:rsidR="00994782" w:rsidRPr="00631539" w:rsidRDefault="00994782" w:rsidP="00631539">
      <w:pPr>
        <w:pStyle w:val="FootnoteText"/>
        <w:jc w:val="both"/>
        <w:rPr>
          <w:rFonts w:ascii="GHEA Grapalat" w:hAnsi="GHEA Grapalat" w:cs="Sylfaen"/>
          <w:i/>
          <w:sz w:val="16"/>
          <w:szCs w:val="16"/>
          <w:lang w:val="af-ZA"/>
        </w:rPr>
      </w:pPr>
      <w:r w:rsidRPr="00712340">
        <w:rPr>
          <w:rStyle w:val="FootnoteReference"/>
        </w:rPr>
        <w:footnoteRef/>
      </w:r>
      <w:r w:rsidRPr="00712340">
        <w:t xml:space="preserve"> </w:t>
      </w:r>
      <w:r w:rsidRPr="00712340">
        <w:rPr>
          <w:rFonts w:ascii="GHEA Grapalat" w:hAnsi="GHEA Grapalat" w:cs="Sylfaen"/>
          <w:i/>
          <w:sz w:val="16"/>
          <w:szCs w:val="16"/>
          <w:lang w:val="en-US"/>
        </w:rPr>
        <w:t>Կետը</w:t>
      </w:r>
      <w:r w:rsidRPr="00631539">
        <w:rPr>
          <w:rFonts w:ascii="GHEA Grapalat" w:hAnsi="GHEA Grapalat" w:cs="Sylfaen"/>
          <w:i/>
          <w:sz w:val="16"/>
          <w:szCs w:val="16"/>
          <w:lang w:val="af-ZA"/>
        </w:rPr>
        <w:t xml:space="preserve">, </w:t>
      </w:r>
      <w:r w:rsidRPr="00712340">
        <w:rPr>
          <w:rFonts w:ascii="GHEA Grapalat" w:hAnsi="GHEA Grapalat" w:cs="Sylfaen"/>
          <w:i/>
          <w:sz w:val="16"/>
          <w:szCs w:val="16"/>
          <w:lang w:val="en-US"/>
        </w:rPr>
        <w:t>ինչպես</w:t>
      </w:r>
      <w:r w:rsidRPr="00631539">
        <w:rPr>
          <w:rFonts w:ascii="GHEA Grapalat" w:hAnsi="GHEA Grapalat" w:cs="Sylfaen"/>
          <w:i/>
          <w:sz w:val="16"/>
          <w:szCs w:val="16"/>
          <w:lang w:val="af-ZA"/>
        </w:rPr>
        <w:t xml:space="preserve"> </w:t>
      </w:r>
      <w:r w:rsidRPr="00712340">
        <w:rPr>
          <w:rFonts w:ascii="GHEA Grapalat" w:hAnsi="GHEA Grapalat" w:cs="Sylfaen"/>
          <w:i/>
          <w:sz w:val="16"/>
          <w:szCs w:val="16"/>
          <w:lang w:val="en-US"/>
        </w:rPr>
        <w:t>նաև</w:t>
      </w:r>
      <w:r w:rsidRPr="00631539">
        <w:rPr>
          <w:rFonts w:ascii="GHEA Grapalat" w:hAnsi="GHEA Grapalat" w:cs="Sylfaen"/>
          <w:i/>
          <w:sz w:val="16"/>
          <w:szCs w:val="16"/>
          <w:lang w:val="af-ZA"/>
        </w:rPr>
        <w:t xml:space="preserve"> </w:t>
      </w:r>
      <w:r w:rsidRPr="00712340">
        <w:rPr>
          <w:rFonts w:ascii="GHEA Grapalat" w:hAnsi="GHEA Grapalat" w:cs="Sylfaen"/>
          <w:i/>
          <w:sz w:val="16"/>
          <w:szCs w:val="16"/>
          <w:lang w:val="en-US"/>
        </w:rPr>
        <w:t>հրավերի</w:t>
      </w:r>
      <w:r w:rsidRPr="00631539">
        <w:rPr>
          <w:rFonts w:ascii="GHEA Grapalat" w:hAnsi="GHEA Grapalat" w:cs="Sylfaen"/>
          <w:i/>
          <w:sz w:val="16"/>
          <w:szCs w:val="16"/>
          <w:lang w:val="af-ZA"/>
        </w:rPr>
        <w:t xml:space="preserve"> 1-</w:t>
      </w:r>
      <w:r w:rsidRPr="00712340">
        <w:rPr>
          <w:rFonts w:ascii="GHEA Grapalat" w:hAnsi="GHEA Grapalat" w:cs="Sylfaen"/>
          <w:i/>
          <w:sz w:val="16"/>
          <w:szCs w:val="16"/>
          <w:lang w:val="en-US"/>
        </w:rPr>
        <w:t>ին</w:t>
      </w:r>
      <w:r w:rsidRPr="00631539">
        <w:rPr>
          <w:rFonts w:ascii="GHEA Grapalat" w:hAnsi="GHEA Grapalat" w:cs="Sylfaen"/>
          <w:i/>
          <w:sz w:val="16"/>
          <w:szCs w:val="16"/>
          <w:lang w:val="af-ZA"/>
        </w:rPr>
        <w:t xml:space="preserve"> </w:t>
      </w:r>
      <w:r w:rsidRPr="00712340">
        <w:rPr>
          <w:rFonts w:ascii="GHEA Grapalat" w:hAnsi="GHEA Grapalat" w:cs="Sylfaen"/>
          <w:i/>
          <w:sz w:val="16"/>
          <w:szCs w:val="16"/>
          <w:lang w:val="en-US"/>
        </w:rPr>
        <w:t>մասի</w:t>
      </w:r>
      <w:r w:rsidRPr="00631539">
        <w:rPr>
          <w:rFonts w:ascii="GHEA Grapalat" w:hAnsi="GHEA Grapalat" w:cs="Sylfaen"/>
          <w:i/>
          <w:sz w:val="16"/>
          <w:szCs w:val="16"/>
          <w:lang w:val="af-ZA"/>
        </w:rPr>
        <w:t xml:space="preserve"> 7-</w:t>
      </w:r>
      <w:r w:rsidRPr="00712340">
        <w:rPr>
          <w:rFonts w:ascii="GHEA Grapalat" w:hAnsi="GHEA Grapalat" w:cs="Sylfaen"/>
          <w:i/>
          <w:sz w:val="16"/>
          <w:szCs w:val="16"/>
          <w:lang w:val="en-US"/>
        </w:rPr>
        <w:t>րդ</w:t>
      </w:r>
      <w:r w:rsidRPr="00631539">
        <w:rPr>
          <w:rFonts w:ascii="GHEA Grapalat" w:hAnsi="GHEA Grapalat" w:cs="Sylfaen"/>
          <w:i/>
          <w:sz w:val="16"/>
          <w:szCs w:val="16"/>
          <w:lang w:val="af-ZA"/>
        </w:rPr>
        <w:t xml:space="preserve"> </w:t>
      </w:r>
      <w:r w:rsidRPr="00712340">
        <w:rPr>
          <w:rFonts w:ascii="GHEA Grapalat" w:hAnsi="GHEA Grapalat" w:cs="Sylfaen"/>
          <w:i/>
          <w:sz w:val="16"/>
          <w:szCs w:val="16"/>
          <w:lang w:val="en-US"/>
        </w:rPr>
        <w:t>բաժինը</w:t>
      </w:r>
      <w:r w:rsidRPr="00631539">
        <w:rPr>
          <w:rFonts w:ascii="GHEA Grapalat" w:hAnsi="GHEA Grapalat" w:cs="Sylfaen"/>
          <w:i/>
          <w:sz w:val="16"/>
          <w:szCs w:val="16"/>
          <w:lang w:val="af-ZA"/>
        </w:rPr>
        <w:t xml:space="preserve"> </w:t>
      </w:r>
      <w:r w:rsidRPr="00712340">
        <w:rPr>
          <w:rFonts w:ascii="GHEA Grapalat" w:hAnsi="GHEA Grapalat" w:cs="Sylfaen"/>
          <w:i/>
          <w:sz w:val="16"/>
          <w:szCs w:val="16"/>
          <w:lang w:val="en-US"/>
        </w:rPr>
        <w:t>հրավերից</w:t>
      </w:r>
      <w:r w:rsidRPr="00631539">
        <w:rPr>
          <w:rFonts w:ascii="GHEA Grapalat" w:hAnsi="GHEA Grapalat" w:cs="Sylfaen"/>
          <w:i/>
          <w:sz w:val="16"/>
          <w:szCs w:val="16"/>
          <w:lang w:val="af-ZA"/>
        </w:rPr>
        <w:t xml:space="preserve"> </w:t>
      </w:r>
      <w:r w:rsidRPr="00712340">
        <w:rPr>
          <w:rFonts w:ascii="GHEA Grapalat" w:hAnsi="GHEA Grapalat" w:cs="Sylfaen"/>
          <w:i/>
          <w:sz w:val="16"/>
          <w:szCs w:val="16"/>
          <w:lang w:val="en-US"/>
        </w:rPr>
        <w:t>հանվում</w:t>
      </w:r>
      <w:r w:rsidRPr="00631539">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631539">
        <w:rPr>
          <w:rFonts w:ascii="GHEA Grapalat" w:hAnsi="GHEA Grapalat" w:cs="Sylfaen"/>
          <w:i/>
          <w:sz w:val="16"/>
          <w:szCs w:val="16"/>
          <w:lang w:val="af-ZA"/>
        </w:rPr>
        <w:t xml:space="preserve">, </w:t>
      </w:r>
      <w:r w:rsidRPr="00712340">
        <w:rPr>
          <w:rFonts w:ascii="GHEA Grapalat" w:hAnsi="GHEA Grapalat" w:cs="Sylfaen"/>
          <w:i/>
          <w:sz w:val="16"/>
          <w:szCs w:val="16"/>
          <w:lang w:val="en-US"/>
        </w:rPr>
        <w:t>եթե՝</w:t>
      </w:r>
    </w:p>
    <w:p w:rsidR="00994782" w:rsidRPr="0035459B" w:rsidRDefault="00994782" w:rsidP="00631539">
      <w:pPr>
        <w:pStyle w:val="FootnoteText"/>
        <w:jc w:val="both"/>
        <w:rPr>
          <w:rFonts w:ascii="GHEA Grapalat" w:hAnsi="GHEA Grapalat" w:cs="Sylfaen"/>
          <w:i/>
          <w:sz w:val="16"/>
          <w:szCs w:val="16"/>
          <w:lang w:val="af-ZA"/>
        </w:rPr>
      </w:pP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ընթացակարգը</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կազմակերպվում</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Գնումների</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մասին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օրենքի</w:t>
      </w:r>
      <w:r w:rsidRPr="0035459B">
        <w:rPr>
          <w:rFonts w:ascii="GHEA Grapalat" w:hAnsi="GHEA Grapalat" w:cs="Sylfaen"/>
          <w:i/>
          <w:sz w:val="16"/>
          <w:szCs w:val="16"/>
          <w:lang w:val="af-ZA"/>
        </w:rPr>
        <w:t xml:space="preserve"> 15-</w:t>
      </w:r>
      <w:r w:rsidRPr="00712340">
        <w:rPr>
          <w:rFonts w:ascii="GHEA Grapalat" w:hAnsi="GHEA Grapalat" w:cs="Sylfaen"/>
          <w:i/>
          <w:sz w:val="16"/>
          <w:szCs w:val="16"/>
          <w:lang w:val="en-US"/>
        </w:rPr>
        <w:t>րդ</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հոդվածի</w:t>
      </w:r>
      <w:r w:rsidRPr="0035459B">
        <w:rPr>
          <w:rFonts w:ascii="GHEA Grapalat" w:hAnsi="GHEA Grapalat" w:cs="Sylfaen"/>
          <w:i/>
          <w:sz w:val="16"/>
          <w:szCs w:val="16"/>
          <w:lang w:val="af-ZA"/>
        </w:rPr>
        <w:t xml:space="preserve"> 6-</w:t>
      </w:r>
      <w:r w:rsidRPr="00712340">
        <w:rPr>
          <w:rFonts w:ascii="GHEA Grapalat" w:hAnsi="GHEA Grapalat" w:cs="Sylfaen"/>
          <w:i/>
          <w:sz w:val="16"/>
          <w:szCs w:val="16"/>
          <w:lang w:val="en-US"/>
        </w:rPr>
        <w:t>րդ</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մասի</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հիման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վրա</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բացառությամբ</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այն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դեպքի</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երբ</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ընթացակարգը</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կազմակերպելու</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համար</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անհրաժեշտ</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հայտը</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հաստատվելու</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օրվա</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դրությամբ</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նախատեսված</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ֆինանսական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միջոցների</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չափը</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գերազանցում</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hy-AM"/>
        </w:rPr>
        <w:t>10</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մլն</w:t>
      </w:r>
      <w:r w:rsidRPr="0035459B">
        <w:rPr>
          <w:rFonts w:ascii="GHEA Grapalat" w:hAnsi="GHEA Grapalat" w:cs="Sylfaen"/>
          <w:i/>
          <w:sz w:val="16"/>
          <w:szCs w:val="16"/>
          <w:lang w:val="af-ZA"/>
        </w:rPr>
        <w:t xml:space="preserve">. </w:t>
      </w:r>
      <w:proofErr w:type="gramStart"/>
      <w:r w:rsidRPr="00712340">
        <w:rPr>
          <w:rFonts w:ascii="GHEA Grapalat" w:hAnsi="GHEA Grapalat" w:cs="Sylfaen"/>
          <w:i/>
          <w:sz w:val="16"/>
          <w:szCs w:val="16"/>
          <w:lang w:val="en-US"/>
        </w:rPr>
        <w:t>ՀՀ</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դրամը</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և</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կնքվելիք</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պայմանագրի</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ամբողջական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կատարման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համար</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հետագայում</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ևս</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պահանջվելու</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են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ֆինանսական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միջոցներ</w:t>
      </w:r>
      <w:r w:rsidRPr="0035459B">
        <w:rPr>
          <w:rFonts w:ascii="GHEA Grapalat" w:hAnsi="GHEA Grapalat" w:cs="Sylfaen"/>
          <w:i/>
          <w:sz w:val="16"/>
          <w:szCs w:val="16"/>
          <w:lang w:val="af-ZA"/>
        </w:rPr>
        <w:t>.</w:t>
      </w:r>
      <w:proofErr w:type="gramEnd"/>
    </w:p>
    <w:p w:rsidR="00994782" w:rsidRPr="0035459B" w:rsidRDefault="00994782" w:rsidP="00631539">
      <w:pPr>
        <w:pStyle w:val="FootnoteText"/>
        <w:jc w:val="both"/>
        <w:rPr>
          <w:rFonts w:ascii="GHEA Grapalat" w:hAnsi="GHEA Grapalat" w:cs="Sylfaen"/>
          <w:i/>
          <w:sz w:val="16"/>
          <w:szCs w:val="16"/>
          <w:lang w:val="af-ZA"/>
        </w:rPr>
      </w:pP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հայտով</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տվյալ</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ընթացակարգի</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շրջանակում</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գնվելիք</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ծառայության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գինը</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չի</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գերազանցում</w:t>
      </w:r>
      <w:r w:rsidRPr="0035459B">
        <w:rPr>
          <w:rFonts w:ascii="GHEA Grapalat" w:hAnsi="GHEA Grapalat" w:cs="Sylfaen"/>
          <w:i/>
          <w:sz w:val="16"/>
          <w:szCs w:val="16"/>
          <w:lang w:val="af-ZA"/>
        </w:rPr>
        <w:t xml:space="preserve"> 10 </w:t>
      </w:r>
      <w:r w:rsidRPr="00712340">
        <w:rPr>
          <w:rFonts w:ascii="GHEA Grapalat" w:hAnsi="GHEA Grapalat" w:cs="Sylfaen"/>
          <w:i/>
          <w:sz w:val="16"/>
          <w:szCs w:val="16"/>
          <w:lang w:val="en-US"/>
        </w:rPr>
        <w:t>մլն</w:t>
      </w:r>
      <w:r w:rsidRPr="0035459B">
        <w:rPr>
          <w:rFonts w:ascii="GHEA Grapalat" w:hAnsi="GHEA Grapalat" w:cs="Sylfaen"/>
          <w:i/>
          <w:sz w:val="16"/>
          <w:szCs w:val="16"/>
          <w:lang w:val="af-ZA"/>
        </w:rPr>
        <w:t xml:space="preserve">. </w:t>
      </w:r>
      <w:proofErr w:type="gramStart"/>
      <w:r w:rsidRPr="00712340">
        <w:rPr>
          <w:rFonts w:ascii="GHEA Grapalat" w:hAnsi="GHEA Grapalat" w:cs="Sylfaen"/>
          <w:i/>
          <w:sz w:val="16"/>
          <w:szCs w:val="16"/>
          <w:lang w:val="en-US"/>
        </w:rPr>
        <w:t>ՀՀ</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դրամը</w:t>
      </w:r>
      <w:r w:rsidRPr="0035459B">
        <w:rPr>
          <w:rFonts w:ascii="GHEA Grapalat" w:hAnsi="GHEA Grapalat" w:cs="Sylfaen"/>
          <w:i/>
          <w:sz w:val="16"/>
          <w:szCs w:val="16"/>
          <w:lang w:val="af-ZA"/>
        </w:rPr>
        <w:t>.</w:t>
      </w:r>
      <w:proofErr w:type="gramEnd"/>
    </w:p>
    <w:p w:rsidR="00994782" w:rsidRPr="0035459B" w:rsidRDefault="00994782" w:rsidP="00631539">
      <w:pPr>
        <w:pStyle w:val="FootnoteText"/>
        <w:jc w:val="both"/>
        <w:rPr>
          <w:rFonts w:ascii="GHEA Grapalat" w:hAnsi="GHEA Grapalat" w:cs="Sylfaen"/>
          <w:i/>
          <w:sz w:val="16"/>
          <w:szCs w:val="16"/>
          <w:lang w:val="af-ZA"/>
        </w:rPr>
      </w:pP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իրականացվում</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հրատապության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հիմքով</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պայմանավորված</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մեկ</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անձից</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ձևով</w:t>
      </w:r>
      <w:r w:rsidRPr="0035459B">
        <w:rPr>
          <w:rFonts w:ascii="GHEA Grapalat" w:hAnsi="GHEA Grapalat" w:cs="Sylfaen"/>
          <w:i/>
          <w:sz w:val="16"/>
          <w:szCs w:val="16"/>
          <w:lang w:val="af-ZA"/>
        </w:rPr>
        <w:t>:</w:t>
      </w:r>
    </w:p>
    <w:p w:rsidR="00994782" w:rsidRPr="0035459B" w:rsidRDefault="00994782" w:rsidP="00631539">
      <w:pPr>
        <w:pStyle w:val="FootnoteText"/>
        <w:jc w:val="both"/>
        <w:rPr>
          <w:lang w:val="af-ZA"/>
        </w:rPr>
      </w:pPr>
      <w:r w:rsidRPr="00712340">
        <w:rPr>
          <w:rFonts w:ascii="GHEA Grapalat" w:hAnsi="GHEA Grapalat" w:cs="Sylfaen"/>
          <w:i/>
          <w:sz w:val="16"/>
          <w:szCs w:val="16"/>
          <w:lang w:val="en-US"/>
        </w:rPr>
        <w:t>Սույն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պայմանի</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կիրառման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դեպքում</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խմբագրվում</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են</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հրավերի</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կետերը</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բաժինները</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և</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դրանց</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կատարված</w:t>
      </w:r>
      <w:r w:rsidRPr="0035459B">
        <w:rPr>
          <w:rFonts w:ascii="GHEA Grapalat" w:hAnsi="GHEA Grapalat" w:cs="Sylfaen"/>
          <w:i/>
          <w:sz w:val="16"/>
          <w:szCs w:val="16"/>
          <w:lang w:val="af-ZA"/>
        </w:rPr>
        <w:t xml:space="preserve"> </w:t>
      </w:r>
      <w:r w:rsidRPr="00712340">
        <w:rPr>
          <w:rFonts w:ascii="GHEA Grapalat" w:hAnsi="GHEA Grapalat" w:cs="Sylfaen"/>
          <w:i/>
          <w:sz w:val="16"/>
          <w:szCs w:val="16"/>
          <w:lang w:val="en-US"/>
        </w:rPr>
        <w:t>հյղումները</w:t>
      </w:r>
      <w:r w:rsidRPr="0035459B">
        <w:rPr>
          <w:rFonts w:ascii="GHEA Grapalat" w:hAnsi="GHEA Grapalat" w:cs="Sylfaen"/>
          <w:i/>
          <w:sz w:val="16"/>
          <w:szCs w:val="16"/>
          <w:lang w:val="af-ZA"/>
        </w:rPr>
        <w:t>:</w:t>
      </w:r>
    </w:p>
  </w:footnote>
  <w:footnote w:id="2">
    <w:p w:rsidR="00994782" w:rsidRPr="009354D8" w:rsidRDefault="00994782" w:rsidP="006237CF">
      <w:pPr>
        <w:pStyle w:val="FootnoteText"/>
        <w:rPr>
          <w:rFonts w:ascii="GHEA Grapalat" w:hAnsi="GHEA Grapalat" w:cs="Sylfaen"/>
          <w:sz w:val="16"/>
          <w:szCs w:val="16"/>
        </w:rPr>
      </w:pPr>
      <w:r>
        <w:rPr>
          <w:rStyle w:val="FootnoteReference"/>
        </w:rPr>
        <w:footnoteRef/>
      </w:r>
      <w:r>
        <w:t xml:space="preserve"> </w:t>
      </w:r>
      <w:r w:rsidRPr="009354D8">
        <w:rPr>
          <w:rFonts w:ascii="GHEA Grapalat" w:hAnsi="GHEA Grapalat" w:cs="Sylfaen"/>
          <w:i/>
          <w:sz w:val="16"/>
          <w:szCs w:val="16"/>
        </w:rPr>
        <w:t>Նախատեսվում է հրավերով, եթե կիրառելի է:</w:t>
      </w:r>
    </w:p>
  </w:footnote>
  <w:footnote w:id="3">
    <w:p w:rsidR="00994782" w:rsidRPr="00D17258" w:rsidDel="00AE5E4B" w:rsidRDefault="00994782" w:rsidP="00631539">
      <w:pPr>
        <w:pStyle w:val="FootnoteText"/>
        <w:shd w:val="clear" w:color="auto" w:fill="FFFFFF"/>
        <w:jc w:val="both"/>
        <w:rPr>
          <w:del w:id="3" w:author="Inesa Kocharyan" w:date="2019-10-02T12:25:00Z"/>
          <w:rFonts w:ascii="GHEA Grapalat" w:hAnsi="GHEA Grapalat" w:cs="Sylfaen"/>
          <w:i/>
          <w:sz w:val="16"/>
          <w:szCs w:val="16"/>
        </w:rPr>
      </w:pPr>
      <w:r w:rsidRPr="0035459B">
        <w:rPr>
          <w:rFonts w:ascii="GHEA Grapalat" w:hAnsi="GHEA Grapalat"/>
          <w:sz w:val="16"/>
          <w:szCs w:val="16"/>
          <w:vertAlign w:val="superscript"/>
          <w:lang w:val="af-ZA"/>
        </w:rPr>
        <w:t xml:space="preserve">5 </w:t>
      </w:r>
      <w:r w:rsidRPr="00D17258">
        <w:rPr>
          <w:rFonts w:ascii="GHEA Grapalat" w:hAnsi="GHEA Grapalat" w:cs="Sylfaen"/>
          <w:i/>
          <w:sz w:val="16"/>
          <w:szCs w:val="16"/>
        </w:rPr>
        <w:t xml:space="preserve">Եթե </w:t>
      </w:r>
      <w:r>
        <w:rPr>
          <w:rFonts w:ascii="GHEA Grapalat" w:hAnsi="GHEA Grapalat" w:cs="Sylfaen"/>
          <w:i/>
          <w:sz w:val="16"/>
          <w:szCs w:val="16"/>
          <w:lang w:val="en-US"/>
        </w:rPr>
        <w:t>գնման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առարկա</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է</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հանդիսանում</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ծրագրերի</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տեխնիկական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հսկողության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ծառայությունների</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մատուցումը</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ապա</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կետը</w:t>
      </w:r>
      <w:r w:rsidRPr="0035459B">
        <w:rPr>
          <w:rFonts w:ascii="GHEA Grapalat" w:hAnsi="GHEA Grapalat" w:cs="Sylfaen"/>
          <w:i/>
          <w:sz w:val="16"/>
          <w:szCs w:val="16"/>
          <w:lang w:val="af-ZA"/>
        </w:rPr>
        <w:t xml:space="preserve"> </w:t>
      </w:r>
      <w:r w:rsidRPr="007678FA">
        <w:rPr>
          <w:rFonts w:ascii="GHEA Grapalat" w:hAnsi="GHEA Grapalat" w:cs="Sylfaen"/>
          <w:i/>
          <w:sz w:val="16"/>
          <w:szCs w:val="16"/>
        </w:rPr>
        <w:t xml:space="preserve">շարադրվում է հետևյալ խմբագրությամբ՝ </w:t>
      </w:r>
      <w:r w:rsidRPr="00C43213">
        <w:rPr>
          <w:rFonts w:ascii="GHEA Grapalat" w:hAnsi="GHEA Grapalat" w:cs="Sylfaen"/>
          <w:i/>
          <w:sz w:val="16"/>
          <w:szCs w:val="16"/>
        </w:rPr>
        <w:t>«</w:t>
      </w:r>
      <w:r w:rsidRPr="007678FA">
        <w:rPr>
          <w:rFonts w:ascii="GHEA Grapalat" w:hAnsi="GHEA Grapalat" w:cs="Sylfaen"/>
          <w:i/>
          <w:sz w:val="16"/>
          <w:szCs w:val="16"/>
        </w:rPr>
        <w:t>2.4 Մասնակիցը ընտրված մասնակից ճանաչվելու դեպքում, Օրենքի 35-րդ հոդվածով սահմանված ժամկետում և կարգով ներկայացնում է որակավորման ապահովում՝</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աշխատանքի</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համար</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կարգով</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հաստատված</w:t>
      </w:r>
      <w:r w:rsidRPr="0035459B">
        <w:rPr>
          <w:rFonts w:ascii="GHEA Grapalat" w:hAnsi="GHEA Grapalat" w:cs="Sylfaen"/>
          <w:i/>
          <w:sz w:val="16"/>
          <w:szCs w:val="16"/>
          <w:lang w:val="af-ZA"/>
        </w:rPr>
        <w:t xml:space="preserve"> </w:t>
      </w:r>
      <w:r>
        <w:rPr>
          <w:rFonts w:ascii="GHEA Grapalat" w:hAnsi="GHEA Grapalat" w:cs="Sylfaen"/>
          <w:i/>
          <w:sz w:val="16"/>
          <w:szCs w:val="16"/>
          <w:lang w:val="en-US"/>
        </w:rPr>
        <w:t>և</w:t>
      </w:r>
      <w:r w:rsidRPr="0035459B">
        <w:rPr>
          <w:rFonts w:ascii="GHEA Grapalat" w:hAnsi="GHEA Grapalat" w:cs="Sylfaen"/>
          <w:i/>
          <w:sz w:val="16"/>
          <w:szCs w:val="16"/>
          <w:lang w:val="af-ZA"/>
        </w:rPr>
        <w:t xml:space="preserve"> </w:t>
      </w:r>
      <w:r>
        <w:rPr>
          <w:rFonts w:ascii="GHEA Grapalat" w:hAnsi="GHEA Grapalat" w:cs="Sylfaen"/>
          <w:i/>
          <w:sz w:val="16"/>
          <w:szCs w:val="16"/>
          <w:lang w:val="en-US"/>
        </w:rPr>
        <w:t>փորձաքննություն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անցած</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նախագծային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փաստաթղթերով</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նախատեսված</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արժեքի</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տասը</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տոկոսի</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չափով</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աշխատանքի</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արժեքը</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կազմում</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է</w:t>
      </w:r>
      <w:r w:rsidRPr="0035459B">
        <w:rPr>
          <w:rFonts w:ascii="GHEA Grapalat" w:hAnsi="GHEA Grapalat" w:cs="Sylfaen"/>
          <w:i/>
          <w:sz w:val="16"/>
          <w:szCs w:val="16"/>
          <w:lang w:val="af-ZA"/>
        </w:rPr>
        <w:t xml:space="preserve"> </w:t>
      </w:r>
      <w:r w:rsidRPr="0035459B">
        <w:rPr>
          <w:rFonts w:ascii="GHEA Grapalat" w:hAnsi="GHEA Grapalat" w:cs="Sylfaen"/>
          <w:i/>
          <w:sz w:val="16"/>
          <w:szCs w:val="16"/>
          <w:u w:val="single"/>
          <w:lang w:val="af-ZA"/>
        </w:rPr>
        <w:tab/>
      </w:r>
      <w:r w:rsidRPr="0035459B">
        <w:rPr>
          <w:rFonts w:ascii="GHEA Grapalat" w:hAnsi="GHEA Grapalat" w:cs="Sylfaen"/>
          <w:i/>
          <w:sz w:val="16"/>
          <w:szCs w:val="16"/>
          <w:u w:val="single"/>
          <w:lang w:val="af-ZA"/>
        </w:rPr>
        <w:tab/>
      </w:r>
      <w:r w:rsidRPr="0035459B">
        <w:rPr>
          <w:rFonts w:ascii="GHEA Grapalat" w:hAnsi="GHEA Grapalat" w:cs="Sylfaen"/>
          <w:i/>
          <w:sz w:val="16"/>
          <w:szCs w:val="16"/>
          <w:lang w:val="af-ZA"/>
        </w:rPr>
        <w:t xml:space="preserve"> </w:t>
      </w:r>
      <w:r>
        <w:rPr>
          <w:rFonts w:ascii="GHEA Grapalat" w:hAnsi="GHEA Grapalat" w:cs="Sylfaen"/>
          <w:i/>
          <w:sz w:val="16"/>
          <w:szCs w:val="16"/>
          <w:lang w:val="en-US"/>
        </w:rPr>
        <w:t>ՀՀ</w:t>
      </w:r>
      <w:r w:rsidRPr="0035459B">
        <w:rPr>
          <w:rFonts w:ascii="GHEA Grapalat" w:hAnsi="GHEA Grapalat" w:cs="Sylfaen"/>
          <w:i/>
          <w:sz w:val="16"/>
          <w:szCs w:val="16"/>
          <w:lang w:val="af-ZA"/>
        </w:rPr>
        <w:t xml:space="preserve"> </w:t>
      </w:r>
      <w:r>
        <w:rPr>
          <w:rFonts w:ascii="GHEA Grapalat" w:hAnsi="GHEA Grapalat" w:cs="Sylfaen"/>
          <w:i/>
          <w:sz w:val="16"/>
          <w:szCs w:val="16"/>
          <w:lang w:val="en-US"/>
        </w:rPr>
        <w:t>դրամ</w:t>
      </w:r>
      <w:r w:rsidRPr="0035459B">
        <w:rPr>
          <w:rFonts w:ascii="GHEA Grapalat" w:hAnsi="GHEA Grapalat" w:cs="Sylfaen"/>
          <w:i/>
          <w:sz w:val="16"/>
          <w:szCs w:val="16"/>
          <w:lang w:val="af-ZA"/>
        </w:rPr>
        <w:t>:</w:t>
      </w:r>
      <w:r w:rsidRPr="00372953">
        <w:rPr>
          <w:rFonts w:ascii="GHEA Grapalat" w:hAnsi="GHEA Grapalat"/>
          <w:i/>
          <w:sz w:val="16"/>
          <w:szCs w:val="16"/>
          <w:lang w:val="af-ZA"/>
        </w:rPr>
        <w:t>»</w:t>
      </w:r>
      <w:r w:rsidRPr="00D17258">
        <w:rPr>
          <w:rFonts w:ascii="GHEA Grapalat" w:hAnsi="GHEA Grapalat" w:cs="Sylfaen"/>
          <w:i/>
          <w:sz w:val="16"/>
          <w:szCs w:val="16"/>
        </w:rPr>
        <w:t>:</w:t>
      </w:r>
    </w:p>
  </w:footnote>
  <w:footnote w:id="4">
    <w:p w:rsidR="00994782" w:rsidRDefault="00994782" w:rsidP="00631539">
      <w:pPr>
        <w:pStyle w:val="FootnoteText"/>
        <w:jc w:val="both"/>
        <w:rPr>
          <w:rFonts w:ascii="GHEA Grapalat" w:hAnsi="GHEA Grapalat" w:cs="Sylfaen"/>
          <w:i/>
          <w:sz w:val="16"/>
          <w:szCs w:val="16"/>
          <w:lang w:val="en-US"/>
        </w:rPr>
      </w:pPr>
      <w:r>
        <w:rPr>
          <w:rFonts w:ascii="GHEA Grapalat" w:hAnsi="GHEA Grapalat" w:cs="Sylfaen"/>
          <w:i/>
          <w:sz w:val="16"/>
          <w:szCs w:val="16"/>
          <w:vertAlign w:val="superscript"/>
          <w:lang w:val="en-US"/>
        </w:rPr>
        <w:t xml:space="preserve">8 </w:t>
      </w:r>
      <w:r>
        <w:rPr>
          <w:rFonts w:ascii="GHEA Grapalat" w:hAnsi="GHEA Grapalat" w:cs="Sylfaen"/>
          <w:i/>
          <w:sz w:val="16"/>
          <w:szCs w:val="16"/>
          <w:lang w:val="en-US"/>
        </w:rPr>
        <w:t>Ենթակետը հանվում է, ե</w:t>
      </w:r>
      <w:r w:rsidRPr="003053EF">
        <w:rPr>
          <w:rFonts w:ascii="GHEA Grapalat" w:hAnsi="GHEA Grapalat" w:cs="Sylfaen"/>
          <w:i/>
          <w:sz w:val="16"/>
          <w:szCs w:val="16"/>
          <w:lang w:val="en-US"/>
        </w:rPr>
        <w:t>թե հայտի ապահով</w:t>
      </w:r>
      <w:r>
        <w:rPr>
          <w:rFonts w:ascii="GHEA Grapalat" w:hAnsi="GHEA Grapalat" w:cs="Sylfaen"/>
          <w:i/>
          <w:sz w:val="16"/>
          <w:szCs w:val="16"/>
          <w:lang w:val="en-US"/>
        </w:rPr>
        <w:t>ման պահանջ սահմանված չէ</w:t>
      </w:r>
      <w:r w:rsidRPr="003053EF">
        <w:rPr>
          <w:rFonts w:ascii="GHEA Grapalat" w:hAnsi="GHEA Grapalat" w:cs="Sylfaen"/>
          <w:i/>
          <w:sz w:val="16"/>
          <w:szCs w:val="16"/>
          <w:lang w:val="en-US"/>
        </w:rPr>
        <w:t>:</w:t>
      </w:r>
    </w:p>
    <w:p w:rsidR="00994782" w:rsidRPr="00EC6281" w:rsidRDefault="00994782" w:rsidP="00631539">
      <w:pPr>
        <w:pStyle w:val="FootnoteText"/>
        <w:jc w:val="both"/>
        <w:rPr>
          <w:lang w:val="en-US"/>
        </w:rPr>
      </w:pPr>
    </w:p>
  </w:footnote>
  <w:footnote w:id="5">
    <w:p w:rsidR="00994782" w:rsidRDefault="00994782" w:rsidP="00631539">
      <w:pPr>
        <w:pStyle w:val="FootnoteText"/>
      </w:pPr>
      <w:r w:rsidRPr="001F0EE2">
        <w:rPr>
          <w:rStyle w:val="FootnoteReference"/>
          <w:i/>
          <w:iCs/>
          <w:color w:val="FFFFFF"/>
        </w:rPr>
        <w:footnoteRef/>
      </w:r>
      <w:r w:rsidRPr="001F0EE2">
        <w:rPr>
          <w:i/>
          <w:iCs/>
        </w:rPr>
        <w:t xml:space="preserve"> </w:t>
      </w:r>
      <w:r w:rsidRPr="001F0EE2">
        <w:rPr>
          <w:i/>
          <w:iCs/>
          <w:vertAlign w:val="superscript"/>
          <w:lang w:val="en-US"/>
        </w:rPr>
        <w:t xml:space="preserve">10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6">
    <w:p w:rsidR="00994782" w:rsidRPr="00E02338" w:rsidRDefault="00994782" w:rsidP="00631539">
      <w:pPr>
        <w:pStyle w:val="FootnoteText"/>
        <w:rPr>
          <w:rFonts w:ascii="GHEA Grapalat" w:hAnsi="GHEA Grapalat" w:cs="Sylfaen"/>
          <w:i/>
          <w:sz w:val="16"/>
          <w:szCs w:val="16"/>
          <w:lang w:val="en-US"/>
        </w:rPr>
      </w:pPr>
      <w:proofErr w:type="gramStart"/>
      <w:r w:rsidRPr="00E02338">
        <w:rPr>
          <w:vertAlign w:val="superscript"/>
          <w:lang w:val="en-US"/>
        </w:rPr>
        <w:t xml:space="preserve">12 </w:t>
      </w:r>
      <w:r w:rsidRPr="00E02338">
        <w:rPr>
          <w:rFonts w:ascii="GHEA Grapalat" w:hAnsi="GHEA Grapalat" w:cs="Sylfaen"/>
          <w:i/>
          <w:sz w:val="16"/>
          <w:szCs w:val="16"/>
          <w:lang w:val="en-US"/>
        </w:rPr>
        <w:t>Եթե գնման հայտով գնվելիք ծառայության գինը չի գերազանցում 10 մլն.</w:t>
      </w:r>
      <w:proofErr w:type="gramEnd"/>
      <w:r w:rsidRPr="00E02338">
        <w:rPr>
          <w:rFonts w:ascii="GHEA Grapalat" w:hAnsi="GHEA Grapalat" w:cs="Sylfaen"/>
          <w:i/>
          <w:sz w:val="16"/>
          <w:szCs w:val="16"/>
          <w:lang w:val="en-US"/>
        </w:rPr>
        <w:t xml:space="preserve"> ՀՀ դրամը, ապա</w:t>
      </w:r>
      <w:r w:rsidRPr="00E02338">
        <w:rPr>
          <w:rFonts w:ascii="Times New Roman" w:hAnsi="Times New Roman"/>
          <w:lang w:val="en-US"/>
        </w:rPr>
        <w:t xml:space="preserve"> </w:t>
      </w:r>
      <w:r w:rsidRPr="00E02338">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994782" w:rsidRPr="00E02338" w:rsidRDefault="00994782" w:rsidP="00631539">
      <w:pPr>
        <w:ind w:firstLine="567"/>
        <w:jc w:val="both"/>
        <w:rPr>
          <w:rFonts w:ascii="GHEA Grapalat" w:hAnsi="GHEA Grapalat" w:cs="Sylfaen"/>
          <w:i/>
          <w:sz w:val="16"/>
          <w:szCs w:val="16"/>
        </w:rPr>
      </w:pPr>
      <w:r w:rsidRPr="00E02338">
        <w:rPr>
          <w:rFonts w:ascii="GHEA Grapalat" w:hAnsi="GHEA Grapalat" w:cs="Sylfaen"/>
          <w:i/>
          <w:sz w:val="16"/>
          <w:szCs w:val="16"/>
        </w:rPr>
        <w:t xml:space="preserve">Եթե գնման առարկա է հանդիսանում շինարարական ծրագրերի տեխնիկական հսկողության ծառայությունների ձեռքբերումը, ապա կետը </w:t>
      </w:r>
      <w:r w:rsidRPr="00E02338">
        <w:rPr>
          <w:rFonts w:ascii="GHEA Grapalat" w:hAnsi="GHEA Grapalat" w:cs="Sylfaen"/>
          <w:i/>
          <w:sz w:val="16"/>
          <w:szCs w:val="16"/>
          <w:lang w:val="x-none"/>
        </w:rPr>
        <w:t xml:space="preserve">շարադրվում է հետևյալ խմբագրությամբ՝ </w:t>
      </w:r>
      <w:r w:rsidRPr="00E02338">
        <w:rPr>
          <w:rFonts w:ascii="GHEA Grapalat" w:hAnsi="GHEA Grapalat" w:cs="Sylfaen"/>
          <w:i/>
          <w:sz w:val="16"/>
          <w:szCs w:val="16"/>
        </w:rPr>
        <w:t>«10.2</w:t>
      </w:r>
      <w:r w:rsidRPr="00E02338">
        <w:rPr>
          <w:rFonts w:ascii="GHEA Grapalat" w:hAnsi="GHEA Grapalat" w:cs="Sylfaen"/>
          <w:i/>
          <w:sz w:val="16"/>
          <w:szCs w:val="16"/>
          <w:lang w:val="x-none"/>
        </w:rPr>
        <w:t xml:space="preserve"> </w:t>
      </w:r>
      <w:r w:rsidRPr="00E02338">
        <w:rPr>
          <w:rFonts w:ascii="GHEA Grapalat" w:hAnsi="GHEA Grapalat" w:cs="Sylfaen"/>
          <w:i/>
          <w:sz w:val="16"/>
          <w:szCs w:val="16"/>
        </w:rPr>
        <w:t xml:space="preserve">Որակավորման ապահովման չափը հավասար է շինարարական աշխատանքի գնման համար սահմանված կարգով հաստատված և փորձաքննություն անցած նախագծային փաստաթղթերով նախատեսված արժեքի տասը տոկոսին: Շինարարական աշխատանքի գնման արժեքը կազմում է </w:t>
      </w:r>
      <w:r w:rsidRPr="00E02338">
        <w:rPr>
          <w:rFonts w:ascii="GHEA Grapalat" w:hAnsi="GHEA Grapalat" w:cs="Sylfaen"/>
          <w:i/>
          <w:sz w:val="16"/>
          <w:szCs w:val="16"/>
        </w:rPr>
        <w:tab/>
      </w:r>
      <w:r w:rsidRPr="00E02338">
        <w:rPr>
          <w:rFonts w:ascii="GHEA Grapalat" w:hAnsi="GHEA Grapalat" w:cs="Sylfaen"/>
          <w:i/>
          <w:sz w:val="16"/>
          <w:szCs w:val="16"/>
        </w:rPr>
        <w:tab/>
        <w:t xml:space="preserve"> ՀՀ դրամ: Որակավորման ապահովումը ներկայացվում է բանկային երաշխիքի ձևով (հավելված 4), որը պետք է</w:t>
      </w:r>
      <w:r w:rsidRPr="00E02338">
        <w:rPr>
          <w:rFonts w:ascii="GHEA Grapalat" w:hAnsi="GHEA Grapalat" w:cs="Sylfaen"/>
          <w:sz w:val="20"/>
          <w:lang w:val="af-ZA"/>
        </w:rPr>
        <w:t xml:space="preserve"> </w:t>
      </w:r>
      <w:r w:rsidRPr="00E02338">
        <w:rPr>
          <w:rFonts w:ascii="GHEA Grapalat" w:hAnsi="GHEA Grapalat" w:cs="Sylfaen"/>
          <w:i/>
          <w:sz w:val="16"/>
          <w:szCs w:val="16"/>
        </w:rPr>
        <w:t>վավեր լինի առնվազն մինչև պայմանագրով ստանձնած պարտավորությունների ամբողջական կատարմանը հաջորդող 20-րդ աշխատանքային օրը ներառյալ: 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r w:rsidRPr="00E02338">
        <w:rPr>
          <w:rFonts w:ascii="GHEA Grapalat" w:hAnsi="GHEA Grapalat"/>
          <w:i/>
          <w:sz w:val="16"/>
          <w:szCs w:val="16"/>
          <w:lang w:val="af-ZA"/>
        </w:rPr>
        <w:t>».</w:t>
      </w:r>
    </w:p>
    <w:p w:rsidR="00994782" w:rsidRDefault="00994782" w:rsidP="00631539">
      <w:pPr>
        <w:pStyle w:val="FootnoteText"/>
        <w:rPr>
          <w:rFonts w:ascii="GHEA Grapalat" w:hAnsi="GHEA Grapalat" w:cs="Sylfaen"/>
          <w:i/>
          <w:sz w:val="16"/>
          <w:szCs w:val="16"/>
          <w:lang w:val="en-US"/>
        </w:rPr>
      </w:pPr>
      <w:proofErr w:type="gramStart"/>
      <w:r w:rsidRPr="00E02338">
        <w:rPr>
          <w:rFonts w:ascii="GHEA Grapalat" w:hAnsi="GHEA Grapalat" w:cs="Sylfaen"/>
          <w:i/>
          <w:sz w:val="16"/>
          <w:szCs w:val="16"/>
          <w:vertAlign w:val="superscript"/>
          <w:lang w:val="en-US"/>
        </w:rPr>
        <w:t xml:space="preserve">13 </w:t>
      </w:r>
      <w:r w:rsidRPr="00E02338">
        <w:rPr>
          <w:rFonts w:ascii="GHEA Grapalat" w:hAnsi="GHEA Grapalat" w:cs="Sylfaen"/>
          <w:i/>
          <w:sz w:val="16"/>
          <w:szCs w:val="16"/>
          <w:lang w:val="en-US"/>
        </w:rPr>
        <w:t>Եթե գնման հայտով գնվելիք ծառայության գինը չի գերազանցում 10 մլն.</w:t>
      </w:r>
      <w:proofErr w:type="gramEnd"/>
      <w:r w:rsidRPr="00E02338">
        <w:rPr>
          <w:rFonts w:ascii="GHEA Grapalat" w:hAnsi="GHEA Grapalat" w:cs="Sylfaen"/>
          <w:i/>
          <w:sz w:val="16"/>
          <w:szCs w:val="16"/>
          <w:lang w:val="en-US"/>
        </w:rPr>
        <w:t xml:space="preserve"> ՀՀ դրամը, ապա</w:t>
      </w:r>
      <w:r w:rsidRPr="00E02338">
        <w:rPr>
          <w:rFonts w:ascii="Times New Roman" w:hAnsi="Times New Roman"/>
          <w:lang w:val="en-US"/>
        </w:rPr>
        <w:t xml:space="preserve"> </w:t>
      </w:r>
      <w:r w:rsidRPr="00E02338">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 կամ կանխիկ փողի ձևով” բառերով</w:t>
      </w:r>
    </w:p>
    <w:p w:rsidR="00994782" w:rsidRPr="007862B1" w:rsidRDefault="00994782" w:rsidP="00631539">
      <w:pPr>
        <w:pStyle w:val="FootnoteText"/>
        <w:rPr>
          <w:rFonts w:ascii="Times New Roman" w:hAnsi="Times New Roman"/>
          <w:vertAlign w:val="superscript"/>
          <w:lang w:val="en-US"/>
        </w:rPr>
      </w:pPr>
    </w:p>
  </w:footnote>
  <w:footnote w:id="7">
    <w:p w:rsidR="00994782" w:rsidRPr="00A10D1E" w:rsidRDefault="00994782" w:rsidP="00631539">
      <w:pPr>
        <w:pStyle w:val="FootnoteText"/>
        <w:rPr>
          <w:rFonts w:ascii="GHEA Grapalat" w:hAnsi="GHEA Grapalat"/>
          <w:lang w:val="en-US"/>
        </w:rPr>
      </w:pPr>
      <w:r>
        <w:rPr>
          <w:rFonts w:ascii="GHEA Grapalat" w:hAnsi="GHEA Grapalat" w:cs="Sylfaen"/>
          <w:i/>
          <w:sz w:val="16"/>
          <w:szCs w:val="16"/>
          <w:vertAlign w:val="superscript"/>
          <w:lang w:val="en-US"/>
        </w:rPr>
        <w:t xml:space="preserve">14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Pr>
          <w:rFonts w:ascii="GHEA Grapalat" w:hAnsi="GHEA Grapalat"/>
          <w:lang w:val="en-US"/>
        </w:rPr>
        <w:t xml:space="preserve"> </w:t>
      </w:r>
    </w:p>
  </w:footnote>
  <w:footnote w:id="8">
    <w:p w:rsidR="00994782" w:rsidRPr="00EC2CDE" w:rsidRDefault="00994782" w:rsidP="00631539">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rsidR="00994782" w:rsidRPr="00631539" w:rsidRDefault="00994782" w:rsidP="00631539">
      <w:pPr>
        <w:pStyle w:val="FootnoteText"/>
        <w:jc w:val="both"/>
        <w:rPr>
          <w:lang w:val="af-ZA"/>
        </w:rPr>
      </w:pPr>
      <w:r w:rsidRPr="00CB0ADE">
        <w:rPr>
          <w:rStyle w:val="FootnoteReference"/>
          <w:color w:val="FFFFFF"/>
        </w:rPr>
        <w:footnoteRef/>
      </w:r>
      <w:r w:rsidRPr="003053EF">
        <w:t xml:space="preserve"> </w:t>
      </w:r>
      <w:r w:rsidRPr="00631539">
        <w:rPr>
          <w:vertAlign w:val="superscript"/>
          <w:lang w:val="af-ZA"/>
        </w:rPr>
        <w:t>16</w:t>
      </w:r>
      <w:r w:rsidRPr="003053EF">
        <w:rPr>
          <w:rFonts w:ascii="GHEA Grapalat" w:hAnsi="GHEA Grapalat" w:cs="Sylfaen"/>
          <w:i/>
          <w:sz w:val="16"/>
          <w:szCs w:val="16"/>
          <w:lang w:val="en-US"/>
        </w:rPr>
        <w:t>Եթե</w:t>
      </w:r>
      <w:r w:rsidRPr="00631539">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631539">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631539">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631539">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631539">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631539">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631539">
        <w:rPr>
          <w:rFonts w:ascii="GHEA Grapalat" w:hAnsi="GHEA Grapalat" w:cs="Sylfaen"/>
          <w:i/>
          <w:sz w:val="16"/>
          <w:szCs w:val="16"/>
          <w:lang w:val="af-ZA"/>
        </w:rPr>
        <w:t xml:space="preserve"> </w:t>
      </w:r>
      <w:r>
        <w:rPr>
          <w:rFonts w:ascii="GHEA Grapalat" w:hAnsi="GHEA Grapalat" w:cs="Sylfaen"/>
          <w:i/>
          <w:sz w:val="16"/>
          <w:szCs w:val="16"/>
          <w:lang w:val="en-US"/>
        </w:rPr>
        <w:t>չէ</w:t>
      </w:r>
      <w:r w:rsidRPr="00631539">
        <w:rPr>
          <w:rFonts w:ascii="GHEA Grapalat" w:hAnsi="GHEA Grapalat" w:cs="Sylfaen"/>
          <w:i/>
          <w:sz w:val="16"/>
          <w:szCs w:val="16"/>
          <w:lang w:val="af-ZA"/>
        </w:rPr>
        <w:t xml:space="preserve">, </w:t>
      </w:r>
      <w:r>
        <w:rPr>
          <w:rFonts w:ascii="GHEA Grapalat" w:hAnsi="GHEA Grapalat" w:cs="Sylfaen"/>
          <w:i/>
          <w:sz w:val="16"/>
          <w:szCs w:val="16"/>
          <w:lang w:val="en-US"/>
        </w:rPr>
        <w:t>ապա</w:t>
      </w:r>
      <w:r w:rsidRPr="00631539">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631539">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631539">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31539">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31539">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31539">
        <w:rPr>
          <w:rFonts w:ascii="GHEA Grapalat" w:hAnsi="GHEA Grapalat" w:cs="Sylfaen"/>
          <w:i/>
          <w:sz w:val="16"/>
          <w:szCs w:val="16"/>
          <w:lang w:val="af-ZA"/>
        </w:rPr>
        <w:t>:</w:t>
      </w:r>
    </w:p>
  </w:footnote>
  <w:footnote w:id="10">
    <w:p w:rsidR="00994782" w:rsidRPr="002A4619" w:rsidRDefault="00994782" w:rsidP="00631539">
      <w:pPr>
        <w:pStyle w:val="FootnoteText"/>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lang w:val="en-US"/>
        </w:rPr>
        <w:t>լրացվում</w:t>
      </w:r>
      <w:r w:rsidRPr="001E7733">
        <w:rPr>
          <w:rFonts w:ascii="GHEA Grapalat" w:hAnsi="GHEA Grapalat"/>
          <w:i/>
          <w:sz w:val="16"/>
          <w:szCs w:val="16"/>
          <w:lang w:val="af-ZA"/>
        </w:rPr>
        <w:t xml:space="preserve"> </w:t>
      </w:r>
      <w:r>
        <w:rPr>
          <w:rFonts w:ascii="GHEA Grapalat" w:hAnsi="GHEA Grapalat"/>
          <w:i/>
          <w:sz w:val="16"/>
          <w:szCs w:val="16"/>
          <w:lang w:val="en-US"/>
        </w:rPr>
        <w:t>է</w:t>
      </w:r>
      <w:r w:rsidRPr="001E7733">
        <w:rPr>
          <w:rFonts w:ascii="GHEA Grapalat" w:hAnsi="GHEA Grapalat"/>
          <w:i/>
          <w:sz w:val="16"/>
          <w:szCs w:val="16"/>
          <w:lang w:val="af-ZA"/>
        </w:rPr>
        <w:t xml:space="preserve"> </w:t>
      </w:r>
      <w:r>
        <w:rPr>
          <w:rFonts w:ascii="GHEA Grapalat" w:hAnsi="GHEA Grapalat"/>
          <w:i/>
          <w:sz w:val="16"/>
          <w:szCs w:val="16"/>
          <w:lang w:val="en-US"/>
        </w:rPr>
        <w:t>հանձնաժողովի</w:t>
      </w:r>
      <w:r w:rsidRPr="001E7733">
        <w:rPr>
          <w:rFonts w:ascii="GHEA Grapalat" w:hAnsi="GHEA Grapalat"/>
          <w:i/>
          <w:sz w:val="16"/>
          <w:szCs w:val="16"/>
          <w:lang w:val="af-ZA"/>
        </w:rPr>
        <w:t xml:space="preserve"> </w:t>
      </w:r>
      <w:r>
        <w:rPr>
          <w:rFonts w:ascii="GHEA Grapalat" w:hAnsi="GHEA Grapalat"/>
          <w:i/>
          <w:sz w:val="16"/>
          <w:szCs w:val="16"/>
          <w:lang w:val="en-US"/>
        </w:rPr>
        <w:t>քարտուղարի</w:t>
      </w:r>
      <w:r w:rsidRPr="001E7733">
        <w:rPr>
          <w:rFonts w:ascii="GHEA Grapalat" w:hAnsi="GHEA Grapalat"/>
          <w:i/>
          <w:sz w:val="16"/>
          <w:szCs w:val="16"/>
          <w:lang w:val="af-ZA"/>
        </w:rPr>
        <w:t xml:space="preserve"> </w:t>
      </w:r>
      <w:r>
        <w:rPr>
          <w:rFonts w:ascii="GHEA Grapalat" w:hAnsi="GHEA Grapalat"/>
          <w:i/>
          <w:sz w:val="16"/>
          <w:szCs w:val="16"/>
          <w:lang w:val="en-US"/>
        </w:rPr>
        <w:t>կողմից</w:t>
      </w:r>
      <w:r w:rsidRPr="001E7733">
        <w:rPr>
          <w:rFonts w:ascii="GHEA Grapalat" w:hAnsi="GHEA Grapalat"/>
          <w:i/>
          <w:sz w:val="16"/>
          <w:szCs w:val="16"/>
          <w:lang w:val="af-ZA"/>
        </w:rPr>
        <w:t xml:space="preserve">` </w:t>
      </w:r>
      <w:r>
        <w:rPr>
          <w:rFonts w:ascii="GHEA Grapalat" w:hAnsi="GHEA Grapalat"/>
          <w:i/>
          <w:sz w:val="16"/>
          <w:szCs w:val="16"/>
          <w:lang w:val="en-US"/>
        </w:rPr>
        <w:t>մինչև</w:t>
      </w:r>
      <w:r w:rsidRPr="001E7733">
        <w:rPr>
          <w:rFonts w:ascii="GHEA Grapalat" w:hAnsi="GHEA Grapalat"/>
          <w:i/>
          <w:sz w:val="16"/>
          <w:szCs w:val="16"/>
          <w:lang w:val="af-ZA"/>
        </w:rPr>
        <w:t xml:space="preserve"> </w:t>
      </w:r>
      <w:r>
        <w:rPr>
          <w:rFonts w:ascii="GHEA Grapalat" w:hAnsi="GHEA Grapalat"/>
          <w:i/>
          <w:sz w:val="16"/>
          <w:szCs w:val="16"/>
          <w:lang w:val="en-US"/>
        </w:rPr>
        <w:t>հրավերը</w:t>
      </w:r>
      <w:r w:rsidRPr="001E7733">
        <w:rPr>
          <w:rFonts w:ascii="GHEA Grapalat" w:hAnsi="GHEA Grapalat"/>
          <w:i/>
          <w:sz w:val="16"/>
          <w:szCs w:val="16"/>
          <w:lang w:val="af-ZA"/>
        </w:rPr>
        <w:t xml:space="preserve"> </w:t>
      </w:r>
      <w:r>
        <w:rPr>
          <w:rFonts w:ascii="GHEA Grapalat" w:hAnsi="GHEA Grapalat"/>
          <w:i/>
          <w:sz w:val="16"/>
          <w:szCs w:val="16"/>
          <w:lang w:val="en-US"/>
        </w:rPr>
        <w:t>տեղեկագրում</w:t>
      </w:r>
      <w:r w:rsidRPr="001E7733">
        <w:rPr>
          <w:rFonts w:ascii="GHEA Grapalat" w:hAnsi="GHEA Grapalat"/>
          <w:i/>
          <w:sz w:val="16"/>
          <w:szCs w:val="16"/>
          <w:lang w:val="af-ZA"/>
        </w:rPr>
        <w:t xml:space="preserve"> </w:t>
      </w:r>
      <w:r>
        <w:rPr>
          <w:rFonts w:ascii="GHEA Grapalat" w:hAnsi="GHEA Grapalat"/>
          <w:i/>
          <w:sz w:val="16"/>
          <w:szCs w:val="16"/>
          <w:lang w:val="en-US"/>
        </w:rPr>
        <w:t>հրապարակելը</w:t>
      </w:r>
      <w:r w:rsidRPr="00A65C38">
        <w:rPr>
          <w:rFonts w:ascii="GHEA Grapalat" w:hAnsi="GHEA Grapalat"/>
          <w:i/>
          <w:sz w:val="16"/>
          <w:szCs w:val="16"/>
          <w:lang w:val="hy-AM"/>
        </w:rPr>
        <w:t>:</w:t>
      </w:r>
    </w:p>
    <w:p w:rsidR="00994782" w:rsidRPr="00631539" w:rsidRDefault="00994782" w:rsidP="00631539">
      <w:pPr>
        <w:jc w:val="both"/>
        <w:rPr>
          <w:rFonts w:ascii="GHEA Grapalat" w:hAnsi="GHEA Grapalat" w:cs="Sylfaen"/>
          <w:sz w:val="20"/>
          <w:lang w:val="af-ZA"/>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11">
    <w:p w:rsidR="00994782" w:rsidRPr="001E7733" w:rsidRDefault="00994782" w:rsidP="0063153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994782" w:rsidRPr="0015088E" w:rsidRDefault="00994782" w:rsidP="00631539">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5</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994782" w:rsidRPr="001E7733" w:rsidDel="00856FDE" w:rsidRDefault="00994782" w:rsidP="00631539">
      <w:pPr>
        <w:pStyle w:val="FootnoteText"/>
        <w:rPr>
          <w:del w:id="14" w:author="User" w:date="2019-05-26T09:57:00Z"/>
          <w:i/>
          <w:lang w:val="af-ZA"/>
        </w:rPr>
      </w:pPr>
    </w:p>
  </w:footnote>
  <w:footnote w:id="12">
    <w:p w:rsidR="00994782" w:rsidRPr="00405675" w:rsidDel="0071394F" w:rsidRDefault="00994782" w:rsidP="00631539">
      <w:pPr>
        <w:pStyle w:val="FootnoteText"/>
        <w:jc w:val="both"/>
        <w:rPr>
          <w:del w:id="16" w:author="User" w:date="2019-05-26T11:18:00Z"/>
        </w:rPr>
      </w:pPr>
      <w:r w:rsidRPr="00631539">
        <w:rPr>
          <w:vertAlign w:val="superscript"/>
          <w:lang w:val="af-ZA"/>
        </w:rPr>
        <w:t xml:space="preserve">17 </w:t>
      </w:r>
      <w:r w:rsidRPr="00405675">
        <w:rPr>
          <w:rFonts w:ascii="GHEA Grapalat" w:hAnsi="GHEA Grapalat"/>
          <w:i/>
          <w:sz w:val="16"/>
          <w:szCs w:val="24"/>
          <w:lang w:val="hy-AM" w:eastAsia="en-US"/>
        </w:rPr>
        <w:t>Կիրառվում է, եթե կնքվում է շինարարական ծրագրի կատարման որակի նկատմամբ տեխնիկական հսկողության ծառայության մատուցման պայմանագիր</w:t>
      </w:r>
      <w:r w:rsidRPr="00405675">
        <w:rPr>
          <w:rFonts w:ascii="GHEA Grapalat" w:hAnsi="GHEA Grapalat"/>
          <w:i/>
          <w:sz w:val="16"/>
          <w:szCs w:val="24"/>
          <w:lang w:eastAsia="en-US"/>
        </w:rPr>
        <w:t>:</w:t>
      </w:r>
    </w:p>
  </w:footnote>
  <w:footnote w:id="13">
    <w:p w:rsidR="00994782" w:rsidRPr="003535EB" w:rsidRDefault="00994782" w:rsidP="00631539">
      <w:pPr>
        <w:pStyle w:val="FootnoteText"/>
        <w:jc w:val="both"/>
        <w:rPr>
          <w:rFonts w:ascii="Times New Roman" w:hAnsi="Times New Roman"/>
          <w:vertAlign w:val="superscript"/>
          <w:lang w:val="en-US"/>
        </w:rPr>
      </w:pPr>
      <w:r>
        <w:rPr>
          <w:vertAlign w:val="superscript"/>
          <w:lang w:val="en-US"/>
        </w:rPr>
        <w:t xml:space="preserve">18 </w:t>
      </w:r>
      <w:r w:rsidRPr="00405675">
        <w:rPr>
          <w:rFonts w:ascii="GHEA Grapalat" w:hAnsi="GHEA Grapalat"/>
          <w:i/>
          <w:sz w:val="16"/>
          <w:szCs w:val="24"/>
          <w:lang w:val="hy-AM" w:eastAsia="en-US"/>
        </w:rPr>
        <w:t>Կիրառվում է, եթե կնքվում է շինարարական ծրագրի կատարման որակի նկատմամբ տեխնիկական հսկողության ծառայության մատուցման պայմանագիր</w:t>
      </w:r>
      <w:r w:rsidRPr="00405675">
        <w:rPr>
          <w:rFonts w:ascii="GHEA Grapalat" w:hAnsi="GHEA Grapalat"/>
          <w:i/>
          <w:sz w:val="16"/>
          <w:szCs w:val="24"/>
          <w:lang w:eastAsia="en-US"/>
        </w:rPr>
        <w:t>:</w:t>
      </w:r>
      <w:r>
        <w:rPr>
          <w:rFonts w:ascii="GHEA Grapalat" w:hAnsi="GHEA Grapalat"/>
          <w:i/>
          <w:sz w:val="16"/>
          <w:szCs w:val="24"/>
          <w:vertAlign w:val="superscript"/>
          <w:lang w:val="en-US" w:eastAsia="en-US"/>
        </w:rPr>
        <w:t>19</w:t>
      </w:r>
      <w:r w:rsidRPr="003535EB">
        <w:rPr>
          <w:rFonts w:ascii="GHEA Grapalat" w:hAnsi="GHEA Grapalat"/>
          <w:i/>
          <w:sz w:val="16"/>
          <w:szCs w:val="24"/>
          <w:lang w:val="hy-AM" w:eastAsia="en-US"/>
        </w:rPr>
        <w:t xml:space="preserve"> Կիրառվում է, եթե կնքվում է</w:t>
      </w:r>
      <w:r>
        <w:rPr>
          <w:rFonts w:ascii="GHEA Grapalat" w:hAnsi="GHEA Grapalat"/>
          <w:i/>
          <w:sz w:val="16"/>
          <w:szCs w:val="24"/>
          <w:lang w:val="en-US" w:eastAsia="en-US"/>
        </w:rPr>
        <w:t xml:space="preserve"> նախագծային փասաթղթերի քաղաքաշինական փորձաքննության ծառայությունների մատուցման պայմանագիր</w:t>
      </w:r>
      <w:r>
        <w:rPr>
          <w:rFonts w:ascii="Times New Roman" w:hAnsi="Times New Roman"/>
          <w:vertAlign w:val="superscript"/>
          <w:lang w:val="en-US"/>
        </w:rPr>
        <w:t xml:space="preserve"> </w:t>
      </w:r>
    </w:p>
  </w:footnote>
  <w:footnote w:id="14">
    <w:p w:rsidR="00994782" w:rsidRPr="008236CB" w:rsidDel="001B2C6E" w:rsidRDefault="00994782" w:rsidP="00631539">
      <w:pPr>
        <w:pStyle w:val="FootnoteText"/>
        <w:rPr>
          <w:del w:id="17" w:author="User" w:date="2019-05-26T11:21:00Z"/>
          <w:lang w:val="en-US"/>
        </w:rPr>
      </w:pPr>
      <w:r w:rsidRPr="00AE40F8">
        <w:rPr>
          <w:color w:val="FFFFFF"/>
          <w:vertAlign w:val="superscript"/>
          <w:lang w:val="en-US"/>
        </w:rPr>
        <w:t>29</w:t>
      </w:r>
      <w:r>
        <w:rPr>
          <w:vertAlign w:val="superscript"/>
          <w:lang w:val="en-US"/>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 ներկայացվել է առանց ԱԱՀ-ի, ապա պայմանագիրը կնքելիս «ներառյալ ԱԱՀ-ն» բառերը հանվում են:</w:t>
      </w:r>
    </w:p>
  </w:footnote>
  <w:footnote w:id="15">
    <w:p w:rsidR="00994782" w:rsidRDefault="00994782" w:rsidP="00631539">
      <w:pPr>
        <w:pStyle w:val="FootnoteText"/>
        <w:jc w:val="both"/>
        <w:rPr>
          <w:rFonts w:ascii="GHEA Grapalat" w:hAnsi="GHEA Grapalat"/>
          <w:i/>
          <w:sz w:val="16"/>
          <w:szCs w:val="24"/>
          <w:lang w:val="en-US" w:eastAsia="en-US"/>
        </w:rPr>
      </w:pPr>
      <w:r w:rsidRPr="00AE40F8">
        <w:rPr>
          <w:color w:val="FFFFFF"/>
          <w:vertAlign w:val="superscript"/>
          <w:lang w:val="en-US"/>
        </w:rPr>
        <w:t>31</w:t>
      </w:r>
      <w:r>
        <w:rPr>
          <w:vertAlign w:val="superscript"/>
          <w:lang w:val="en-US"/>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Pr>
          <w:rFonts w:ascii="GHEA Grapalat" w:hAnsi="GHEA Grapalat"/>
          <w:i/>
          <w:sz w:val="16"/>
          <w:szCs w:val="24"/>
          <w:lang w:val="en-US" w:eastAsia="en-US"/>
        </w:rPr>
        <w:t>:</w:t>
      </w:r>
    </w:p>
    <w:p w:rsidR="00994782" w:rsidRDefault="00994782" w:rsidP="00631539">
      <w:pPr>
        <w:pStyle w:val="FootnoteText"/>
        <w:jc w:val="both"/>
        <w:rPr>
          <w:rFonts w:ascii="GHEA Grapalat" w:hAnsi="GHEA Grapalat"/>
          <w:i/>
          <w:sz w:val="16"/>
          <w:szCs w:val="24"/>
          <w:lang w:val="en-US" w:eastAsia="en-US"/>
        </w:rPr>
      </w:pPr>
      <w:r>
        <w:rPr>
          <w:rFonts w:ascii="GHEA Grapalat" w:hAnsi="GHEA Grapalat"/>
          <w:i/>
          <w:sz w:val="16"/>
          <w:szCs w:val="24"/>
          <w:lang w:val="en-US" w:eastAsia="en-US"/>
        </w:rPr>
        <w:t xml:space="preserve">   </w:t>
      </w:r>
      <w:r>
        <w:rPr>
          <w:rFonts w:ascii="GHEA Grapalat" w:hAnsi="GHEA Grapalat"/>
          <w:i/>
          <w:sz w:val="16"/>
          <w:szCs w:val="24"/>
          <w:vertAlign w:val="superscript"/>
          <w:lang w:val="en-US" w:eastAsia="en-US"/>
        </w:rPr>
        <w:t xml:space="preserve">23 </w:t>
      </w:r>
      <w:r>
        <w:rPr>
          <w:rFonts w:ascii="GHEA Grapalat" w:hAnsi="GHEA Grapalat"/>
          <w:i/>
          <w:sz w:val="16"/>
          <w:szCs w:val="24"/>
          <w:lang w:val="en-US"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Pr>
          <w:rFonts w:ascii="GHEA Grapalat" w:hAnsi="GHEA Grapalat"/>
          <w:i/>
          <w:sz w:val="16"/>
          <w:szCs w:val="24"/>
          <w:lang w:val="en-US"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994782" w:rsidRDefault="00994782" w:rsidP="00631539">
      <w:pPr>
        <w:pStyle w:val="FootnoteText"/>
        <w:jc w:val="both"/>
        <w:rPr>
          <w:vertAlign w:val="superscript"/>
          <w:lang w:val="en-US"/>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rsidR="00994782" w:rsidDel="00343637" w:rsidRDefault="00994782" w:rsidP="00631539">
      <w:pPr>
        <w:pStyle w:val="FootnoteText"/>
        <w:rPr>
          <w:del w:id="18" w:author="User" w:date="2019-05-26T11:24:00Z"/>
        </w:rPr>
      </w:pPr>
    </w:p>
  </w:footnote>
  <w:footnote w:id="16">
    <w:p w:rsidR="00994782" w:rsidRPr="006411BD" w:rsidDel="00CE70A2" w:rsidRDefault="00994782" w:rsidP="00631539">
      <w:pPr>
        <w:pStyle w:val="FootnoteText"/>
        <w:jc w:val="both"/>
        <w:rPr>
          <w:del w:id="19" w:author="User" w:date="2019-05-26T11:27:00Z"/>
          <w:lang w:val="hy-AM"/>
        </w:rPr>
      </w:pPr>
      <w:r w:rsidRPr="00AE40F8">
        <w:rPr>
          <w:color w:val="FFFFFF"/>
          <w:vertAlign w:val="superscript"/>
          <w:lang w:val="en-US"/>
        </w:rPr>
        <w:t>34</w:t>
      </w:r>
      <w:r>
        <w:rPr>
          <w:vertAlign w:val="superscript"/>
          <w:lang w:val="en-US"/>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rsidR="00994782" w:rsidDel="00D90DD6" w:rsidRDefault="00994782" w:rsidP="00631539">
      <w:pPr>
        <w:pStyle w:val="FootnoteText"/>
        <w:jc w:val="both"/>
        <w:rPr>
          <w:del w:id="20" w:author="User" w:date="2019-05-26T11:28:00Z"/>
        </w:rPr>
      </w:pPr>
      <w:r w:rsidRPr="00631539">
        <w:rPr>
          <w:color w:val="FFFFFF"/>
          <w:vertAlign w:val="superscript"/>
          <w:lang w:val="hy-AM"/>
        </w:rPr>
        <w:t>35</w:t>
      </w:r>
      <w:r w:rsidRPr="00631539">
        <w:rPr>
          <w:vertAlign w:val="superscript"/>
          <w:lang w:val="hy-AM"/>
        </w:rPr>
        <w:t xml:space="preserve"> 26</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487D1C92"/>
    <w:multiLevelType w:val="hybridMultilevel"/>
    <w:tmpl w:val="78C2187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6"/>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4"/>
  </w:num>
  <w:num w:numId="13">
    <w:abstractNumId w:val="21"/>
  </w:num>
  <w:num w:numId="14">
    <w:abstractNumId w:val="9"/>
  </w:num>
  <w:num w:numId="15">
    <w:abstractNumId w:val="22"/>
  </w:num>
  <w:num w:numId="16">
    <w:abstractNumId w:val="11"/>
  </w:num>
  <w:num w:numId="17">
    <w:abstractNumId w:val="5"/>
  </w:num>
  <w:num w:numId="18">
    <w:abstractNumId w:val="1"/>
  </w:num>
  <w:num w:numId="19">
    <w:abstractNumId w:val="3"/>
  </w:num>
  <w:num w:numId="20">
    <w:abstractNumId w:val="2"/>
  </w:num>
  <w:num w:numId="21">
    <w:abstractNumId w:val="25"/>
  </w:num>
  <w:num w:numId="22">
    <w:abstractNumId w:val="23"/>
  </w:num>
  <w:num w:numId="23">
    <w:abstractNumId w:val="19"/>
  </w:num>
  <w:num w:numId="24">
    <w:abstractNumId w:val="0"/>
  </w:num>
  <w:num w:numId="25">
    <w:abstractNumId w:val="10"/>
  </w:num>
  <w:num w:numId="26">
    <w:abstractNumId w:val="13"/>
  </w:num>
  <w:num w:numId="27">
    <w:abstractNumId w:val="17"/>
  </w:num>
  <w:num w:numId="28">
    <w:abstractNumId w:val="8"/>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34A"/>
    <w:rsid w:val="00016C3E"/>
    <w:rsid w:val="000508DE"/>
    <w:rsid w:val="00051D2B"/>
    <w:rsid w:val="000967DB"/>
    <w:rsid w:val="0011083E"/>
    <w:rsid w:val="00174DB7"/>
    <w:rsid w:val="002F4139"/>
    <w:rsid w:val="0035459B"/>
    <w:rsid w:val="003B2BCA"/>
    <w:rsid w:val="003C1D9E"/>
    <w:rsid w:val="00415348"/>
    <w:rsid w:val="00454364"/>
    <w:rsid w:val="006237CF"/>
    <w:rsid w:val="00631539"/>
    <w:rsid w:val="00653CF3"/>
    <w:rsid w:val="006B1E88"/>
    <w:rsid w:val="007863CD"/>
    <w:rsid w:val="0096027D"/>
    <w:rsid w:val="00994782"/>
    <w:rsid w:val="009C5F11"/>
    <w:rsid w:val="00A6367E"/>
    <w:rsid w:val="00B04447"/>
    <w:rsid w:val="00B85045"/>
    <w:rsid w:val="00BE798B"/>
    <w:rsid w:val="00C52759"/>
    <w:rsid w:val="00C9134A"/>
    <w:rsid w:val="00E63772"/>
    <w:rsid w:val="00E82543"/>
    <w:rsid w:val="00FE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53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31539"/>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631539"/>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631539"/>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631539"/>
    <w:pPr>
      <w:keepNext/>
      <w:outlineLvl w:val="3"/>
    </w:pPr>
    <w:rPr>
      <w:rFonts w:ascii="Arial LatArm" w:hAnsi="Arial LatArm"/>
      <w:i/>
      <w:sz w:val="18"/>
      <w:szCs w:val="20"/>
    </w:rPr>
  </w:style>
  <w:style w:type="paragraph" w:styleId="Heading5">
    <w:name w:val="heading 5"/>
    <w:basedOn w:val="Normal"/>
    <w:next w:val="Normal"/>
    <w:link w:val="Heading5Char"/>
    <w:qFormat/>
    <w:rsid w:val="00631539"/>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631539"/>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631539"/>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631539"/>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631539"/>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1539"/>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31539"/>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31539"/>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31539"/>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31539"/>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31539"/>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31539"/>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31539"/>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631539"/>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631539"/>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631539"/>
    <w:rPr>
      <w:rFonts w:ascii="Arial LatArm" w:eastAsia="Times New Roman" w:hAnsi="Arial LatArm" w:cs="Times New Roman"/>
      <w:i/>
      <w:sz w:val="20"/>
      <w:szCs w:val="20"/>
      <w:lang w:val="en-AU"/>
    </w:rPr>
  </w:style>
  <w:style w:type="paragraph" w:styleId="Footer">
    <w:name w:val="footer"/>
    <w:basedOn w:val="Normal"/>
    <w:link w:val="FooterChar"/>
    <w:rsid w:val="00631539"/>
    <w:pPr>
      <w:tabs>
        <w:tab w:val="center" w:pos="4320"/>
        <w:tab w:val="right" w:pos="8640"/>
      </w:tabs>
    </w:pPr>
    <w:rPr>
      <w:sz w:val="20"/>
      <w:szCs w:val="20"/>
    </w:rPr>
  </w:style>
  <w:style w:type="character" w:customStyle="1" w:styleId="FooterChar">
    <w:name w:val="Footer Char"/>
    <w:basedOn w:val="DefaultParagraphFont"/>
    <w:link w:val="Footer"/>
    <w:rsid w:val="00631539"/>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631539"/>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31539"/>
    <w:rPr>
      <w:rFonts w:ascii="Times Armenian" w:eastAsia="Times New Roman" w:hAnsi="Times Armenian" w:cs="Times New Roman"/>
      <w:sz w:val="20"/>
      <w:szCs w:val="20"/>
      <w:lang w:val="en-US"/>
    </w:rPr>
  </w:style>
  <w:style w:type="paragraph" w:styleId="BodyText2">
    <w:name w:val="Body Text 2"/>
    <w:basedOn w:val="Normal"/>
    <w:link w:val="BodyText2Char"/>
    <w:rsid w:val="00631539"/>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31539"/>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631539"/>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31539"/>
    <w:rPr>
      <w:rFonts w:ascii="Baltica" w:eastAsia="Times New Roman" w:hAnsi="Baltica" w:cs="Times New Roman"/>
      <w:sz w:val="20"/>
      <w:szCs w:val="20"/>
      <w:lang w:val="af-ZA"/>
    </w:rPr>
  </w:style>
  <w:style w:type="paragraph" w:customStyle="1" w:styleId="Char">
    <w:name w:val="Char"/>
    <w:basedOn w:val="Normal"/>
    <w:semiHidden/>
    <w:rsid w:val="00631539"/>
    <w:pPr>
      <w:spacing w:after="160" w:line="360" w:lineRule="auto"/>
      <w:ind w:firstLine="709"/>
      <w:jc w:val="both"/>
    </w:pPr>
    <w:rPr>
      <w:rFonts w:ascii="Arial AMU" w:hAnsi="Arial AMU" w:cs="Arial"/>
      <w:sz w:val="22"/>
      <w:szCs w:val="20"/>
    </w:rPr>
  </w:style>
  <w:style w:type="paragraph" w:customStyle="1" w:styleId="Default">
    <w:name w:val="Default"/>
    <w:rsid w:val="006315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631539"/>
    <w:rPr>
      <w:rFonts w:ascii="Tahoma" w:hAnsi="Tahoma"/>
      <w:sz w:val="16"/>
      <w:szCs w:val="16"/>
      <w:lang w:val="x-none" w:eastAsia="x-none"/>
    </w:rPr>
  </w:style>
  <w:style w:type="character" w:customStyle="1" w:styleId="BalloonTextChar">
    <w:name w:val="Balloon Text Char"/>
    <w:basedOn w:val="DefaultParagraphFont"/>
    <w:link w:val="BalloonText"/>
    <w:rsid w:val="00631539"/>
    <w:rPr>
      <w:rFonts w:ascii="Tahoma" w:eastAsia="Times New Roman" w:hAnsi="Tahoma" w:cs="Times New Roman"/>
      <w:sz w:val="16"/>
      <w:szCs w:val="16"/>
      <w:lang w:val="x-none" w:eastAsia="x-none"/>
    </w:rPr>
  </w:style>
  <w:style w:type="character" w:styleId="Hyperlink">
    <w:name w:val="Hyperlink"/>
    <w:rsid w:val="00631539"/>
    <w:rPr>
      <w:color w:val="0000FF"/>
      <w:u w:val="single"/>
    </w:rPr>
  </w:style>
  <w:style w:type="character" w:customStyle="1" w:styleId="CharChar1">
    <w:name w:val="Char Char1"/>
    <w:locked/>
    <w:rsid w:val="00631539"/>
    <w:rPr>
      <w:rFonts w:ascii="Arial LatArm" w:hAnsi="Arial LatArm"/>
      <w:i/>
      <w:lang w:val="en-AU" w:eastAsia="en-US" w:bidi="ar-SA"/>
    </w:rPr>
  </w:style>
  <w:style w:type="paragraph" w:styleId="BodyText">
    <w:name w:val="Body Text"/>
    <w:basedOn w:val="Normal"/>
    <w:link w:val="BodyTextChar"/>
    <w:rsid w:val="00631539"/>
    <w:pPr>
      <w:spacing w:after="120"/>
    </w:pPr>
  </w:style>
  <w:style w:type="character" w:customStyle="1" w:styleId="BodyTextChar">
    <w:name w:val="Body Text Char"/>
    <w:basedOn w:val="DefaultParagraphFont"/>
    <w:link w:val="BodyText"/>
    <w:rsid w:val="00631539"/>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631539"/>
    <w:pPr>
      <w:ind w:left="240" w:hanging="240"/>
    </w:pPr>
  </w:style>
  <w:style w:type="paragraph" w:styleId="IndexHeading">
    <w:name w:val="index heading"/>
    <w:basedOn w:val="Normal"/>
    <w:next w:val="Index1"/>
    <w:semiHidden/>
    <w:rsid w:val="00631539"/>
    <w:rPr>
      <w:sz w:val="20"/>
      <w:szCs w:val="20"/>
      <w:lang w:val="en-AU" w:eastAsia="ru-RU"/>
    </w:rPr>
  </w:style>
  <w:style w:type="paragraph" w:styleId="Header">
    <w:name w:val="header"/>
    <w:basedOn w:val="Normal"/>
    <w:link w:val="HeaderChar"/>
    <w:rsid w:val="00631539"/>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31539"/>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631539"/>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31539"/>
    <w:rPr>
      <w:rFonts w:ascii="Arial LatArm" w:eastAsia="Times New Roman" w:hAnsi="Arial LatArm" w:cs="Times New Roman"/>
      <w:sz w:val="20"/>
      <w:szCs w:val="20"/>
      <w:lang w:val="en-US" w:eastAsia="ru-RU"/>
    </w:rPr>
  </w:style>
  <w:style w:type="paragraph" w:styleId="Title">
    <w:name w:val="Title"/>
    <w:basedOn w:val="Normal"/>
    <w:link w:val="TitleChar"/>
    <w:qFormat/>
    <w:rsid w:val="00631539"/>
    <w:pPr>
      <w:jc w:val="center"/>
    </w:pPr>
    <w:rPr>
      <w:rFonts w:ascii="Arial Armenian" w:hAnsi="Arial Armenian"/>
      <w:szCs w:val="20"/>
    </w:rPr>
  </w:style>
  <w:style w:type="character" w:customStyle="1" w:styleId="TitleChar">
    <w:name w:val="Title Char"/>
    <w:basedOn w:val="DefaultParagraphFont"/>
    <w:link w:val="Title"/>
    <w:rsid w:val="00631539"/>
    <w:rPr>
      <w:rFonts w:ascii="Arial Armenian" w:eastAsia="Times New Roman" w:hAnsi="Arial Armenian" w:cs="Times New Roman"/>
      <w:sz w:val="24"/>
      <w:szCs w:val="20"/>
      <w:lang w:val="en-US"/>
    </w:rPr>
  </w:style>
  <w:style w:type="character" w:styleId="PageNumber">
    <w:name w:val="page number"/>
    <w:basedOn w:val="DefaultParagraphFont"/>
    <w:rsid w:val="00631539"/>
  </w:style>
  <w:style w:type="paragraph" w:styleId="FootnoteText">
    <w:name w:val="footnote text"/>
    <w:basedOn w:val="Normal"/>
    <w:link w:val="FootnoteTextChar"/>
    <w:semiHidden/>
    <w:rsid w:val="00631539"/>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6315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631539"/>
    <w:pPr>
      <w:spacing w:after="160" w:line="240" w:lineRule="exact"/>
    </w:pPr>
    <w:rPr>
      <w:rFonts w:ascii="Arial" w:hAnsi="Arial" w:cs="Arial"/>
      <w:sz w:val="20"/>
      <w:szCs w:val="20"/>
    </w:rPr>
  </w:style>
  <w:style w:type="paragraph" w:customStyle="1" w:styleId="norm">
    <w:name w:val="norm"/>
    <w:basedOn w:val="Normal"/>
    <w:rsid w:val="006315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631539"/>
    <w:rPr>
      <w:rFonts w:ascii="Arial Armenian" w:hAnsi="Arial Armenian"/>
      <w:sz w:val="22"/>
      <w:lang w:val="en-US" w:eastAsia="ru-RU" w:bidi="ar-SA"/>
    </w:rPr>
  </w:style>
  <w:style w:type="character" w:customStyle="1" w:styleId="CharCharChar">
    <w:name w:val="Char Char Char"/>
    <w:rsid w:val="00631539"/>
    <w:rPr>
      <w:rFonts w:ascii="Arial LatArm" w:hAnsi="Arial LatArm"/>
      <w:sz w:val="24"/>
      <w:lang w:eastAsia="ru-RU"/>
    </w:rPr>
  </w:style>
  <w:style w:type="paragraph" w:styleId="NormalWeb">
    <w:name w:val="Normal (Web)"/>
    <w:basedOn w:val="Normal"/>
    <w:uiPriority w:val="99"/>
    <w:rsid w:val="00631539"/>
    <w:pPr>
      <w:spacing w:before="100" w:beforeAutospacing="1" w:after="100" w:afterAutospacing="1"/>
    </w:pPr>
  </w:style>
  <w:style w:type="character" w:styleId="Strong">
    <w:name w:val="Strong"/>
    <w:qFormat/>
    <w:rsid w:val="00631539"/>
    <w:rPr>
      <w:b/>
      <w:bCs/>
    </w:rPr>
  </w:style>
  <w:style w:type="character" w:styleId="FootnoteReference">
    <w:name w:val="footnote reference"/>
    <w:semiHidden/>
    <w:rsid w:val="00631539"/>
    <w:rPr>
      <w:vertAlign w:val="superscript"/>
    </w:rPr>
  </w:style>
  <w:style w:type="character" w:customStyle="1" w:styleId="CharChar22">
    <w:name w:val="Char Char22"/>
    <w:rsid w:val="00631539"/>
    <w:rPr>
      <w:rFonts w:ascii="Arial Armenian" w:hAnsi="Arial Armenian"/>
      <w:sz w:val="28"/>
      <w:lang w:val="en-US"/>
    </w:rPr>
  </w:style>
  <w:style w:type="character" w:customStyle="1" w:styleId="CharChar20">
    <w:name w:val="Char Char20"/>
    <w:rsid w:val="00631539"/>
    <w:rPr>
      <w:rFonts w:ascii="Times LatArm" w:hAnsi="Times LatArm"/>
      <w:b/>
      <w:sz w:val="28"/>
      <w:lang w:val="en-US"/>
    </w:rPr>
  </w:style>
  <w:style w:type="character" w:customStyle="1" w:styleId="CharChar16">
    <w:name w:val="Char Char16"/>
    <w:rsid w:val="00631539"/>
    <w:rPr>
      <w:rFonts w:ascii="Times Armenian" w:hAnsi="Times Armenian"/>
      <w:b/>
      <w:lang w:val="hy-AM"/>
    </w:rPr>
  </w:style>
  <w:style w:type="character" w:customStyle="1" w:styleId="CharChar15">
    <w:name w:val="Char Char15"/>
    <w:rsid w:val="00631539"/>
    <w:rPr>
      <w:rFonts w:ascii="Times Armenian" w:hAnsi="Times Armenian"/>
      <w:i/>
      <w:lang w:val="nl-NL"/>
    </w:rPr>
  </w:style>
  <w:style w:type="character" w:customStyle="1" w:styleId="CharChar13">
    <w:name w:val="Char Char13"/>
    <w:rsid w:val="00631539"/>
    <w:rPr>
      <w:rFonts w:ascii="Arial Armenian" w:hAnsi="Arial Armenian"/>
      <w:lang w:val="en-US"/>
    </w:rPr>
  </w:style>
  <w:style w:type="character" w:styleId="CommentReference">
    <w:name w:val="annotation reference"/>
    <w:semiHidden/>
    <w:rsid w:val="00631539"/>
    <w:rPr>
      <w:sz w:val="16"/>
      <w:szCs w:val="16"/>
    </w:rPr>
  </w:style>
  <w:style w:type="paragraph" w:styleId="CommentText">
    <w:name w:val="annotation text"/>
    <w:basedOn w:val="Normal"/>
    <w:link w:val="CommentTextChar"/>
    <w:semiHidden/>
    <w:rsid w:val="00631539"/>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31539"/>
    <w:rPr>
      <w:rFonts w:ascii="Times Armenian" w:eastAsia="Times New Roman" w:hAnsi="Times Armenian" w:cs="Times New Roman"/>
      <w:sz w:val="20"/>
      <w:szCs w:val="20"/>
      <w:lang w:val="en-US" w:eastAsia="ru-RU"/>
    </w:rPr>
  </w:style>
  <w:style w:type="paragraph" w:styleId="CommentSubject">
    <w:name w:val="annotation subject"/>
    <w:basedOn w:val="CommentText"/>
    <w:next w:val="CommentText"/>
    <w:link w:val="CommentSubjectChar"/>
    <w:semiHidden/>
    <w:rsid w:val="00631539"/>
    <w:rPr>
      <w:b/>
      <w:bCs/>
    </w:rPr>
  </w:style>
  <w:style w:type="character" w:customStyle="1" w:styleId="CommentSubjectChar">
    <w:name w:val="Comment Subject Char"/>
    <w:basedOn w:val="CommentTextChar"/>
    <w:link w:val="CommentSubject"/>
    <w:semiHidden/>
    <w:rsid w:val="00631539"/>
    <w:rPr>
      <w:rFonts w:ascii="Times Armenian" w:eastAsia="Times New Roman" w:hAnsi="Times Armenian" w:cs="Times New Roman"/>
      <w:b/>
      <w:bCs/>
      <w:sz w:val="20"/>
      <w:szCs w:val="20"/>
      <w:lang w:val="en-US" w:eastAsia="ru-RU"/>
    </w:rPr>
  </w:style>
  <w:style w:type="paragraph" w:styleId="EndnoteText">
    <w:name w:val="endnote text"/>
    <w:basedOn w:val="Normal"/>
    <w:link w:val="EndnoteTextChar"/>
    <w:semiHidden/>
    <w:rsid w:val="00631539"/>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631539"/>
    <w:rPr>
      <w:rFonts w:ascii="Times Armenian" w:eastAsia="Times New Roman" w:hAnsi="Times Armenian" w:cs="Times New Roman"/>
      <w:sz w:val="20"/>
      <w:szCs w:val="20"/>
      <w:lang w:val="en-US" w:eastAsia="ru-RU"/>
    </w:rPr>
  </w:style>
  <w:style w:type="character" w:styleId="EndnoteReference">
    <w:name w:val="endnote reference"/>
    <w:semiHidden/>
    <w:rsid w:val="00631539"/>
    <w:rPr>
      <w:vertAlign w:val="superscript"/>
    </w:rPr>
  </w:style>
  <w:style w:type="paragraph" w:styleId="DocumentMap">
    <w:name w:val="Document Map"/>
    <w:basedOn w:val="Normal"/>
    <w:link w:val="DocumentMapChar"/>
    <w:semiHidden/>
    <w:rsid w:val="00631539"/>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631539"/>
    <w:rPr>
      <w:rFonts w:ascii="Tahoma" w:eastAsia="Times New Roman" w:hAnsi="Tahoma" w:cs="Tahoma"/>
      <w:sz w:val="20"/>
      <w:szCs w:val="20"/>
      <w:shd w:val="clear" w:color="auto" w:fill="000080"/>
      <w:lang w:val="en-US" w:eastAsia="ru-RU"/>
    </w:rPr>
  </w:style>
  <w:style w:type="paragraph" w:styleId="Revision">
    <w:name w:val="Revision"/>
    <w:hidden/>
    <w:semiHidden/>
    <w:rsid w:val="00631539"/>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rsid w:val="006315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631539"/>
    <w:pPr>
      <w:spacing w:after="160" w:line="240" w:lineRule="exact"/>
    </w:pPr>
    <w:rPr>
      <w:rFonts w:ascii="Verdana" w:hAnsi="Verdana"/>
      <w:sz w:val="20"/>
      <w:szCs w:val="20"/>
    </w:rPr>
  </w:style>
  <w:style w:type="paragraph" w:customStyle="1" w:styleId="Style2">
    <w:name w:val="Style2"/>
    <w:basedOn w:val="Normal"/>
    <w:rsid w:val="00631539"/>
    <w:pPr>
      <w:jc w:val="center"/>
    </w:pPr>
    <w:rPr>
      <w:rFonts w:ascii="Arial Armenian" w:hAnsi="Arial Armenian"/>
      <w:w w:val="90"/>
      <w:sz w:val="22"/>
      <w:szCs w:val="20"/>
      <w:lang w:eastAsia="ru-RU"/>
    </w:rPr>
  </w:style>
  <w:style w:type="character" w:customStyle="1" w:styleId="CharChar23">
    <w:name w:val="Char Char23"/>
    <w:rsid w:val="00631539"/>
    <w:rPr>
      <w:rFonts w:ascii="Arial Armenian" w:hAnsi="Arial Armenian"/>
      <w:sz w:val="28"/>
      <w:lang w:val="en-US" w:eastAsia="ru-RU" w:bidi="ar-SA"/>
    </w:rPr>
  </w:style>
  <w:style w:type="character" w:customStyle="1" w:styleId="CharChar21">
    <w:name w:val="Char Char21"/>
    <w:rsid w:val="00631539"/>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631539"/>
    <w:pPr>
      <w:ind w:left="720"/>
    </w:pPr>
    <w:rPr>
      <w:rFonts w:ascii="Times Armenian" w:hAnsi="Times Armenian"/>
      <w:lang w:val="x-none" w:eastAsia="ru-RU"/>
    </w:rPr>
  </w:style>
  <w:style w:type="character" w:customStyle="1" w:styleId="CharChar25">
    <w:name w:val="Char Char25"/>
    <w:rsid w:val="00631539"/>
    <w:rPr>
      <w:rFonts w:ascii="Arial Armenian" w:hAnsi="Arial Armenian"/>
      <w:sz w:val="28"/>
      <w:lang w:val="en-US" w:eastAsia="ru-RU" w:bidi="ar-SA"/>
    </w:rPr>
  </w:style>
  <w:style w:type="character" w:customStyle="1" w:styleId="CharChar24">
    <w:name w:val="Char Char24"/>
    <w:rsid w:val="00631539"/>
    <w:rPr>
      <w:rFonts w:ascii="Arial LatArm" w:hAnsi="Arial LatArm"/>
      <w:b/>
      <w:color w:val="0000FF"/>
      <w:lang w:val="en-US" w:eastAsia="ru-RU" w:bidi="ar-SA"/>
    </w:rPr>
  </w:style>
  <w:style w:type="paragraph" w:styleId="BlockText">
    <w:name w:val="Block Text"/>
    <w:basedOn w:val="Normal"/>
    <w:rsid w:val="006315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631539"/>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315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31539"/>
    <w:pPr>
      <w:widowControl w:val="0"/>
      <w:bidi/>
      <w:adjustRightInd w:val="0"/>
      <w:spacing w:after="160" w:line="240" w:lineRule="exact"/>
    </w:pPr>
    <w:rPr>
      <w:sz w:val="20"/>
      <w:szCs w:val="20"/>
      <w:lang w:val="en-GB" w:eastAsia="ru-RU" w:bidi="he-IL"/>
    </w:rPr>
  </w:style>
  <w:style w:type="paragraph" w:customStyle="1" w:styleId="xl63">
    <w:name w:val="xl63"/>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6315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6315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6315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6315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6315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6315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315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315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315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315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315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315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31539"/>
    <w:pPr>
      <w:spacing w:before="100" w:beforeAutospacing="1" w:after="100" w:afterAutospacing="1"/>
    </w:pPr>
    <w:rPr>
      <w:rFonts w:eastAsia="Arial Unicode MS"/>
      <w:sz w:val="16"/>
      <w:szCs w:val="16"/>
    </w:rPr>
  </w:style>
  <w:style w:type="paragraph" w:customStyle="1" w:styleId="font13">
    <w:name w:val="font13"/>
    <w:basedOn w:val="Normal"/>
    <w:rsid w:val="006315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315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6315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6315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631539"/>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631539"/>
    <w:pPr>
      <w:suppressAutoHyphens/>
      <w:spacing w:line="100" w:lineRule="atLeast"/>
    </w:pPr>
    <w:rPr>
      <w:kern w:val="1"/>
      <w:sz w:val="20"/>
      <w:szCs w:val="20"/>
      <w:lang w:val="en-AU" w:eastAsia="ar-SA"/>
    </w:rPr>
  </w:style>
  <w:style w:type="character" w:styleId="FollowedHyperlink">
    <w:name w:val="FollowedHyperlink"/>
    <w:rsid w:val="00631539"/>
    <w:rPr>
      <w:color w:val="800080"/>
      <w:u w:val="single"/>
    </w:rPr>
  </w:style>
  <w:style w:type="character" w:customStyle="1" w:styleId="CharCharCharChar1">
    <w:name w:val="Char Char Char Char1"/>
    <w:aliases w:val=" Char Char Char Char Char Char"/>
    <w:rsid w:val="00631539"/>
    <w:rPr>
      <w:rFonts w:ascii="Arial LatArm" w:hAnsi="Arial LatArm"/>
      <w:sz w:val="24"/>
      <w:lang w:val="en-US" w:eastAsia="ru-RU" w:bidi="ar-SA"/>
    </w:rPr>
  </w:style>
  <w:style w:type="character" w:customStyle="1" w:styleId="CharChar">
    <w:name w:val="Char Char"/>
    <w:locked/>
    <w:rsid w:val="00631539"/>
    <w:rPr>
      <w:lang w:val="en-US" w:eastAsia="en-US" w:bidi="ar-SA"/>
    </w:rPr>
  </w:style>
  <w:style w:type="paragraph" w:customStyle="1" w:styleId="Char3CharCharChar">
    <w:name w:val="Char3 Char Char Char"/>
    <w:basedOn w:val="Normal"/>
    <w:next w:val="Normal"/>
    <w:semiHidden/>
    <w:rsid w:val="00631539"/>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631539"/>
    <w:rPr>
      <w:rFonts w:ascii="Times Armenian" w:eastAsia="Times New Roman" w:hAnsi="Times Armenian" w:cs="Times New Roman"/>
      <w:sz w:val="24"/>
      <w:szCs w:val="24"/>
      <w:lang w:val="x-none" w:eastAsia="ru-RU"/>
    </w:rPr>
  </w:style>
  <w:style w:type="character" w:styleId="Emphasis">
    <w:name w:val="Emphasis"/>
    <w:qFormat/>
    <w:rsid w:val="00631539"/>
    <w:rPr>
      <w:i/>
      <w:iCs/>
    </w:rPr>
  </w:style>
  <w:style w:type="character" w:customStyle="1" w:styleId="UnresolvedMention">
    <w:name w:val="Unresolved Mention"/>
    <w:uiPriority w:val="99"/>
    <w:semiHidden/>
    <w:unhideWhenUsed/>
    <w:rsid w:val="00631539"/>
    <w:rPr>
      <w:color w:val="605E5C"/>
      <w:shd w:val="clear" w:color="auto" w:fill="E1DFDD"/>
    </w:rPr>
  </w:style>
  <w:style w:type="character" w:customStyle="1" w:styleId="CharChar4">
    <w:name w:val="Char Char4"/>
    <w:locked/>
    <w:rsid w:val="00631539"/>
    <w:rPr>
      <w:sz w:val="24"/>
      <w:szCs w:val="24"/>
      <w:lang w:val="en-US" w:eastAsia="en-US" w:bidi="ar-SA"/>
    </w:rPr>
  </w:style>
  <w:style w:type="paragraph" w:customStyle="1" w:styleId="msonormalcxspmiddle">
    <w:name w:val="msonormalcxspmiddle"/>
    <w:basedOn w:val="Normal"/>
    <w:rsid w:val="00631539"/>
    <w:pPr>
      <w:spacing w:before="100" w:beforeAutospacing="1" w:after="100" w:afterAutospacing="1"/>
    </w:pPr>
  </w:style>
  <w:style w:type="character" w:customStyle="1" w:styleId="CharChar5">
    <w:name w:val="Char Char5"/>
    <w:locked/>
    <w:rsid w:val="00631539"/>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53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31539"/>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631539"/>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631539"/>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631539"/>
    <w:pPr>
      <w:keepNext/>
      <w:outlineLvl w:val="3"/>
    </w:pPr>
    <w:rPr>
      <w:rFonts w:ascii="Arial LatArm" w:hAnsi="Arial LatArm"/>
      <w:i/>
      <w:sz w:val="18"/>
      <w:szCs w:val="20"/>
    </w:rPr>
  </w:style>
  <w:style w:type="paragraph" w:styleId="Heading5">
    <w:name w:val="heading 5"/>
    <w:basedOn w:val="Normal"/>
    <w:next w:val="Normal"/>
    <w:link w:val="Heading5Char"/>
    <w:qFormat/>
    <w:rsid w:val="00631539"/>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631539"/>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631539"/>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631539"/>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631539"/>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1539"/>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31539"/>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31539"/>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31539"/>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31539"/>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31539"/>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31539"/>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31539"/>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631539"/>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631539"/>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631539"/>
    <w:rPr>
      <w:rFonts w:ascii="Arial LatArm" w:eastAsia="Times New Roman" w:hAnsi="Arial LatArm" w:cs="Times New Roman"/>
      <w:i/>
      <w:sz w:val="20"/>
      <w:szCs w:val="20"/>
      <w:lang w:val="en-AU"/>
    </w:rPr>
  </w:style>
  <w:style w:type="paragraph" w:styleId="Footer">
    <w:name w:val="footer"/>
    <w:basedOn w:val="Normal"/>
    <w:link w:val="FooterChar"/>
    <w:rsid w:val="00631539"/>
    <w:pPr>
      <w:tabs>
        <w:tab w:val="center" w:pos="4320"/>
        <w:tab w:val="right" w:pos="8640"/>
      </w:tabs>
    </w:pPr>
    <w:rPr>
      <w:sz w:val="20"/>
      <w:szCs w:val="20"/>
    </w:rPr>
  </w:style>
  <w:style w:type="character" w:customStyle="1" w:styleId="FooterChar">
    <w:name w:val="Footer Char"/>
    <w:basedOn w:val="DefaultParagraphFont"/>
    <w:link w:val="Footer"/>
    <w:rsid w:val="00631539"/>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631539"/>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31539"/>
    <w:rPr>
      <w:rFonts w:ascii="Times Armenian" w:eastAsia="Times New Roman" w:hAnsi="Times Armenian" w:cs="Times New Roman"/>
      <w:sz w:val="20"/>
      <w:szCs w:val="20"/>
      <w:lang w:val="en-US"/>
    </w:rPr>
  </w:style>
  <w:style w:type="paragraph" w:styleId="BodyText2">
    <w:name w:val="Body Text 2"/>
    <w:basedOn w:val="Normal"/>
    <w:link w:val="BodyText2Char"/>
    <w:rsid w:val="00631539"/>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31539"/>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631539"/>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31539"/>
    <w:rPr>
      <w:rFonts w:ascii="Baltica" w:eastAsia="Times New Roman" w:hAnsi="Baltica" w:cs="Times New Roman"/>
      <w:sz w:val="20"/>
      <w:szCs w:val="20"/>
      <w:lang w:val="af-ZA"/>
    </w:rPr>
  </w:style>
  <w:style w:type="paragraph" w:customStyle="1" w:styleId="Char">
    <w:name w:val="Char"/>
    <w:basedOn w:val="Normal"/>
    <w:semiHidden/>
    <w:rsid w:val="00631539"/>
    <w:pPr>
      <w:spacing w:after="160" w:line="360" w:lineRule="auto"/>
      <w:ind w:firstLine="709"/>
      <w:jc w:val="both"/>
    </w:pPr>
    <w:rPr>
      <w:rFonts w:ascii="Arial AMU" w:hAnsi="Arial AMU" w:cs="Arial"/>
      <w:sz w:val="22"/>
      <w:szCs w:val="20"/>
    </w:rPr>
  </w:style>
  <w:style w:type="paragraph" w:customStyle="1" w:styleId="Default">
    <w:name w:val="Default"/>
    <w:rsid w:val="006315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631539"/>
    <w:rPr>
      <w:rFonts w:ascii="Tahoma" w:hAnsi="Tahoma"/>
      <w:sz w:val="16"/>
      <w:szCs w:val="16"/>
      <w:lang w:val="x-none" w:eastAsia="x-none"/>
    </w:rPr>
  </w:style>
  <w:style w:type="character" w:customStyle="1" w:styleId="BalloonTextChar">
    <w:name w:val="Balloon Text Char"/>
    <w:basedOn w:val="DefaultParagraphFont"/>
    <w:link w:val="BalloonText"/>
    <w:rsid w:val="00631539"/>
    <w:rPr>
      <w:rFonts w:ascii="Tahoma" w:eastAsia="Times New Roman" w:hAnsi="Tahoma" w:cs="Times New Roman"/>
      <w:sz w:val="16"/>
      <w:szCs w:val="16"/>
      <w:lang w:val="x-none" w:eastAsia="x-none"/>
    </w:rPr>
  </w:style>
  <w:style w:type="character" w:styleId="Hyperlink">
    <w:name w:val="Hyperlink"/>
    <w:rsid w:val="00631539"/>
    <w:rPr>
      <w:color w:val="0000FF"/>
      <w:u w:val="single"/>
    </w:rPr>
  </w:style>
  <w:style w:type="character" w:customStyle="1" w:styleId="CharChar1">
    <w:name w:val="Char Char1"/>
    <w:locked/>
    <w:rsid w:val="00631539"/>
    <w:rPr>
      <w:rFonts w:ascii="Arial LatArm" w:hAnsi="Arial LatArm"/>
      <w:i/>
      <w:lang w:val="en-AU" w:eastAsia="en-US" w:bidi="ar-SA"/>
    </w:rPr>
  </w:style>
  <w:style w:type="paragraph" w:styleId="BodyText">
    <w:name w:val="Body Text"/>
    <w:basedOn w:val="Normal"/>
    <w:link w:val="BodyTextChar"/>
    <w:rsid w:val="00631539"/>
    <w:pPr>
      <w:spacing w:after="120"/>
    </w:pPr>
  </w:style>
  <w:style w:type="character" w:customStyle="1" w:styleId="BodyTextChar">
    <w:name w:val="Body Text Char"/>
    <w:basedOn w:val="DefaultParagraphFont"/>
    <w:link w:val="BodyText"/>
    <w:rsid w:val="00631539"/>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631539"/>
    <w:pPr>
      <w:ind w:left="240" w:hanging="240"/>
    </w:pPr>
  </w:style>
  <w:style w:type="paragraph" w:styleId="IndexHeading">
    <w:name w:val="index heading"/>
    <w:basedOn w:val="Normal"/>
    <w:next w:val="Index1"/>
    <w:semiHidden/>
    <w:rsid w:val="00631539"/>
    <w:rPr>
      <w:sz w:val="20"/>
      <w:szCs w:val="20"/>
      <w:lang w:val="en-AU" w:eastAsia="ru-RU"/>
    </w:rPr>
  </w:style>
  <w:style w:type="paragraph" w:styleId="Header">
    <w:name w:val="header"/>
    <w:basedOn w:val="Normal"/>
    <w:link w:val="HeaderChar"/>
    <w:rsid w:val="00631539"/>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31539"/>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631539"/>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31539"/>
    <w:rPr>
      <w:rFonts w:ascii="Arial LatArm" w:eastAsia="Times New Roman" w:hAnsi="Arial LatArm" w:cs="Times New Roman"/>
      <w:sz w:val="20"/>
      <w:szCs w:val="20"/>
      <w:lang w:val="en-US" w:eastAsia="ru-RU"/>
    </w:rPr>
  </w:style>
  <w:style w:type="paragraph" w:styleId="Title">
    <w:name w:val="Title"/>
    <w:basedOn w:val="Normal"/>
    <w:link w:val="TitleChar"/>
    <w:qFormat/>
    <w:rsid w:val="00631539"/>
    <w:pPr>
      <w:jc w:val="center"/>
    </w:pPr>
    <w:rPr>
      <w:rFonts w:ascii="Arial Armenian" w:hAnsi="Arial Armenian"/>
      <w:szCs w:val="20"/>
    </w:rPr>
  </w:style>
  <w:style w:type="character" w:customStyle="1" w:styleId="TitleChar">
    <w:name w:val="Title Char"/>
    <w:basedOn w:val="DefaultParagraphFont"/>
    <w:link w:val="Title"/>
    <w:rsid w:val="00631539"/>
    <w:rPr>
      <w:rFonts w:ascii="Arial Armenian" w:eastAsia="Times New Roman" w:hAnsi="Arial Armenian" w:cs="Times New Roman"/>
      <w:sz w:val="24"/>
      <w:szCs w:val="20"/>
      <w:lang w:val="en-US"/>
    </w:rPr>
  </w:style>
  <w:style w:type="character" w:styleId="PageNumber">
    <w:name w:val="page number"/>
    <w:basedOn w:val="DefaultParagraphFont"/>
    <w:rsid w:val="00631539"/>
  </w:style>
  <w:style w:type="paragraph" w:styleId="FootnoteText">
    <w:name w:val="footnote text"/>
    <w:basedOn w:val="Normal"/>
    <w:link w:val="FootnoteTextChar"/>
    <w:semiHidden/>
    <w:rsid w:val="00631539"/>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6315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631539"/>
    <w:pPr>
      <w:spacing w:after="160" w:line="240" w:lineRule="exact"/>
    </w:pPr>
    <w:rPr>
      <w:rFonts w:ascii="Arial" w:hAnsi="Arial" w:cs="Arial"/>
      <w:sz w:val="20"/>
      <w:szCs w:val="20"/>
    </w:rPr>
  </w:style>
  <w:style w:type="paragraph" w:customStyle="1" w:styleId="norm">
    <w:name w:val="norm"/>
    <w:basedOn w:val="Normal"/>
    <w:rsid w:val="006315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631539"/>
    <w:rPr>
      <w:rFonts w:ascii="Arial Armenian" w:hAnsi="Arial Armenian"/>
      <w:sz w:val="22"/>
      <w:lang w:val="en-US" w:eastAsia="ru-RU" w:bidi="ar-SA"/>
    </w:rPr>
  </w:style>
  <w:style w:type="character" w:customStyle="1" w:styleId="CharCharChar">
    <w:name w:val="Char Char Char"/>
    <w:rsid w:val="00631539"/>
    <w:rPr>
      <w:rFonts w:ascii="Arial LatArm" w:hAnsi="Arial LatArm"/>
      <w:sz w:val="24"/>
      <w:lang w:eastAsia="ru-RU"/>
    </w:rPr>
  </w:style>
  <w:style w:type="paragraph" w:styleId="NormalWeb">
    <w:name w:val="Normal (Web)"/>
    <w:basedOn w:val="Normal"/>
    <w:uiPriority w:val="99"/>
    <w:rsid w:val="00631539"/>
    <w:pPr>
      <w:spacing w:before="100" w:beforeAutospacing="1" w:after="100" w:afterAutospacing="1"/>
    </w:pPr>
  </w:style>
  <w:style w:type="character" w:styleId="Strong">
    <w:name w:val="Strong"/>
    <w:qFormat/>
    <w:rsid w:val="00631539"/>
    <w:rPr>
      <w:b/>
      <w:bCs/>
    </w:rPr>
  </w:style>
  <w:style w:type="character" w:styleId="FootnoteReference">
    <w:name w:val="footnote reference"/>
    <w:semiHidden/>
    <w:rsid w:val="00631539"/>
    <w:rPr>
      <w:vertAlign w:val="superscript"/>
    </w:rPr>
  </w:style>
  <w:style w:type="character" w:customStyle="1" w:styleId="CharChar22">
    <w:name w:val="Char Char22"/>
    <w:rsid w:val="00631539"/>
    <w:rPr>
      <w:rFonts w:ascii="Arial Armenian" w:hAnsi="Arial Armenian"/>
      <w:sz w:val="28"/>
      <w:lang w:val="en-US"/>
    </w:rPr>
  </w:style>
  <w:style w:type="character" w:customStyle="1" w:styleId="CharChar20">
    <w:name w:val="Char Char20"/>
    <w:rsid w:val="00631539"/>
    <w:rPr>
      <w:rFonts w:ascii="Times LatArm" w:hAnsi="Times LatArm"/>
      <w:b/>
      <w:sz w:val="28"/>
      <w:lang w:val="en-US"/>
    </w:rPr>
  </w:style>
  <w:style w:type="character" w:customStyle="1" w:styleId="CharChar16">
    <w:name w:val="Char Char16"/>
    <w:rsid w:val="00631539"/>
    <w:rPr>
      <w:rFonts w:ascii="Times Armenian" w:hAnsi="Times Armenian"/>
      <w:b/>
      <w:lang w:val="hy-AM"/>
    </w:rPr>
  </w:style>
  <w:style w:type="character" w:customStyle="1" w:styleId="CharChar15">
    <w:name w:val="Char Char15"/>
    <w:rsid w:val="00631539"/>
    <w:rPr>
      <w:rFonts w:ascii="Times Armenian" w:hAnsi="Times Armenian"/>
      <w:i/>
      <w:lang w:val="nl-NL"/>
    </w:rPr>
  </w:style>
  <w:style w:type="character" w:customStyle="1" w:styleId="CharChar13">
    <w:name w:val="Char Char13"/>
    <w:rsid w:val="00631539"/>
    <w:rPr>
      <w:rFonts w:ascii="Arial Armenian" w:hAnsi="Arial Armenian"/>
      <w:lang w:val="en-US"/>
    </w:rPr>
  </w:style>
  <w:style w:type="character" w:styleId="CommentReference">
    <w:name w:val="annotation reference"/>
    <w:semiHidden/>
    <w:rsid w:val="00631539"/>
    <w:rPr>
      <w:sz w:val="16"/>
      <w:szCs w:val="16"/>
    </w:rPr>
  </w:style>
  <w:style w:type="paragraph" w:styleId="CommentText">
    <w:name w:val="annotation text"/>
    <w:basedOn w:val="Normal"/>
    <w:link w:val="CommentTextChar"/>
    <w:semiHidden/>
    <w:rsid w:val="00631539"/>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31539"/>
    <w:rPr>
      <w:rFonts w:ascii="Times Armenian" w:eastAsia="Times New Roman" w:hAnsi="Times Armenian" w:cs="Times New Roman"/>
      <w:sz w:val="20"/>
      <w:szCs w:val="20"/>
      <w:lang w:val="en-US" w:eastAsia="ru-RU"/>
    </w:rPr>
  </w:style>
  <w:style w:type="paragraph" w:styleId="CommentSubject">
    <w:name w:val="annotation subject"/>
    <w:basedOn w:val="CommentText"/>
    <w:next w:val="CommentText"/>
    <w:link w:val="CommentSubjectChar"/>
    <w:semiHidden/>
    <w:rsid w:val="00631539"/>
    <w:rPr>
      <w:b/>
      <w:bCs/>
    </w:rPr>
  </w:style>
  <w:style w:type="character" w:customStyle="1" w:styleId="CommentSubjectChar">
    <w:name w:val="Comment Subject Char"/>
    <w:basedOn w:val="CommentTextChar"/>
    <w:link w:val="CommentSubject"/>
    <w:semiHidden/>
    <w:rsid w:val="00631539"/>
    <w:rPr>
      <w:rFonts w:ascii="Times Armenian" w:eastAsia="Times New Roman" w:hAnsi="Times Armenian" w:cs="Times New Roman"/>
      <w:b/>
      <w:bCs/>
      <w:sz w:val="20"/>
      <w:szCs w:val="20"/>
      <w:lang w:val="en-US" w:eastAsia="ru-RU"/>
    </w:rPr>
  </w:style>
  <w:style w:type="paragraph" w:styleId="EndnoteText">
    <w:name w:val="endnote text"/>
    <w:basedOn w:val="Normal"/>
    <w:link w:val="EndnoteTextChar"/>
    <w:semiHidden/>
    <w:rsid w:val="00631539"/>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631539"/>
    <w:rPr>
      <w:rFonts w:ascii="Times Armenian" w:eastAsia="Times New Roman" w:hAnsi="Times Armenian" w:cs="Times New Roman"/>
      <w:sz w:val="20"/>
      <w:szCs w:val="20"/>
      <w:lang w:val="en-US" w:eastAsia="ru-RU"/>
    </w:rPr>
  </w:style>
  <w:style w:type="character" w:styleId="EndnoteReference">
    <w:name w:val="endnote reference"/>
    <w:semiHidden/>
    <w:rsid w:val="00631539"/>
    <w:rPr>
      <w:vertAlign w:val="superscript"/>
    </w:rPr>
  </w:style>
  <w:style w:type="paragraph" w:styleId="DocumentMap">
    <w:name w:val="Document Map"/>
    <w:basedOn w:val="Normal"/>
    <w:link w:val="DocumentMapChar"/>
    <w:semiHidden/>
    <w:rsid w:val="00631539"/>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631539"/>
    <w:rPr>
      <w:rFonts w:ascii="Tahoma" w:eastAsia="Times New Roman" w:hAnsi="Tahoma" w:cs="Tahoma"/>
      <w:sz w:val="20"/>
      <w:szCs w:val="20"/>
      <w:shd w:val="clear" w:color="auto" w:fill="000080"/>
      <w:lang w:val="en-US" w:eastAsia="ru-RU"/>
    </w:rPr>
  </w:style>
  <w:style w:type="paragraph" w:styleId="Revision">
    <w:name w:val="Revision"/>
    <w:hidden/>
    <w:semiHidden/>
    <w:rsid w:val="00631539"/>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rsid w:val="006315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631539"/>
    <w:pPr>
      <w:spacing w:after="160" w:line="240" w:lineRule="exact"/>
    </w:pPr>
    <w:rPr>
      <w:rFonts w:ascii="Verdana" w:hAnsi="Verdana"/>
      <w:sz w:val="20"/>
      <w:szCs w:val="20"/>
    </w:rPr>
  </w:style>
  <w:style w:type="paragraph" w:customStyle="1" w:styleId="Style2">
    <w:name w:val="Style2"/>
    <w:basedOn w:val="Normal"/>
    <w:rsid w:val="00631539"/>
    <w:pPr>
      <w:jc w:val="center"/>
    </w:pPr>
    <w:rPr>
      <w:rFonts w:ascii="Arial Armenian" w:hAnsi="Arial Armenian"/>
      <w:w w:val="90"/>
      <w:sz w:val="22"/>
      <w:szCs w:val="20"/>
      <w:lang w:eastAsia="ru-RU"/>
    </w:rPr>
  </w:style>
  <w:style w:type="character" w:customStyle="1" w:styleId="CharChar23">
    <w:name w:val="Char Char23"/>
    <w:rsid w:val="00631539"/>
    <w:rPr>
      <w:rFonts w:ascii="Arial Armenian" w:hAnsi="Arial Armenian"/>
      <w:sz w:val="28"/>
      <w:lang w:val="en-US" w:eastAsia="ru-RU" w:bidi="ar-SA"/>
    </w:rPr>
  </w:style>
  <w:style w:type="character" w:customStyle="1" w:styleId="CharChar21">
    <w:name w:val="Char Char21"/>
    <w:rsid w:val="00631539"/>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631539"/>
    <w:pPr>
      <w:ind w:left="720"/>
    </w:pPr>
    <w:rPr>
      <w:rFonts w:ascii="Times Armenian" w:hAnsi="Times Armenian"/>
      <w:lang w:val="x-none" w:eastAsia="ru-RU"/>
    </w:rPr>
  </w:style>
  <w:style w:type="character" w:customStyle="1" w:styleId="CharChar25">
    <w:name w:val="Char Char25"/>
    <w:rsid w:val="00631539"/>
    <w:rPr>
      <w:rFonts w:ascii="Arial Armenian" w:hAnsi="Arial Armenian"/>
      <w:sz w:val="28"/>
      <w:lang w:val="en-US" w:eastAsia="ru-RU" w:bidi="ar-SA"/>
    </w:rPr>
  </w:style>
  <w:style w:type="character" w:customStyle="1" w:styleId="CharChar24">
    <w:name w:val="Char Char24"/>
    <w:rsid w:val="00631539"/>
    <w:rPr>
      <w:rFonts w:ascii="Arial LatArm" w:hAnsi="Arial LatArm"/>
      <w:b/>
      <w:color w:val="0000FF"/>
      <w:lang w:val="en-US" w:eastAsia="ru-RU" w:bidi="ar-SA"/>
    </w:rPr>
  </w:style>
  <w:style w:type="paragraph" w:styleId="BlockText">
    <w:name w:val="Block Text"/>
    <w:basedOn w:val="Normal"/>
    <w:rsid w:val="006315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631539"/>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315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31539"/>
    <w:pPr>
      <w:widowControl w:val="0"/>
      <w:bidi/>
      <w:adjustRightInd w:val="0"/>
      <w:spacing w:after="160" w:line="240" w:lineRule="exact"/>
    </w:pPr>
    <w:rPr>
      <w:sz w:val="20"/>
      <w:szCs w:val="20"/>
      <w:lang w:val="en-GB" w:eastAsia="ru-RU" w:bidi="he-IL"/>
    </w:rPr>
  </w:style>
  <w:style w:type="paragraph" w:customStyle="1" w:styleId="xl63">
    <w:name w:val="xl63"/>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315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6315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6315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6315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6315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6315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6315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315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315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315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315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315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315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31539"/>
    <w:pPr>
      <w:spacing w:before="100" w:beforeAutospacing="1" w:after="100" w:afterAutospacing="1"/>
    </w:pPr>
    <w:rPr>
      <w:rFonts w:eastAsia="Arial Unicode MS"/>
      <w:sz w:val="16"/>
      <w:szCs w:val="16"/>
    </w:rPr>
  </w:style>
  <w:style w:type="paragraph" w:customStyle="1" w:styleId="font13">
    <w:name w:val="font13"/>
    <w:basedOn w:val="Normal"/>
    <w:rsid w:val="006315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315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6315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6315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631539"/>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631539"/>
    <w:pPr>
      <w:suppressAutoHyphens/>
      <w:spacing w:line="100" w:lineRule="atLeast"/>
    </w:pPr>
    <w:rPr>
      <w:kern w:val="1"/>
      <w:sz w:val="20"/>
      <w:szCs w:val="20"/>
      <w:lang w:val="en-AU" w:eastAsia="ar-SA"/>
    </w:rPr>
  </w:style>
  <w:style w:type="character" w:styleId="FollowedHyperlink">
    <w:name w:val="FollowedHyperlink"/>
    <w:rsid w:val="00631539"/>
    <w:rPr>
      <w:color w:val="800080"/>
      <w:u w:val="single"/>
    </w:rPr>
  </w:style>
  <w:style w:type="character" w:customStyle="1" w:styleId="CharCharCharChar1">
    <w:name w:val="Char Char Char Char1"/>
    <w:aliases w:val=" Char Char Char Char Char Char"/>
    <w:rsid w:val="00631539"/>
    <w:rPr>
      <w:rFonts w:ascii="Arial LatArm" w:hAnsi="Arial LatArm"/>
      <w:sz w:val="24"/>
      <w:lang w:val="en-US" w:eastAsia="ru-RU" w:bidi="ar-SA"/>
    </w:rPr>
  </w:style>
  <w:style w:type="character" w:customStyle="1" w:styleId="CharChar">
    <w:name w:val="Char Char"/>
    <w:locked/>
    <w:rsid w:val="00631539"/>
    <w:rPr>
      <w:lang w:val="en-US" w:eastAsia="en-US" w:bidi="ar-SA"/>
    </w:rPr>
  </w:style>
  <w:style w:type="paragraph" w:customStyle="1" w:styleId="Char3CharCharChar">
    <w:name w:val="Char3 Char Char Char"/>
    <w:basedOn w:val="Normal"/>
    <w:next w:val="Normal"/>
    <w:semiHidden/>
    <w:rsid w:val="00631539"/>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631539"/>
    <w:rPr>
      <w:rFonts w:ascii="Times Armenian" w:eastAsia="Times New Roman" w:hAnsi="Times Armenian" w:cs="Times New Roman"/>
      <w:sz w:val="24"/>
      <w:szCs w:val="24"/>
      <w:lang w:val="x-none" w:eastAsia="ru-RU"/>
    </w:rPr>
  </w:style>
  <w:style w:type="character" w:styleId="Emphasis">
    <w:name w:val="Emphasis"/>
    <w:qFormat/>
    <w:rsid w:val="00631539"/>
    <w:rPr>
      <w:i/>
      <w:iCs/>
    </w:rPr>
  </w:style>
  <w:style w:type="character" w:customStyle="1" w:styleId="UnresolvedMention">
    <w:name w:val="Unresolved Mention"/>
    <w:uiPriority w:val="99"/>
    <w:semiHidden/>
    <w:unhideWhenUsed/>
    <w:rsid w:val="00631539"/>
    <w:rPr>
      <w:color w:val="605E5C"/>
      <w:shd w:val="clear" w:color="auto" w:fill="E1DFDD"/>
    </w:rPr>
  </w:style>
  <w:style w:type="character" w:customStyle="1" w:styleId="CharChar4">
    <w:name w:val="Char Char4"/>
    <w:locked/>
    <w:rsid w:val="00631539"/>
    <w:rPr>
      <w:sz w:val="24"/>
      <w:szCs w:val="24"/>
      <w:lang w:val="en-US" w:eastAsia="en-US" w:bidi="ar-SA"/>
    </w:rPr>
  </w:style>
  <w:style w:type="paragraph" w:customStyle="1" w:styleId="msonormalcxspmiddle">
    <w:name w:val="msonormalcxspmiddle"/>
    <w:basedOn w:val="Normal"/>
    <w:rsid w:val="00631539"/>
    <w:pPr>
      <w:spacing w:before="100" w:beforeAutospacing="1" w:after="100" w:afterAutospacing="1"/>
    </w:pPr>
  </w:style>
  <w:style w:type="character" w:customStyle="1" w:styleId="CharChar5">
    <w:name w:val="Char Char5"/>
    <w:locked/>
    <w:rsid w:val="00631539"/>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41</Pages>
  <Words>16293</Words>
  <Characters>92874</Characters>
  <Application>Microsoft Office Word</Application>
  <DocSecurity>0</DocSecurity>
  <Lines>773</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Edo</cp:lastModifiedBy>
  <cp:revision>34</cp:revision>
  <dcterms:created xsi:type="dcterms:W3CDTF">2019-11-26T05:49:00Z</dcterms:created>
  <dcterms:modified xsi:type="dcterms:W3CDTF">2019-12-24T08:17:00Z</dcterms:modified>
</cp:coreProperties>
</file>